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A4259" w14:textId="77777777" w:rsidR="00BF6324" w:rsidRDefault="00A51A09">
      <w:pPr>
        <w:pStyle w:val="BodyText"/>
        <w:spacing w:before="0"/>
        <w:ind w:left="3545" w:right="0" w:firstLine="0"/>
        <w:jc w:val="left"/>
        <w:rPr>
          <w:rFonts w:ascii="Times New Roman"/>
          <w:sz w:val="20"/>
        </w:rPr>
      </w:pPr>
      <w:r>
        <w:rPr>
          <w:rFonts w:ascii="Times New Roman"/>
          <w:noProof/>
          <w:sz w:val="20"/>
        </w:rPr>
        <w:drawing>
          <wp:inline distT="0" distB="0" distL="0" distR="0" wp14:anchorId="63B4A892" wp14:editId="24B3C547">
            <wp:extent cx="1764792" cy="1072896"/>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3" cstate="print"/>
                    <a:stretch>
                      <a:fillRect/>
                    </a:stretch>
                  </pic:blipFill>
                  <pic:spPr>
                    <a:xfrm>
                      <a:off x="0" y="0"/>
                      <a:ext cx="1764792" cy="1072896"/>
                    </a:xfrm>
                    <a:prstGeom prst="rect">
                      <a:avLst/>
                    </a:prstGeom>
                  </pic:spPr>
                </pic:pic>
              </a:graphicData>
            </a:graphic>
          </wp:inline>
        </w:drawing>
      </w:r>
    </w:p>
    <w:p w14:paraId="1D90356A" w14:textId="77777777" w:rsidR="00BF6324" w:rsidRDefault="00BF6324">
      <w:pPr>
        <w:pStyle w:val="BodyText"/>
        <w:spacing w:before="0"/>
        <w:ind w:left="0" w:right="0" w:firstLine="0"/>
        <w:jc w:val="left"/>
        <w:rPr>
          <w:rFonts w:ascii="Times New Roman"/>
        </w:rPr>
      </w:pPr>
    </w:p>
    <w:p w14:paraId="405DD855" w14:textId="77777777" w:rsidR="00BF6324" w:rsidRDefault="00BF6324">
      <w:pPr>
        <w:pStyle w:val="BodyText"/>
        <w:spacing w:before="16"/>
        <w:ind w:left="0" w:right="0" w:firstLine="0"/>
        <w:jc w:val="left"/>
        <w:rPr>
          <w:rFonts w:ascii="Times New Roman"/>
        </w:rPr>
      </w:pPr>
    </w:p>
    <w:p w14:paraId="3EB59410" w14:textId="6EA7A3A7" w:rsidR="00BF6324" w:rsidRDefault="00A51A09" w:rsidP="001148BC">
      <w:pPr>
        <w:pStyle w:val="BodyText"/>
        <w:spacing w:before="0"/>
        <w:ind w:left="0" w:right="122" w:firstLine="0"/>
        <w:jc w:val="right"/>
        <w:rPr>
          <w:sz w:val="20"/>
        </w:rPr>
      </w:pPr>
      <w:r w:rsidRPr="00BE6B9F">
        <w:rPr>
          <w:spacing w:val="-2"/>
        </w:rPr>
        <w:t>EIOPA-BoS-</w:t>
      </w:r>
      <w:del w:id="0" w:author="Johannes Backer" w:date="2025-05-15T08:13:00Z">
        <w:r w:rsidR="005B4C42" w:rsidRPr="00BE6B9F" w:rsidDel="00B1431F">
          <w:rPr>
            <w:spacing w:val="-2"/>
          </w:rPr>
          <w:delText>24</w:delText>
        </w:r>
      </w:del>
      <w:ins w:id="1" w:author="Johannes Backer" w:date="2025-05-15T08:13:00Z">
        <w:r w:rsidR="00B1431F">
          <w:rPr>
            <w:spacing w:val="-2"/>
          </w:rPr>
          <w:t>25</w:t>
        </w:r>
      </w:ins>
      <w:r w:rsidRPr="00BE6B9F">
        <w:rPr>
          <w:spacing w:val="-2"/>
        </w:rPr>
        <w:t>/</w:t>
      </w:r>
      <w:del w:id="2" w:author="Johannes Backer" w:date="2025-05-15T08:13:00Z">
        <w:r w:rsidR="00BE6B9F" w:rsidRPr="00BE6B9F" w:rsidDel="00B1431F">
          <w:rPr>
            <w:spacing w:val="-2"/>
          </w:rPr>
          <w:delText>529</w:delText>
        </w:r>
        <w:r w:rsidR="00283C2F" w:rsidRPr="00BE6B9F" w:rsidDel="00B1431F">
          <w:rPr>
            <w:spacing w:val="-2"/>
          </w:rPr>
          <w:delText>EN</w:delText>
        </w:r>
      </w:del>
      <w:ins w:id="3" w:author="Johannes Backer" w:date="2025-05-15T08:13:00Z">
        <w:r w:rsidR="00B1431F">
          <w:rPr>
            <w:spacing w:val="-2"/>
          </w:rPr>
          <w:t>XXX</w:t>
        </w:r>
      </w:ins>
    </w:p>
    <w:p w14:paraId="56FE042D" w14:textId="77777777" w:rsidR="00BF6324" w:rsidRDefault="00A51A09">
      <w:pPr>
        <w:pStyle w:val="BodyText"/>
        <w:spacing w:before="36"/>
        <w:ind w:left="0" w:right="0" w:firstLine="0"/>
        <w:jc w:val="left"/>
        <w:rPr>
          <w:sz w:val="20"/>
        </w:rPr>
      </w:pPr>
      <w:r>
        <w:rPr>
          <w:noProof/>
        </w:rPr>
        <mc:AlternateContent>
          <mc:Choice Requires="wpg">
            <w:drawing>
              <wp:anchor distT="0" distB="0" distL="0" distR="0" simplePos="0" relativeHeight="487587840" behindDoc="1" locked="0" layoutInCell="1" allowOverlap="1" wp14:anchorId="1FA3FF46" wp14:editId="7184E908">
                <wp:simplePos x="0" y="0"/>
                <wp:positionH relativeFrom="page">
                  <wp:posOffset>710183</wp:posOffset>
                </wp:positionH>
                <wp:positionV relativeFrom="paragraph">
                  <wp:posOffset>192445</wp:posOffset>
                </wp:positionV>
                <wp:extent cx="6141720" cy="1908175"/>
                <wp:effectExtent l="0" t="0" r="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41720" cy="1908175"/>
                          <a:chOff x="0" y="0"/>
                          <a:chExt cx="6141720" cy="1908175"/>
                        </a:xfrm>
                      </wpg:grpSpPr>
                      <wps:wsp>
                        <wps:cNvPr id="4" name="Graphic 4"/>
                        <wps:cNvSpPr/>
                        <wps:spPr>
                          <a:xfrm>
                            <a:off x="0" y="0"/>
                            <a:ext cx="6141720" cy="721360"/>
                          </a:xfrm>
                          <a:custGeom>
                            <a:avLst/>
                            <a:gdLst/>
                            <a:ahLst/>
                            <a:cxnLst/>
                            <a:rect l="l" t="t" r="r" b="b"/>
                            <a:pathLst>
                              <a:path w="6141720" h="721360">
                                <a:moveTo>
                                  <a:pt x="6141719" y="0"/>
                                </a:moveTo>
                                <a:lnTo>
                                  <a:pt x="0" y="0"/>
                                </a:lnTo>
                                <a:lnTo>
                                  <a:pt x="0" y="720851"/>
                                </a:lnTo>
                                <a:lnTo>
                                  <a:pt x="6141719" y="720851"/>
                                </a:lnTo>
                                <a:lnTo>
                                  <a:pt x="6141719" y="0"/>
                                </a:lnTo>
                                <a:close/>
                              </a:path>
                            </a:pathLst>
                          </a:custGeom>
                          <a:solidFill>
                            <a:srgbClr val="D0E7F6"/>
                          </a:solidFill>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14" cstate="print"/>
                          <a:stretch>
                            <a:fillRect/>
                          </a:stretch>
                        </pic:blipFill>
                        <pic:spPr>
                          <a:xfrm>
                            <a:off x="611124" y="239267"/>
                            <a:ext cx="5032248" cy="583691"/>
                          </a:xfrm>
                          <a:prstGeom prst="rect">
                            <a:avLst/>
                          </a:prstGeom>
                        </pic:spPr>
                      </pic:pic>
                      <wps:wsp>
                        <wps:cNvPr id="6" name="Graphic 6"/>
                        <wps:cNvSpPr/>
                        <wps:spPr>
                          <a:xfrm>
                            <a:off x="0" y="720851"/>
                            <a:ext cx="6141720" cy="402590"/>
                          </a:xfrm>
                          <a:custGeom>
                            <a:avLst/>
                            <a:gdLst/>
                            <a:ahLst/>
                            <a:cxnLst/>
                            <a:rect l="l" t="t" r="r" b="b"/>
                            <a:pathLst>
                              <a:path w="6141720" h="402590">
                                <a:moveTo>
                                  <a:pt x="6141719" y="0"/>
                                </a:moveTo>
                                <a:lnTo>
                                  <a:pt x="0" y="0"/>
                                </a:lnTo>
                                <a:lnTo>
                                  <a:pt x="0" y="402335"/>
                                </a:lnTo>
                                <a:lnTo>
                                  <a:pt x="6141719" y="402335"/>
                                </a:lnTo>
                                <a:lnTo>
                                  <a:pt x="6141719" y="0"/>
                                </a:lnTo>
                                <a:close/>
                              </a:path>
                            </a:pathLst>
                          </a:custGeom>
                          <a:solidFill>
                            <a:srgbClr val="D0E7F6"/>
                          </a:solidFill>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15" cstate="print"/>
                          <a:stretch>
                            <a:fillRect/>
                          </a:stretch>
                        </pic:blipFill>
                        <pic:spPr>
                          <a:xfrm>
                            <a:off x="335280" y="643127"/>
                            <a:ext cx="5583936" cy="583691"/>
                          </a:xfrm>
                          <a:prstGeom prst="rect">
                            <a:avLst/>
                          </a:prstGeom>
                        </pic:spPr>
                      </pic:pic>
                      <wps:wsp>
                        <wps:cNvPr id="8" name="Graphic 8"/>
                        <wps:cNvSpPr/>
                        <wps:spPr>
                          <a:xfrm>
                            <a:off x="0" y="1123187"/>
                            <a:ext cx="6141720" cy="784860"/>
                          </a:xfrm>
                          <a:custGeom>
                            <a:avLst/>
                            <a:gdLst/>
                            <a:ahLst/>
                            <a:cxnLst/>
                            <a:rect l="l" t="t" r="r" b="b"/>
                            <a:pathLst>
                              <a:path w="6141720" h="784860">
                                <a:moveTo>
                                  <a:pt x="6141719" y="0"/>
                                </a:moveTo>
                                <a:lnTo>
                                  <a:pt x="0" y="0"/>
                                </a:lnTo>
                                <a:lnTo>
                                  <a:pt x="0" y="784859"/>
                                </a:lnTo>
                                <a:lnTo>
                                  <a:pt x="6141719" y="784859"/>
                                </a:lnTo>
                                <a:lnTo>
                                  <a:pt x="6141719" y="0"/>
                                </a:lnTo>
                                <a:close/>
                              </a:path>
                            </a:pathLst>
                          </a:custGeom>
                          <a:solidFill>
                            <a:srgbClr val="D0E7F6"/>
                          </a:solidFill>
                        </wps:spPr>
                        <wps:bodyPr wrap="square" lIns="0" tIns="0" rIns="0" bIns="0" rtlCol="0">
                          <a:prstTxWarp prst="textNoShape">
                            <a:avLst/>
                          </a:prstTxWarp>
                          <a:noAutofit/>
                        </wps:bodyPr>
                      </wps:wsp>
                      <pic:pic xmlns:pic="http://schemas.openxmlformats.org/drawingml/2006/picture">
                        <pic:nvPicPr>
                          <pic:cNvPr id="9" name="Image 9"/>
                          <pic:cNvPicPr/>
                        </pic:nvPicPr>
                        <pic:blipFill>
                          <a:blip r:embed="rId16" cstate="print"/>
                          <a:stretch>
                            <a:fillRect/>
                          </a:stretch>
                        </pic:blipFill>
                        <pic:spPr>
                          <a:xfrm>
                            <a:off x="1964436" y="1045463"/>
                            <a:ext cx="2325624" cy="583692"/>
                          </a:xfrm>
                          <a:prstGeom prst="rect">
                            <a:avLst/>
                          </a:prstGeom>
                        </pic:spPr>
                      </pic:pic>
                      <wps:wsp>
                        <wps:cNvPr id="10" name="Textbox 10"/>
                        <wps:cNvSpPr txBox="1"/>
                        <wps:spPr>
                          <a:xfrm>
                            <a:off x="0" y="0"/>
                            <a:ext cx="6141720" cy="1908175"/>
                          </a:xfrm>
                          <a:prstGeom prst="rect">
                            <a:avLst/>
                          </a:prstGeom>
                        </wps:spPr>
                        <wps:txbx>
                          <w:txbxContent>
                            <w:p w14:paraId="4C30F076" w14:textId="77777777" w:rsidR="00BF6324" w:rsidRDefault="00BF6324">
                              <w:pPr>
                                <w:spacing w:before="47"/>
                                <w:rPr>
                                  <w:sz w:val="40"/>
                                </w:rPr>
                              </w:pPr>
                            </w:p>
                            <w:p w14:paraId="0C85AE72" w14:textId="77777777" w:rsidR="00BF6324" w:rsidRDefault="00A51A09">
                              <w:pPr>
                                <w:spacing w:line="314" w:lineRule="auto"/>
                                <w:ind w:left="784" w:right="784"/>
                                <w:jc w:val="center"/>
                                <w:rPr>
                                  <w:b/>
                                  <w:sz w:val="40"/>
                                </w:rPr>
                              </w:pPr>
                              <w:r>
                                <w:rPr>
                                  <w:b/>
                                  <w:sz w:val="40"/>
                                </w:rPr>
                                <w:t>Guidelines</w:t>
                              </w:r>
                              <w:r>
                                <w:rPr>
                                  <w:rFonts w:ascii="Times New Roman"/>
                                  <w:sz w:val="40"/>
                                </w:rPr>
                                <w:t xml:space="preserve"> </w:t>
                              </w:r>
                              <w:r>
                                <w:rPr>
                                  <w:b/>
                                  <w:sz w:val="40"/>
                                </w:rPr>
                                <w:t>on</w:t>
                              </w:r>
                              <w:r>
                                <w:rPr>
                                  <w:rFonts w:ascii="Times New Roman"/>
                                  <w:sz w:val="40"/>
                                </w:rPr>
                                <w:t xml:space="preserve"> </w:t>
                              </w:r>
                              <w:r>
                                <w:rPr>
                                  <w:b/>
                                  <w:sz w:val="40"/>
                                </w:rPr>
                                <w:t>the</w:t>
                              </w:r>
                              <w:r>
                                <w:rPr>
                                  <w:rFonts w:ascii="Times New Roman"/>
                                  <w:sz w:val="40"/>
                                </w:rPr>
                                <w:t xml:space="preserve"> </w:t>
                              </w:r>
                              <w:r>
                                <w:rPr>
                                  <w:b/>
                                  <w:sz w:val="40"/>
                                </w:rPr>
                                <w:t>supervision</w:t>
                              </w:r>
                              <w:r>
                                <w:rPr>
                                  <w:rFonts w:ascii="Times New Roman"/>
                                  <w:sz w:val="40"/>
                                </w:rPr>
                                <w:t xml:space="preserve"> </w:t>
                              </w:r>
                              <w:r>
                                <w:rPr>
                                  <w:b/>
                                  <w:sz w:val="40"/>
                                </w:rPr>
                                <w:t>of</w:t>
                              </w:r>
                              <w:r>
                                <w:rPr>
                                  <w:rFonts w:ascii="Times New Roman"/>
                                  <w:sz w:val="40"/>
                                </w:rPr>
                                <w:t xml:space="preserve"> </w:t>
                              </w:r>
                              <w:r>
                                <w:rPr>
                                  <w:b/>
                                  <w:sz w:val="40"/>
                                </w:rPr>
                                <w:t>branches</w:t>
                              </w:r>
                              <w:r>
                                <w:rPr>
                                  <w:rFonts w:ascii="Times New Roman"/>
                                  <w:sz w:val="40"/>
                                </w:rPr>
                                <w:t xml:space="preserve"> </w:t>
                              </w:r>
                              <w:r>
                                <w:rPr>
                                  <w:b/>
                                  <w:sz w:val="40"/>
                                </w:rPr>
                                <w:t>of</w:t>
                              </w:r>
                              <w:r>
                                <w:rPr>
                                  <w:rFonts w:ascii="Times New Roman"/>
                                  <w:sz w:val="40"/>
                                </w:rPr>
                                <w:t xml:space="preserve"> </w:t>
                              </w:r>
                              <w:r>
                                <w:rPr>
                                  <w:b/>
                                  <w:sz w:val="40"/>
                                </w:rPr>
                                <w:t>third-country</w:t>
                              </w:r>
                              <w:r>
                                <w:rPr>
                                  <w:rFonts w:ascii="Times New Roman"/>
                                  <w:sz w:val="40"/>
                                </w:rPr>
                                <w:t xml:space="preserve"> </w:t>
                              </w:r>
                              <w:r>
                                <w:rPr>
                                  <w:b/>
                                  <w:sz w:val="40"/>
                                </w:rPr>
                                <w:t>insurance</w:t>
                              </w:r>
                              <w:r>
                                <w:rPr>
                                  <w:rFonts w:ascii="Times New Roman"/>
                                  <w:sz w:val="40"/>
                                </w:rPr>
                                <w:t xml:space="preserve"> </w:t>
                              </w:r>
                              <w:r>
                                <w:rPr>
                                  <w:b/>
                                  <w:spacing w:val="-2"/>
                                  <w:sz w:val="40"/>
                                </w:rPr>
                                <w:t>undertakings</w:t>
                              </w:r>
                            </w:p>
                          </w:txbxContent>
                        </wps:txbx>
                        <wps:bodyPr wrap="square" lIns="0" tIns="0" rIns="0" bIns="0" rtlCol="0">
                          <a:noAutofit/>
                        </wps:bodyPr>
                      </wps:wsp>
                    </wpg:wgp>
                  </a:graphicData>
                </a:graphic>
              </wp:anchor>
            </w:drawing>
          </mc:Choice>
          <mc:Fallback>
            <w:pict>
              <v:group w14:anchorId="1FA3FF46" id="Group 3" o:spid="_x0000_s1026" style="position:absolute;margin-left:55.9pt;margin-top:15.15pt;width:483.6pt;height:150.25pt;z-index:-15728640;mso-wrap-distance-left:0;mso-wrap-distance-right:0;mso-position-horizontal-relative:page" coordsize="61417,190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">
                <v:shape id="Graphic 4" o:spid="_x0000_s1027" style="position:absolute;width:61417;height:7213;visibility:visible;mso-wrap-style:square;v-text-anchor:top" coordsize="6141720,72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" path="m6141719,l,,,720851r6141719,l6141719,xe" fillcolor="#d0e7f6"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8" type="#_x0000_t75" style="position:absolute;left:6111;top:2392;width:50322;height:58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">
                  <v:imagedata r:id="rId18" o:title=""/>
                </v:shape>
                <v:shape id="Graphic 6" o:spid="_x0000_s1029" style="position:absolute;top:7208;width:61417;height:4026;visibility:visible;mso-wrap-style:square;v-text-anchor:top" coordsize="6141720,4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" path="m6141719,l,,,402335r6141719,l6141719,xe" fillcolor="#d0e7f6" stroked="f">
                  <v:path arrowok="t"/>
                </v:shape>
                <v:shape id="Image 7" o:spid="_x0000_s1030" type="#_x0000_t75" style="position:absolute;left:3352;top:6431;width:55840;height:58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">
                  <v:imagedata r:id="rId19" o:title=""/>
                </v:shape>
                <v:shape id="Graphic 8" o:spid="_x0000_s1031" style="position:absolute;top:11231;width:61417;height:7849;visibility:visible;mso-wrap-style:square;v-text-anchor:top" coordsize="6141720,784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" path="m6141719,l,,,784859r6141719,l6141719,xe" fillcolor="#d0e7f6" stroked="f">
                  <v:path arrowok="t"/>
                </v:shape>
                <v:shape id="Image 9" o:spid="_x0000_s1032" type="#_x0000_t75" style="position:absolute;left:19644;top:10454;width:23256;height:58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">
                  <v:imagedata r:id="rId20" o:title=""/>
                </v:shape>
                <v:shapetype id="_x0000_t202" coordsize="21600,21600" o:spt="202" path="m,l,21600r21600,l21600,xe">
                  <v:stroke joinstyle="miter"/>
                  <v:path gradientshapeok="t" o:connecttype="rect"/>
                </v:shapetype>
                <v:shape id="Textbox 10" o:spid="_x0000_s1033" type="#_x0000_t202" style="position:absolute;width:61417;height:19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4C30F076" w14:textId="77777777" w:rsidR="00BF6324" w:rsidRDefault="00BF6324">
                        <w:pPr>
                          <w:spacing w:before="47"/>
                          <w:rPr>
                            <w:sz w:val="40"/>
                          </w:rPr>
                        </w:pPr>
                      </w:p>
                      <w:p w14:paraId="0C85AE72" w14:textId="77777777" w:rsidR="00BF6324" w:rsidRDefault="00A51A09">
                        <w:pPr>
                          <w:spacing w:line="314" w:lineRule="auto"/>
                          <w:ind w:left="784" w:right="784"/>
                          <w:jc w:val="center"/>
                          <w:rPr>
                            <w:b/>
                            <w:sz w:val="40"/>
                          </w:rPr>
                        </w:pPr>
                        <w:r>
                          <w:rPr>
                            <w:b/>
                            <w:sz w:val="40"/>
                          </w:rPr>
                          <w:t>Guidelines</w:t>
                        </w:r>
                        <w:r>
                          <w:rPr>
                            <w:rFonts w:ascii="Times New Roman"/>
                            <w:sz w:val="40"/>
                          </w:rPr>
                          <w:t xml:space="preserve"> </w:t>
                        </w:r>
                        <w:r>
                          <w:rPr>
                            <w:b/>
                            <w:sz w:val="40"/>
                          </w:rPr>
                          <w:t>on</w:t>
                        </w:r>
                        <w:r>
                          <w:rPr>
                            <w:rFonts w:ascii="Times New Roman"/>
                            <w:sz w:val="40"/>
                          </w:rPr>
                          <w:t xml:space="preserve"> </w:t>
                        </w:r>
                        <w:r>
                          <w:rPr>
                            <w:b/>
                            <w:sz w:val="40"/>
                          </w:rPr>
                          <w:t>the</w:t>
                        </w:r>
                        <w:r>
                          <w:rPr>
                            <w:rFonts w:ascii="Times New Roman"/>
                            <w:sz w:val="40"/>
                          </w:rPr>
                          <w:t xml:space="preserve"> </w:t>
                        </w:r>
                        <w:r>
                          <w:rPr>
                            <w:b/>
                            <w:sz w:val="40"/>
                          </w:rPr>
                          <w:t>supervision</w:t>
                        </w:r>
                        <w:r>
                          <w:rPr>
                            <w:rFonts w:ascii="Times New Roman"/>
                            <w:sz w:val="40"/>
                          </w:rPr>
                          <w:t xml:space="preserve"> </w:t>
                        </w:r>
                        <w:r>
                          <w:rPr>
                            <w:b/>
                            <w:sz w:val="40"/>
                          </w:rPr>
                          <w:t>of</w:t>
                        </w:r>
                        <w:r>
                          <w:rPr>
                            <w:rFonts w:ascii="Times New Roman"/>
                            <w:sz w:val="40"/>
                          </w:rPr>
                          <w:t xml:space="preserve"> </w:t>
                        </w:r>
                        <w:r>
                          <w:rPr>
                            <w:b/>
                            <w:sz w:val="40"/>
                          </w:rPr>
                          <w:t>branches</w:t>
                        </w:r>
                        <w:r>
                          <w:rPr>
                            <w:rFonts w:ascii="Times New Roman"/>
                            <w:sz w:val="40"/>
                          </w:rPr>
                          <w:t xml:space="preserve"> </w:t>
                        </w:r>
                        <w:r>
                          <w:rPr>
                            <w:b/>
                            <w:sz w:val="40"/>
                          </w:rPr>
                          <w:t>of</w:t>
                        </w:r>
                        <w:r>
                          <w:rPr>
                            <w:rFonts w:ascii="Times New Roman"/>
                            <w:sz w:val="40"/>
                          </w:rPr>
                          <w:t xml:space="preserve"> </w:t>
                        </w:r>
                        <w:r>
                          <w:rPr>
                            <w:b/>
                            <w:sz w:val="40"/>
                          </w:rPr>
                          <w:t>third-country</w:t>
                        </w:r>
                        <w:r>
                          <w:rPr>
                            <w:rFonts w:ascii="Times New Roman"/>
                            <w:sz w:val="40"/>
                          </w:rPr>
                          <w:t xml:space="preserve"> </w:t>
                        </w:r>
                        <w:r>
                          <w:rPr>
                            <w:b/>
                            <w:sz w:val="40"/>
                          </w:rPr>
                          <w:t>insurance</w:t>
                        </w:r>
                        <w:r>
                          <w:rPr>
                            <w:rFonts w:ascii="Times New Roman"/>
                            <w:sz w:val="40"/>
                          </w:rPr>
                          <w:t xml:space="preserve"> </w:t>
                        </w:r>
                        <w:r>
                          <w:rPr>
                            <w:b/>
                            <w:spacing w:val="-2"/>
                            <w:sz w:val="40"/>
                          </w:rPr>
                          <w:t>undertakings</w:t>
                        </w:r>
                      </w:p>
                    </w:txbxContent>
                  </v:textbox>
                </v:shape>
                <w10:wrap type="topAndBottom" anchorx="page"/>
              </v:group>
            </w:pict>
          </mc:Fallback>
        </mc:AlternateContent>
      </w:r>
    </w:p>
    <w:p w14:paraId="2E62F6A5" w14:textId="77777777" w:rsidR="00BF6324" w:rsidRDefault="00BF6324">
      <w:pPr>
        <w:rPr>
          <w:sz w:val="20"/>
        </w:rPr>
      </w:pPr>
    </w:p>
    <w:p w14:paraId="6D97A497" w14:textId="77777777" w:rsidR="00283C2F" w:rsidRDefault="00283C2F">
      <w:pPr>
        <w:rPr>
          <w:sz w:val="20"/>
        </w:rPr>
      </w:pPr>
    </w:p>
    <w:p w14:paraId="312A0A01" w14:textId="3715C4AC" w:rsidR="00283C2F" w:rsidRPr="001148BC" w:rsidRDefault="00283C2F">
      <w:pPr>
        <w:rPr>
          <w:u w:val="single"/>
        </w:rPr>
      </w:pPr>
      <w:r w:rsidRPr="001148BC">
        <w:rPr>
          <w:u w:val="single"/>
        </w:rPr>
        <w:t>Consolidated in 2024 based on:</w:t>
      </w:r>
    </w:p>
    <w:p w14:paraId="3795148C" w14:textId="77777777" w:rsidR="00BD0AAB" w:rsidRPr="001148BC" w:rsidRDefault="00BD0AAB"/>
    <w:p w14:paraId="10685A4E" w14:textId="0603D74D" w:rsidR="00BD0AAB" w:rsidRPr="001148BC" w:rsidRDefault="00BD0AAB">
      <w:r w:rsidRPr="00BD0AAB">
        <w:t>EIOPA-BoS-15-1</w:t>
      </w:r>
      <w:r w:rsidR="00884A2A">
        <w:t>10</w:t>
      </w:r>
      <w:r w:rsidRPr="00BD0AAB">
        <w:t xml:space="preserve"> Guidelines </w:t>
      </w:r>
      <w:r w:rsidR="00884A2A">
        <w:t>on the supervision of branches of third-country insurance undertakings</w:t>
      </w:r>
      <w:r w:rsidRPr="00BD0AAB">
        <w:t xml:space="preserve"> 201</w:t>
      </w:r>
      <w:ins w:id="4" w:author="Johannes Backer" w:date="2025-04-11T09:03:00Z">
        <w:r w:rsidR="00B02B57">
          <w:t>5</w:t>
        </w:r>
      </w:ins>
      <w:del w:id="5" w:author="Johannes Backer" w:date="2025-04-11T09:03:00Z">
        <w:r w:rsidRPr="00BD0AAB" w:rsidDel="00B02B57">
          <w:delText>5</w:delText>
        </w:r>
      </w:del>
    </w:p>
    <w:p w14:paraId="4798FEEE" w14:textId="77777777" w:rsidR="00283C2F" w:rsidRPr="001148BC" w:rsidRDefault="00283C2F"/>
    <w:p w14:paraId="7111093F" w14:textId="2E4B8B4C" w:rsidR="00283C2F" w:rsidRPr="001148BC" w:rsidRDefault="00283C2F">
      <w:pPr>
        <w:rPr>
          <w:u w:val="single"/>
        </w:rPr>
      </w:pPr>
      <w:r w:rsidRPr="001148BC">
        <w:rPr>
          <w:u w:val="single"/>
        </w:rPr>
        <w:t>Amended by:</w:t>
      </w:r>
    </w:p>
    <w:p w14:paraId="322BA006" w14:textId="77777777" w:rsidR="00BD0AAB" w:rsidRPr="001148BC" w:rsidRDefault="00BD0AAB"/>
    <w:p w14:paraId="75CE5FA9" w14:textId="68CC1797" w:rsidR="00BD0AAB" w:rsidRDefault="00BD0AAB">
      <w:r w:rsidRPr="00BD0AAB">
        <w:t>EIOPA-BoS-17-12</w:t>
      </w:r>
      <w:r w:rsidR="003C546E">
        <w:t>5</w:t>
      </w:r>
      <w:r w:rsidRPr="00BD0AAB">
        <w:t xml:space="preserve"> Errata</w:t>
      </w:r>
      <w:r w:rsidR="003C546E">
        <w:t>:</w:t>
      </w:r>
      <w:r w:rsidRPr="00BD0AAB">
        <w:t xml:space="preserve"> Guidelines </w:t>
      </w:r>
      <w:r w:rsidR="003C546E">
        <w:t>on the supervision of branches of third country insurance undertakings</w:t>
      </w:r>
      <w:r w:rsidRPr="00BD0AAB">
        <w:t xml:space="preserve"> June 2017</w:t>
      </w:r>
    </w:p>
    <w:p w14:paraId="1577ABCA" w14:textId="77777777" w:rsidR="003C546E" w:rsidRPr="00BD0AAB" w:rsidRDefault="003C546E"/>
    <w:p w14:paraId="55E26542" w14:textId="010D3312" w:rsidR="00BD0AAB" w:rsidRDefault="00BD0AAB">
      <w:r w:rsidRPr="00BD0AAB">
        <w:t>EIOPA-BoS-18-</w:t>
      </w:r>
      <w:r w:rsidR="00693F3D">
        <w:t>296</w:t>
      </w:r>
      <w:r w:rsidRPr="00BD0AAB">
        <w:t xml:space="preserve"> </w:t>
      </w:r>
      <w:r w:rsidR="00693F3D" w:rsidRPr="00BD0AAB">
        <w:t>Errata</w:t>
      </w:r>
      <w:r w:rsidR="00693F3D">
        <w:t>:</w:t>
      </w:r>
      <w:r w:rsidR="00693F3D" w:rsidRPr="00BD0AAB">
        <w:t xml:space="preserve"> Guidelines </w:t>
      </w:r>
      <w:r w:rsidR="00693F3D">
        <w:t>on the supervision of branches of third country insurance undertakings</w:t>
      </w:r>
      <w:r w:rsidR="00693F3D" w:rsidRPr="00BD0AAB">
        <w:t xml:space="preserve"> J</w:t>
      </w:r>
      <w:r w:rsidR="00693F3D">
        <w:t xml:space="preserve">uly </w:t>
      </w:r>
      <w:r w:rsidRPr="00BD0AAB">
        <w:t>2018</w:t>
      </w:r>
    </w:p>
    <w:p w14:paraId="5251E634" w14:textId="77777777" w:rsidR="003C546E" w:rsidRDefault="003C546E"/>
    <w:p w14:paraId="19B83388" w14:textId="46111ECA" w:rsidR="001E40E6" w:rsidRDefault="001E40E6">
      <w:r w:rsidRPr="00BD0AAB">
        <w:t>EIOPA-BoS-1</w:t>
      </w:r>
      <w:r>
        <w:t>9</w:t>
      </w:r>
      <w:r w:rsidRPr="00BD0AAB">
        <w:t>-</w:t>
      </w:r>
      <w:r>
        <w:t>320</w:t>
      </w:r>
      <w:r w:rsidRPr="00BD0AAB">
        <w:t xml:space="preserve"> Errata</w:t>
      </w:r>
      <w:r>
        <w:t>:</w:t>
      </w:r>
      <w:r w:rsidRPr="00BD0AAB">
        <w:t xml:space="preserve"> Guidelines </w:t>
      </w:r>
      <w:r>
        <w:t>on the supervision of branches of third country insurance undertakings</w:t>
      </w:r>
      <w:r w:rsidRPr="00BD0AAB">
        <w:t xml:space="preserve"> J</w:t>
      </w:r>
      <w:r>
        <w:t xml:space="preserve">uly </w:t>
      </w:r>
      <w:r w:rsidRPr="00BD0AAB">
        <w:t>201</w:t>
      </w:r>
      <w:r>
        <w:t>9</w:t>
      </w:r>
    </w:p>
    <w:p w14:paraId="302BDF1B" w14:textId="77777777" w:rsidR="001E40E6" w:rsidRPr="00BD0AAB" w:rsidRDefault="001E40E6"/>
    <w:p w14:paraId="21E75F54" w14:textId="7910252D" w:rsidR="00BD0AAB" w:rsidRDefault="00BD0AAB">
      <w:r w:rsidRPr="00BD0AAB">
        <w:t>EIOPA-BoS-22-1</w:t>
      </w:r>
      <w:r w:rsidR="0043298F">
        <w:t>67</w:t>
      </w:r>
      <w:r w:rsidRPr="00BD0AAB">
        <w:t xml:space="preserve"> </w:t>
      </w:r>
      <w:r w:rsidR="0043298F" w:rsidRPr="00BD0AAB">
        <w:t>Errata</w:t>
      </w:r>
      <w:r w:rsidR="0043298F">
        <w:t>:</w:t>
      </w:r>
      <w:r w:rsidR="0043298F" w:rsidRPr="00BD0AAB">
        <w:t xml:space="preserve"> Guidelines </w:t>
      </w:r>
      <w:r w:rsidR="0043298F">
        <w:t>on the supervision of branches of third country insurance undertakings</w:t>
      </w:r>
      <w:r w:rsidR="0043298F" w:rsidRPr="00BD0AAB">
        <w:t xml:space="preserve"> </w:t>
      </w:r>
      <w:r w:rsidR="0043298F">
        <w:t>March 2022</w:t>
      </w:r>
    </w:p>
    <w:p w14:paraId="5531BFD5" w14:textId="77777777" w:rsidR="003C546E" w:rsidRPr="00BD0AAB" w:rsidRDefault="003C546E"/>
    <w:p w14:paraId="1321FDAF" w14:textId="77777777" w:rsidR="00283C2F" w:rsidRPr="001148BC" w:rsidRDefault="00283C2F"/>
    <w:p w14:paraId="2B47ADCC" w14:textId="3B5CF208" w:rsidR="00554C62" w:rsidRPr="001148BC" w:rsidRDefault="00554C62">
      <w:pPr>
        <w:rPr>
          <w:i/>
          <w:iCs/>
        </w:rPr>
      </w:pPr>
      <w:r w:rsidRPr="001148BC">
        <w:rPr>
          <w:i/>
          <w:iCs/>
        </w:rPr>
        <w:t>Editorial changes and corrections have been performed during consolidation.</w:t>
      </w:r>
    </w:p>
    <w:p w14:paraId="36C30840" w14:textId="77777777" w:rsidR="00283C2F" w:rsidRDefault="00283C2F">
      <w:pPr>
        <w:rPr>
          <w:sz w:val="20"/>
        </w:rPr>
      </w:pPr>
    </w:p>
    <w:p w14:paraId="69F30E6F" w14:textId="78758CCB" w:rsidR="00283C2F" w:rsidRDefault="00283C2F">
      <w:pPr>
        <w:rPr>
          <w:sz w:val="20"/>
        </w:rPr>
        <w:sectPr w:rsidR="00283C2F">
          <w:footerReference w:type="default" r:id="rId21"/>
          <w:type w:val="continuous"/>
          <w:pgSz w:w="11900" w:h="16840"/>
          <w:pgMar w:top="480" w:right="1000" w:bottom="560" w:left="1000" w:header="0" w:footer="374" w:gutter="0"/>
          <w:pgNumType w:start="1"/>
          <w:cols w:space="720"/>
        </w:sectPr>
      </w:pPr>
    </w:p>
    <w:p w14:paraId="2C7D9B3B" w14:textId="77777777" w:rsidR="00BF6324" w:rsidRDefault="00A51A09">
      <w:pPr>
        <w:pStyle w:val="Heading1"/>
        <w:spacing w:before="90"/>
        <w:jc w:val="left"/>
      </w:pPr>
      <w:r>
        <w:rPr>
          <w:spacing w:val="-2"/>
        </w:rPr>
        <w:lastRenderedPageBreak/>
        <w:t>Introduction</w:t>
      </w:r>
    </w:p>
    <w:p w14:paraId="69B8F747" w14:textId="77777777" w:rsidR="00BF6324" w:rsidRDefault="00BF6324">
      <w:pPr>
        <w:pStyle w:val="BodyText"/>
        <w:spacing w:before="14"/>
        <w:ind w:left="0" w:right="0" w:firstLine="0"/>
        <w:jc w:val="left"/>
        <w:rPr>
          <w:b/>
        </w:rPr>
      </w:pPr>
    </w:p>
    <w:p w14:paraId="77F35E9E" w14:textId="22219DDC" w:rsidR="00BF6324" w:rsidRDefault="00A51A09">
      <w:pPr>
        <w:pStyle w:val="ListParagraph"/>
        <w:numPr>
          <w:ilvl w:val="1"/>
          <w:numId w:val="24"/>
        </w:numPr>
        <w:tabs>
          <w:tab w:val="left" w:pos="1148"/>
          <w:tab w:val="left" w:pos="1152"/>
        </w:tabs>
        <w:spacing w:before="1" w:line="276" w:lineRule="auto"/>
        <w:ind w:right="126"/>
      </w:pPr>
      <w:r>
        <w:t>In</w:t>
      </w:r>
      <w:r>
        <w:rPr>
          <w:rFonts w:ascii="Times New Roman" w:hAnsi="Times New Roman"/>
        </w:rPr>
        <w:t xml:space="preserve"> </w:t>
      </w:r>
      <w:r>
        <w:t>accordance</w:t>
      </w:r>
      <w:r>
        <w:rPr>
          <w:rFonts w:ascii="Times New Roman" w:hAnsi="Times New Roman"/>
        </w:rPr>
        <w:t xml:space="preserve"> </w:t>
      </w:r>
      <w:r>
        <w:t>with</w:t>
      </w:r>
      <w:r>
        <w:rPr>
          <w:rFonts w:ascii="Times New Roman" w:hAnsi="Times New Roman"/>
        </w:rPr>
        <w:t xml:space="preserve"> </w:t>
      </w:r>
      <w:r>
        <w:t>Article</w:t>
      </w:r>
      <w:r>
        <w:rPr>
          <w:rFonts w:ascii="Times New Roman" w:hAnsi="Times New Roman"/>
        </w:rPr>
        <w:t xml:space="preserve"> </w:t>
      </w:r>
      <w:r>
        <w:t>16</w:t>
      </w:r>
      <w:r>
        <w:rPr>
          <w:rFonts w:ascii="Times New Roman" w:hAnsi="Times New Roman"/>
        </w:rPr>
        <w:t xml:space="preserve"> </w:t>
      </w:r>
      <w:r>
        <w:t>of</w:t>
      </w:r>
      <w:r>
        <w:rPr>
          <w:rFonts w:ascii="Times New Roman" w:hAnsi="Times New Roman"/>
        </w:rPr>
        <w:t xml:space="preserve"> </w:t>
      </w:r>
      <w:r>
        <w:t>Regulation</w:t>
      </w:r>
      <w:r>
        <w:rPr>
          <w:rFonts w:ascii="Times New Roman" w:hAnsi="Times New Roman"/>
        </w:rPr>
        <w:t xml:space="preserve"> </w:t>
      </w:r>
      <w:r>
        <w:t>(EU)</w:t>
      </w:r>
      <w:r>
        <w:rPr>
          <w:rFonts w:ascii="Times New Roman" w:hAnsi="Times New Roman"/>
        </w:rPr>
        <w:t xml:space="preserve"> </w:t>
      </w:r>
      <w:r>
        <w:t>No</w:t>
      </w:r>
      <w:r>
        <w:rPr>
          <w:rFonts w:ascii="Times New Roman" w:hAnsi="Times New Roman"/>
        </w:rPr>
        <w:t xml:space="preserve"> </w:t>
      </w:r>
      <w:r>
        <w:t>1094/2010</w:t>
      </w:r>
      <w:ins w:id="6" w:author="Johannes Backer" w:date="2025-05-19T17:43:00Z">
        <w:r w:rsidR="00795CE1">
          <w:rPr>
            <w:rStyle w:val="FootnoteReference"/>
          </w:rPr>
          <w:footnoteReference w:id="1"/>
        </w:r>
      </w:ins>
      <w:del w:id="8" w:author="Johannes Backer" w:date="2025-05-19T17:44:00Z">
        <w:r w:rsidDel="00795CE1">
          <w:rPr>
            <w:rFonts w:ascii="Times New Roman" w:hAnsi="Times New Roman"/>
          </w:rPr>
          <w:delText xml:space="preserve"> </w:delText>
        </w:r>
        <w:r w:rsidDel="00795CE1">
          <w:delText>of</w:delText>
        </w:r>
        <w:r w:rsidDel="00795CE1">
          <w:rPr>
            <w:rFonts w:ascii="Times New Roman" w:hAnsi="Times New Roman"/>
          </w:rPr>
          <w:delText xml:space="preserve"> </w:delText>
        </w:r>
        <w:r w:rsidDel="00795CE1">
          <w:delText>the</w:delText>
        </w:r>
        <w:r w:rsidDel="00795CE1">
          <w:rPr>
            <w:rFonts w:ascii="Times New Roman" w:hAnsi="Times New Roman"/>
            <w:spacing w:val="80"/>
          </w:rPr>
          <w:delText xml:space="preserve"> </w:delText>
        </w:r>
        <w:r w:rsidDel="00795CE1">
          <w:delText>European</w:delText>
        </w:r>
        <w:r w:rsidDel="00795CE1">
          <w:rPr>
            <w:rFonts w:ascii="Times New Roman" w:hAnsi="Times New Roman"/>
          </w:rPr>
          <w:delText xml:space="preserve"> </w:delText>
        </w:r>
        <w:r w:rsidDel="00795CE1">
          <w:delText>Parliament</w:delText>
        </w:r>
        <w:r w:rsidDel="00795CE1">
          <w:rPr>
            <w:rFonts w:ascii="Times New Roman" w:hAnsi="Times New Roman"/>
          </w:rPr>
          <w:delText xml:space="preserve"> </w:delText>
        </w:r>
        <w:r w:rsidDel="00795CE1">
          <w:delText>and</w:delText>
        </w:r>
        <w:r w:rsidDel="00795CE1">
          <w:rPr>
            <w:rFonts w:ascii="Times New Roman" w:hAnsi="Times New Roman"/>
          </w:rPr>
          <w:delText xml:space="preserve"> </w:delText>
        </w:r>
        <w:r w:rsidDel="00795CE1">
          <w:delText>of</w:delText>
        </w:r>
        <w:r w:rsidDel="00795CE1">
          <w:rPr>
            <w:rFonts w:ascii="Times New Roman" w:hAnsi="Times New Roman"/>
          </w:rPr>
          <w:delText xml:space="preserve"> </w:delText>
        </w:r>
        <w:r w:rsidDel="00795CE1">
          <w:delText>the</w:delText>
        </w:r>
        <w:r w:rsidDel="00795CE1">
          <w:rPr>
            <w:rFonts w:ascii="Times New Roman" w:hAnsi="Times New Roman"/>
          </w:rPr>
          <w:delText xml:space="preserve"> </w:delText>
        </w:r>
        <w:r w:rsidDel="00795CE1">
          <w:delText>Council</w:delText>
        </w:r>
        <w:r w:rsidDel="00795CE1">
          <w:rPr>
            <w:vertAlign w:val="superscript"/>
          </w:rPr>
          <w:delText>1</w:delText>
        </w:r>
      </w:del>
      <w:r>
        <w:t>,</w:t>
      </w:r>
      <w:r>
        <w:rPr>
          <w:rFonts w:ascii="Times New Roman" w:hAnsi="Times New Roman"/>
        </w:rPr>
        <w:t xml:space="preserve"> </w:t>
      </w:r>
      <w:del w:id="9" w:author="Johannes Backer" w:date="2025-05-19T17:44:00Z">
        <w:r w:rsidDel="00795CE1">
          <w:delText>the</w:delText>
        </w:r>
        <w:r w:rsidDel="00795CE1">
          <w:rPr>
            <w:rFonts w:ascii="Times New Roman" w:hAnsi="Times New Roman"/>
          </w:rPr>
          <w:delText xml:space="preserve"> </w:delText>
        </w:r>
        <w:r w:rsidDel="00795CE1">
          <w:delText>European</w:delText>
        </w:r>
        <w:r w:rsidDel="00795CE1">
          <w:rPr>
            <w:rFonts w:ascii="Times New Roman" w:hAnsi="Times New Roman"/>
          </w:rPr>
          <w:delText xml:space="preserve"> </w:delText>
        </w:r>
        <w:r w:rsidDel="00795CE1">
          <w:delText>Insurance</w:delText>
        </w:r>
        <w:r w:rsidDel="00795CE1">
          <w:rPr>
            <w:rFonts w:ascii="Times New Roman" w:hAnsi="Times New Roman"/>
          </w:rPr>
          <w:delText xml:space="preserve"> </w:delText>
        </w:r>
        <w:r w:rsidDel="00795CE1">
          <w:delText>and</w:delText>
        </w:r>
        <w:r w:rsidDel="00795CE1">
          <w:rPr>
            <w:rFonts w:ascii="Times New Roman" w:hAnsi="Times New Roman"/>
          </w:rPr>
          <w:delText xml:space="preserve"> </w:delText>
        </w:r>
        <w:r w:rsidDel="00795CE1">
          <w:delText>Occupational</w:delText>
        </w:r>
        <w:r w:rsidDel="00795CE1">
          <w:rPr>
            <w:rFonts w:ascii="Times New Roman" w:hAnsi="Times New Roman"/>
          </w:rPr>
          <w:delText xml:space="preserve"> </w:delText>
        </w:r>
        <w:r w:rsidDel="00795CE1">
          <w:delText>Pensions</w:delText>
        </w:r>
        <w:r w:rsidDel="00795CE1">
          <w:rPr>
            <w:rFonts w:ascii="Times New Roman" w:hAnsi="Times New Roman"/>
          </w:rPr>
          <w:delText xml:space="preserve"> </w:delText>
        </w:r>
        <w:r w:rsidDel="00795CE1">
          <w:delText>Authority</w:delText>
        </w:r>
        <w:r w:rsidDel="00795CE1">
          <w:rPr>
            <w:rFonts w:ascii="Times New Roman" w:hAnsi="Times New Roman"/>
          </w:rPr>
          <w:delText xml:space="preserve"> </w:delText>
        </w:r>
        <w:r w:rsidDel="00795CE1">
          <w:delText>(</w:delText>
        </w:r>
      </w:del>
      <w:r>
        <w:t>EIOPA</w:t>
      </w:r>
      <w:del w:id="10" w:author="Johannes Backer" w:date="2025-05-19T17:44:00Z">
        <w:r w:rsidDel="00795CE1">
          <w:delText>)</w:delText>
        </w:r>
      </w:del>
      <w:r>
        <w:rPr>
          <w:rFonts w:ascii="Times New Roman" w:hAnsi="Times New Roman"/>
        </w:rPr>
        <w:t xml:space="preserve"> </w:t>
      </w:r>
      <w:r>
        <w:t>has</w:t>
      </w:r>
      <w:r>
        <w:rPr>
          <w:rFonts w:ascii="Times New Roman" w:hAnsi="Times New Roman"/>
        </w:rPr>
        <w:t xml:space="preserve"> </w:t>
      </w:r>
      <w:r>
        <w:t>issued</w:t>
      </w:r>
      <w:r>
        <w:rPr>
          <w:rFonts w:ascii="Times New Roman" w:hAnsi="Times New Roman"/>
        </w:rPr>
        <w:t xml:space="preserve"> </w:t>
      </w:r>
      <w:r>
        <w:t>these</w:t>
      </w:r>
      <w:r>
        <w:rPr>
          <w:rFonts w:ascii="Times New Roman" w:hAnsi="Times New Roman"/>
        </w:rPr>
        <w:t xml:space="preserve"> </w:t>
      </w:r>
      <w:r>
        <w:t>Guidelines</w:t>
      </w:r>
      <w:r>
        <w:rPr>
          <w:rFonts w:ascii="Times New Roman" w:hAnsi="Times New Roman"/>
        </w:rPr>
        <w:t xml:space="preserve"> </w:t>
      </w:r>
      <w:r>
        <w:t>on</w:t>
      </w:r>
      <w:r>
        <w:rPr>
          <w:rFonts w:ascii="Times New Roman" w:hAnsi="Times New Roman"/>
        </w:rPr>
        <w:t xml:space="preserve"> </w:t>
      </w:r>
      <w:r>
        <w:t>the</w:t>
      </w:r>
      <w:r>
        <w:rPr>
          <w:rFonts w:ascii="Times New Roman" w:hAnsi="Times New Roman"/>
        </w:rPr>
        <w:t xml:space="preserve"> </w:t>
      </w:r>
      <w:r>
        <w:t>supervision</w:t>
      </w:r>
      <w:r>
        <w:rPr>
          <w:rFonts w:ascii="Times New Roman" w:hAnsi="Times New Roman"/>
        </w:rPr>
        <w:t xml:space="preserve"> </w:t>
      </w:r>
      <w:r>
        <w:t>of</w:t>
      </w:r>
      <w:r>
        <w:rPr>
          <w:rFonts w:ascii="Times New Roman" w:hAnsi="Times New Roman"/>
        </w:rPr>
        <w:t xml:space="preserve"> </w:t>
      </w:r>
      <w:r>
        <w:t>branches</w:t>
      </w:r>
      <w:r>
        <w:rPr>
          <w:rFonts w:ascii="Times New Roman" w:hAnsi="Times New Roman"/>
        </w:rPr>
        <w:t xml:space="preserve"> </w:t>
      </w:r>
      <w:r>
        <w:t>of</w:t>
      </w:r>
      <w:r>
        <w:rPr>
          <w:rFonts w:ascii="Times New Roman" w:hAnsi="Times New Roman"/>
        </w:rPr>
        <w:t xml:space="preserve"> </w:t>
      </w:r>
      <w:r>
        <w:t>third-country</w:t>
      </w:r>
      <w:r>
        <w:rPr>
          <w:rFonts w:ascii="Times New Roman" w:hAnsi="Times New Roman"/>
        </w:rPr>
        <w:t xml:space="preserve"> </w:t>
      </w:r>
      <w:r>
        <w:t>insurance</w:t>
      </w:r>
      <w:r>
        <w:rPr>
          <w:rFonts w:ascii="Times New Roman" w:hAnsi="Times New Roman"/>
        </w:rPr>
        <w:t xml:space="preserve"> </w:t>
      </w:r>
      <w:r>
        <w:t>undertakings</w:t>
      </w:r>
      <w:r>
        <w:rPr>
          <w:rFonts w:ascii="Times New Roman" w:hAnsi="Times New Roman"/>
        </w:rPr>
        <w:t xml:space="preserve"> </w:t>
      </w:r>
      <w:r>
        <w:t>(the</w:t>
      </w:r>
      <w:r>
        <w:rPr>
          <w:rFonts w:ascii="Times New Roman" w:hAnsi="Times New Roman"/>
        </w:rPr>
        <w:t xml:space="preserve"> </w:t>
      </w:r>
      <w:r>
        <w:rPr>
          <w:spacing w:val="-2"/>
        </w:rPr>
        <w:t>‘Guidelines’).</w:t>
      </w:r>
    </w:p>
    <w:p w14:paraId="4E81CEF4" w14:textId="77777777" w:rsidR="00BF6324" w:rsidRDefault="00A51A09">
      <w:pPr>
        <w:pStyle w:val="ListParagraph"/>
        <w:numPr>
          <w:ilvl w:val="1"/>
          <w:numId w:val="24"/>
        </w:numPr>
        <w:tabs>
          <w:tab w:val="left" w:pos="1148"/>
          <w:tab w:val="left" w:pos="1152"/>
        </w:tabs>
        <w:spacing w:before="118" w:line="276" w:lineRule="auto"/>
        <w:ind w:right="127"/>
      </w:pPr>
      <w:r>
        <w:t>These</w:t>
      </w:r>
      <w:r>
        <w:rPr>
          <w:rFonts w:ascii="Times New Roman"/>
          <w:spacing w:val="40"/>
        </w:rPr>
        <w:t xml:space="preserve"> </w:t>
      </w:r>
      <w:r>
        <w:t>Guidelines</w:t>
      </w:r>
      <w:r>
        <w:rPr>
          <w:rFonts w:ascii="Times New Roman"/>
          <w:spacing w:val="40"/>
        </w:rPr>
        <w:t xml:space="preserve"> </w:t>
      </w:r>
      <w:r>
        <w:t>relate</w:t>
      </w:r>
      <w:r>
        <w:rPr>
          <w:rFonts w:ascii="Times New Roman"/>
          <w:spacing w:val="40"/>
        </w:rPr>
        <w:t xml:space="preserve"> </w:t>
      </w:r>
      <w:r>
        <w:t>to</w:t>
      </w:r>
      <w:r>
        <w:rPr>
          <w:rFonts w:ascii="Times New Roman"/>
          <w:spacing w:val="40"/>
        </w:rPr>
        <w:t xml:space="preserve"> </w:t>
      </w:r>
      <w:r>
        <w:t>Articles</w:t>
      </w:r>
      <w:r>
        <w:rPr>
          <w:rFonts w:ascii="Times New Roman"/>
          <w:spacing w:val="40"/>
        </w:rPr>
        <w:t xml:space="preserve"> </w:t>
      </w:r>
      <w:r>
        <w:t>162</w:t>
      </w:r>
      <w:r>
        <w:rPr>
          <w:rFonts w:ascii="Times New Roman"/>
          <w:spacing w:val="40"/>
        </w:rPr>
        <w:t xml:space="preserve"> </w:t>
      </w:r>
      <w:r>
        <w:t>to</w:t>
      </w:r>
      <w:r>
        <w:rPr>
          <w:rFonts w:ascii="Times New Roman"/>
          <w:spacing w:val="40"/>
        </w:rPr>
        <w:t xml:space="preserve"> </w:t>
      </w:r>
      <w:r>
        <w:t>171</w:t>
      </w:r>
      <w:r>
        <w:rPr>
          <w:rFonts w:ascii="Times New Roman"/>
          <w:spacing w:val="40"/>
        </w:rPr>
        <w:t xml:space="preserve"> </w:t>
      </w:r>
      <w:r>
        <w:t>of</w:t>
      </w:r>
      <w:r>
        <w:rPr>
          <w:rFonts w:ascii="Times New Roman"/>
          <w:spacing w:val="40"/>
        </w:rPr>
        <w:t xml:space="preserve"> </w:t>
      </w:r>
      <w:r>
        <w:t>Directive</w:t>
      </w:r>
      <w:r>
        <w:rPr>
          <w:rFonts w:ascii="Times New Roman"/>
          <w:spacing w:val="40"/>
        </w:rPr>
        <w:t xml:space="preserve"> </w:t>
      </w:r>
      <w:r>
        <w:t>2009/138/EC</w:t>
      </w:r>
      <w:r>
        <w:rPr>
          <w:rFonts w:ascii="Times New Roman"/>
          <w:spacing w:val="40"/>
        </w:rPr>
        <w:t xml:space="preserve"> </w:t>
      </w:r>
      <w:r>
        <w:t>of</w:t>
      </w:r>
      <w:r>
        <w:rPr>
          <w:rFonts w:ascii="Times New Roman"/>
        </w:rPr>
        <w:t xml:space="preserve"> </w:t>
      </w:r>
      <w:r>
        <w:t>the</w:t>
      </w:r>
      <w:r>
        <w:rPr>
          <w:rFonts w:ascii="Times New Roman"/>
        </w:rPr>
        <w:t xml:space="preserve"> </w:t>
      </w:r>
      <w:r>
        <w:t>European</w:t>
      </w:r>
      <w:r>
        <w:rPr>
          <w:rFonts w:ascii="Times New Roman"/>
        </w:rPr>
        <w:t xml:space="preserve"> </w:t>
      </w:r>
      <w:r>
        <w:t>Parliament</w:t>
      </w:r>
      <w:r>
        <w:rPr>
          <w:rFonts w:ascii="Times New Roman"/>
        </w:rPr>
        <w:t xml:space="preserve"> </w:t>
      </w:r>
      <w:r>
        <w:t>and</w:t>
      </w:r>
      <w:r>
        <w:rPr>
          <w:rFonts w:ascii="Times New Roman"/>
        </w:rPr>
        <w:t xml:space="preserve"> </w:t>
      </w:r>
      <w:r>
        <w:t>of</w:t>
      </w:r>
      <w:r>
        <w:rPr>
          <w:rFonts w:ascii="Times New Roman"/>
        </w:rPr>
        <w:t xml:space="preserve"> </w:t>
      </w:r>
      <w:r>
        <w:t>the</w:t>
      </w:r>
      <w:r>
        <w:rPr>
          <w:rFonts w:ascii="Times New Roman"/>
        </w:rPr>
        <w:t xml:space="preserve"> </w:t>
      </w:r>
      <w:r>
        <w:t>Council</w:t>
      </w:r>
      <w:r>
        <w:rPr>
          <w:vertAlign w:val="superscript"/>
        </w:rPr>
        <w:t>2</w:t>
      </w:r>
      <w:r>
        <w:t>.</w:t>
      </w:r>
    </w:p>
    <w:p w14:paraId="64ED54B5" w14:textId="77777777" w:rsidR="00BF6324" w:rsidRDefault="00A51A09">
      <w:pPr>
        <w:pStyle w:val="ListParagraph"/>
        <w:numPr>
          <w:ilvl w:val="1"/>
          <w:numId w:val="24"/>
        </w:numPr>
        <w:tabs>
          <w:tab w:val="left" w:pos="1148"/>
          <w:tab w:val="left" w:pos="1152"/>
        </w:tabs>
        <w:spacing w:before="120" w:line="276" w:lineRule="auto"/>
        <w:ind w:right="124"/>
      </w:pPr>
      <w:r>
        <w:t>The</w:t>
      </w:r>
      <w:r>
        <w:rPr>
          <w:rFonts w:ascii="Times New Roman" w:hAnsi="Times New Roman"/>
        </w:rPr>
        <w:t xml:space="preserve"> </w:t>
      </w:r>
      <w:r>
        <w:t>purpose</w:t>
      </w:r>
      <w:r>
        <w:rPr>
          <w:rFonts w:ascii="Times New Roman" w:hAnsi="Times New Roman"/>
        </w:rPr>
        <w:t xml:space="preserve"> </w:t>
      </w:r>
      <w:r>
        <w:t>of</w:t>
      </w:r>
      <w:r>
        <w:rPr>
          <w:rFonts w:ascii="Times New Roman" w:hAnsi="Times New Roman"/>
        </w:rPr>
        <w:t xml:space="preserve"> </w:t>
      </w:r>
      <w:r>
        <w:t>these</w:t>
      </w:r>
      <w:r>
        <w:rPr>
          <w:rFonts w:ascii="Times New Roman" w:hAnsi="Times New Roman"/>
        </w:rPr>
        <w:t xml:space="preserve"> </w:t>
      </w:r>
      <w:r>
        <w:t>Guidelines</w:t>
      </w:r>
      <w:r>
        <w:rPr>
          <w:rFonts w:ascii="Times New Roman" w:hAnsi="Times New Roman"/>
        </w:rPr>
        <w:t xml:space="preserve"> </w:t>
      </w:r>
      <w:r>
        <w:t>is</w:t>
      </w:r>
      <w:r>
        <w:rPr>
          <w:rFonts w:ascii="Times New Roman" w:hAnsi="Times New Roman"/>
        </w:rPr>
        <w:t xml:space="preserve"> </w:t>
      </w:r>
      <w:r>
        <w:t>to</w:t>
      </w:r>
      <w:r>
        <w:rPr>
          <w:rFonts w:ascii="Times New Roman" w:hAnsi="Times New Roman"/>
        </w:rPr>
        <w:t xml:space="preserve"> </w:t>
      </w:r>
      <w:r>
        <w:t>ensure</w:t>
      </w:r>
      <w:r>
        <w:rPr>
          <w:rFonts w:ascii="Times New Roman" w:hAnsi="Times New Roman"/>
        </w:rPr>
        <w:t xml:space="preserve"> </w:t>
      </w:r>
      <w:r>
        <w:t>a</w:t>
      </w:r>
      <w:r>
        <w:rPr>
          <w:rFonts w:ascii="Times New Roman" w:hAnsi="Times New Roman"/>
        </w:rPr>
        <w:t xml:space="preserve"> </w:t>
      </w:r>
      <w:r>
        <w:t>consistent,</w:t>
      </w:r>
      <w:r>
        <w:rPr>
          <w:rFonts w:ascii="Times New Roman" w:hAnsi="Times New Roman"/>
        </w:rPr>
        <w:t xml:space="preserve"> </w:t>
      </w:r>
      <w:r>
        <w:t>efficient</w:t>
      </w:r>
      <w:r>
        <w:rPr>
          <w:rFonts w:ascii="Times New Roman" w:hAnsi="Times New Roman"/>
        </w:rPr>
        <w:t xml:space="preserve"> </w:t>
      </w:r>
      <w:r>
        <w:t>and</w:t>
      </w:r>
      <w:r>
        <w:rPr>
          <w:rFonts w:ascii="Times New Roman" w:hAnsi="Times New Roman"/>
          <w:spacing w:val="80"/>
        </w:rPr>
        <w:t xml:space="preserve"> </w:t>
      </w:r>
      <w:r>
        <w:t>effective</w:t>
      </w:r>
      <w:r>
        <w:rPr>
          <w:rFonts w:ascii="Times New Roman" w:hAnsi="Times New Roman"/>
        </w:rPr>
        <w:t xml:space="preserve"> </w:t>
      </w:r>
      <w:r>
        <w:t>protection</w:t>
      </w:r>
      <w:r>
        <w:rPr>
          <w:rFonts w:ascii="Times New Roman" w:hAnsi="Times New Roman"/>
        </w:rPr>
        <w:t xml:space="preserve"> </w:t>
      </w:r>
      <w:r>
        <w:t>of</w:t>
      </w:r>
      <w:r>
        <w:rPr>
          <w:rFonts w:ascii="Times New Roman" w:hAnsi="Times New Roman"/>
        </w:rPr>
        <w:t xml:space="preserve"> </w:t>
      </w:r>
      <w:r>
        <w:t>policyholders</w:t>
      </w:r>
      <w:r>
        <w:rPr>
          <w:rFonts w:ascii="Times New Roman" w:hAnsi="Times New Roman"/>
        </w:rPr>
        <w:t xml:space="preserve"> </w:t>
      </w:r>
      <w:r>
        <w:t>within</w:t>
      </w:r>
      <w:r>
        <w:rPr>
          <w:rFonts w:ascii="Times New Roman" w:hAnsi="Times New Roman"/>
        </w:rPr>
        <w:t xml:space="preserve"> </w:t>
      </w:r>
      <w:r>
        <w:t>the</w:t>
      </w:r>
      <w:r>
        <w:rPr>
          <w:rFonts w:ascii="Times New Roman" w:hAnsi="Times New Roman"/>
        </w:rPr>
        <w:t xml:space="preserve"> </w:t>
      </w:r>
      <w:r>
        <w:t>European</w:t>
      </w:r>
      <w:r>
        <w:rPr>
          <w:rFonts w:ascii="Times New Roman" w:hAnsi="Times New Roman"/>
        </w:rPr>
        <w:t xml:space="preserve"> </w:t>
      </w:r>
      <w:r>
        <w:t>Union</w:t>
      </w:r>
      <w:r>
        <w:rPr>
          <w:rFonts w:ascii="Times New Roman" w:hAnsi="Times New Roman"/>
        </w:rPr>
        <w:t xml:space="preserve"> </w:t>
      </w:r>
      <w:r>
        <w:t>(the</w:t>
      </w:r>
      <w:r>
        <w:rPr>
          <w:rFonts w:ascii="Times New Roman" w:hAnsi="Times New Roman"/>
        </w:rPr>
        <w:t xml:space="preserve"> </w:t>
      </w:r>
      <w:r>
        <w:t>‘EU’).</w:t>
      </w:r>
      <w:r>
        <w:rPr>
          <w:rFonts w:ascii="Times New Roman" w:hAnsi="Times New Roman"/>
        </w:rPr>
        <w:t xml:space="preserve"> </w:t>
      </w:r>
      <w:r>
        <w:t>In</w:t>
      </w:r>
      <w:r>
        <w:rPr>
          <w:rFonts w:ascii="Times New Roman" w:hAnsi="Times New Roman"/>
        </w:rPr>
        <w:t xml:space="preserve"> </w:t>
      </w:r>
      <w:r>
        <w:t>particular,</w:t>
      </w:r>
      <w:r>
        <w:rPr>
          <w:rFonts w:ascii="Times New Roman" w:hAnsi="Times New Roman"/>
        </w:rPr>
        <w:t xml:space="preserve"> </w:t>
      </w:r>
      <w:r>
        <w:t>the</w:t>
      </w:r>
      <w:r>
        <w:rPr>
          <w:rFonts w:ascii="Times New Roman" w:hAnsi="Times New Roman"/>
        </w:rPr>
        <w:t xml:space="preserve"> </w:t>
      </w:r>
      <w:r>
        <w:t>Guidelines</w:t>
      </w:r>
      <w:r>
        <w:rPr>
          <w:rFonts w:ascii="Times New Roman" w:hAnsi="Times New Roman"/>
        </w:rPr>
        <w:t xml:space="preserve"> </w:t>
      </w:r>
      <w:r>
        <w:t>aim</w:t>
      </w:r>
      <w:r>
        <w:rPr>
          <w:rFonts w:ascii="Times New Roman" w:hAnsi="Times New Roman"/>
        </w:rPr>
        <w:t xml:space="preserve"> </w:t>
      </w:r>
      <w:r>
        <w:t>to</w:t>
      </w:r>
      <w:r>
        <w:rPr>
          <w:rFonts w:ascii="Times New Roman" w:hAnsi="Times New Roman"/>
        </w:rPr>
        <w:t xml:space="preserve"> </w:t>
      </w:r>
      <w:r>
        <w:t>ensure,</w:t>
      </w:r>
      <w:r>
        <w:rPr>
          <w:rFonts w:ascii="Times New Roman" w:hAnsi="Times New Roman"/>
        </w:rPr>
        <w:t xml:space="preserve"> </w:t>
      </w:r>
      <w:r>
        <w:t>as</w:t>
      </w:r>
      <w:r>
        <w:rPr>
          <w:rFonts w:ascii="Times New Roman" w:hAnsi="Times New Roman"/>
        </w:rPr>
        <w:t xml:space="preserve"> </w:t>
      </w:r>
      <w:r>
        <w:t>a</w:t>
      </w:r>
      <w:r>
        <w:rPr>
          <w:rFonts w:ascii="Times New Roman" w:hAnsi="Times New Roman"/>
        </w:rPr>
        <w:t xml:space="preserve"> </w:t>
      </w:r>
      <w:r>
        <w:t>minimum,</w:t>
      </w:r>
      <w:r>
        <w:rPr>
          <w:rFonts w:ascii="Times New Roman" w:hAnsi="Times New Roman"/>
        </w:rPr>
        <w:t xml:space="preserve"> </w:t>
      </w:r>
      <w:r>
        <w:t>the</w:t>
      </w:r>
      <w:r>
        <w:rPr>
          <w:rFonts w:ascii="Times New Roman" w:hAnsi="Times New Roman"/>
        </w:rPr>
        <w:t xml:space="preserve"> </w:t>
      </w:r>
      <w:r>
        <w:t>same</w:t>
      </w:r>
      <w:r>
        <w:rPr>
          <w:rFonts w:ascii="Times New Roman" w:hAnsi="Times New Roman"/>
        </w:rPr>
        <w:t xml:space="preserve"> </w:t>
      </w:r>
      <w:r>
        <w:t>level</w:t>
      </w:r>
      <w:r>
        <w:rPr>
          <w:rFonts w:ascii="Times New Roman" w:hAnsi="Times New Roman"/>
        </w:rPr>
        <w:t xml:space="preserve"> </w:t>
      </w:r>
      <w:r>
        <w:t>of</w:t>
      </w:r>
      <w:r>
        <w:rPr>
          <w:rFonts w:ascii="Times New Roman" w:hAnsi="Times New Roman"/>
        </w:rPr>
        <w:t xml:space="preserve"> </w:t>
      </w:r>
      <w:r>
        <w:t>protection</w:t>
      </w:r>
      <w:r>
        <w:rPr>
          <w:rFonts w:ascii="Times New Roman" w:hAnsi="Times New Roman"/>
        </w:rPr>
        <w:t xml:space="preserve"> </w:t>
      </w:r>
      <w:r>
        <w:t>of</w:t>
      </w:r>
      <w:r>
        <w:rPr>
          <w:rFonts w:ascii="Times New Roman" w:hAnsi="Times New Roman"/>
        </w:rPr>
        <w:t xml:space="preserve"> </w:t>
      </w:r>
      <w:r>
        <w:t>policyholders</w:t>
      </w:r>
      <w:r>
        <w:rPr>
          <w:rFonts w:ascii="Times New Roman" w:hAnsi="Times New Roman"/>
        </w:rPr>
        <w:t xml:space="preserve"> </w:t>
      </w:r>
      <w:r>
        <w:t>of</w:t>
      </w:r>
      <w:r>
        <w:rPr>
          <w:rFonts w:ascii="Times New Roman" w:hAnsi="Times New Roman"/>
        </w:rPr>
        <w:t xml:space="preserve"> </w:t>
      </w:r>
      <w:r>
        <w:t>a</w:t>
      </w:r>
      <w:r>
        <w:rPr>
          <w:rFonts w:ascii="Times New Roman" w:hAnsi="Times New Roman"/>
        </w:rPr>
        <w:t xml:space="preserve"> </w:t>
      </w:r>
      <w:r>
        <w:t>branch</w:t>
      </w:r>
      <w:r>
        <w:rPr>
          <w:rFonts w:ascii="Times New Roman" w:hAnsi="Times New Roman"/>
        </w:rPr>
        <w:t xml:space="preserve"> </w:t>
      </w:r>
      <w:r>
        <w:t>of</w:t>
      </w:r>
      <w:r>
        <w:rPr>
          <w:rFonts w:ascii="Times New Roman" w:hAnsi="Times New Roman"/>
        </w:rPr>
        <w:t xml:space="preserve"> </w:t>
      </w:r>
      <w:r>
        <w:t>a</w:t>
      </w:r>
      <w:r>
        <w:rPr>
          <w:rFonts w:ascii="Times New Roman" w:hAnsi="Times New Roman"/>
        </w:rPr>
        <w:t xml:space="preserve"> </w:t>
      </w:r>
      <w:r>
        <w:t>third-country</w:t>
      </w:r>
      <w:r>
        <w:rPr>
          <w:rFonts w:ascii="Times New Roman" w:hAnsi="Times New Roman"/>
        </w:rPr>
        <w:t xml:space="preserve"> </w:t>
      </w:r>
      <w:r>
        <w:t>insurance</w:t>
      </w:r>
      <w:r>
        <w:rPr>
          <w:rFonts w:ascii="Times New Roman" w:hAnsi="Times New Roman"/>
          <w:spacing w:val="80"/>
        </w:rPr>
        <w:t xml:space="preserve"> </w:t>
      </w:r>
      <w:r>
        <w:t>undertaking</w:t>
      </w:r>
      <w:r>
        <w:rPr>
          <w:rFonts w:ascii="Times New Roman" w:hAnsi="Times New Roman"/>
        </w:rPr>
        <w:t xml:space="preserve"> </w:t>
      </w:r>
      <w:r>
        <w:t>(the</w:t>
      </w:r>
      <w:r>
        <w:rPr>
          <w:rFonts w:ascii="Times New Roman" w:hAnsi="Times New Roman"/>
        </w:rPr>
        <w:t xml:space="preserve"> </w:t>
      </w:r>
      <w:r>
        <w:t>‘branch’)</w:t>
      </w:r>
      <w:r>
        <w:rPr>
          <w:rFonts w:ascii="Times New Roman" w:hAnsi="Times New Roman"/>
        </w:rPr>
        <w:t xml:space="preserve"> </w:t>
      </w:r>
      <w:r>
        <w:t>as</w:t>
      </w:r>
      <w:r>
        <w:rPr>
          <w:rFonts w:ascii="Times New Roman" w:hAnsi="Times New Roman"/>
        </w:rPr>
        <w:t xml:space="preserve"> </w:t>
      </w:r>
      <w:r>
        <w:t>that</w:t>
      </w:r>
      <w:r>
        <w:rPr>
          <w:rFonts w:ascii="Times New Roman" w:hAnsi="Times New Roman"/>
        </w:rPr>
        <w:t xml:space="preserve"> </w:t>
      </w:r>
      <w:r>
        <w:t>they</w:t>
      </w:r>
      <w:r>
        <w:rPr>
          <w:rFonts w:ascii="Times New Roman" w:hAnsi="Times New Roman"/>
        </w:rPr>
        <w:t xml:space="preserve"> </w:t>
      </w:r>
      <w:r>
        <w:t>enjoy</w:t>
      </w:r>
      <w:r>
        <w:rPr>
          <w:rFonts w:ascii="Times New Roman" w:hAnsi="Times New Roman"/>
        </w:rPr>
        <w:t xml:space="preserve"> </w:t>
      </w:r>
      <w:r>
        <w:t>when</w:t>
      </w:r>
      <w:r>
        <w:rPr>
          <w:rFonts w:ascii="Times New Roman" w:hAnsi="Times New Roman"/>
        </w:rPr>
        <w:t xml:space="preserve"> </w:t>
      </w:r>
      <w:r>
        <w:t>they</w:t>
      </w:r>
      <w:r>
        <w:rPr>
          <w:rFonts w:ascii="Times New Roman" w:hAnsi="Times New Roman"/>
        </w:rPr>
        <w:t xml:space="preserve"> </w:t>
      </w:r>
      <w:r>
        <w:t>are</w:t>
      </w:r>
      <w:r>
        <w:rPr>
          <w:rFonts w:ascii="Times New Roman" w:hAnsi="Times New Roman"/>
        </w:rPr>
        <w:t xml:space="preserve"> </w:t>
      </w:r>
      <w:r>
        <w:t>dealing</w:t>
      </w:r>
      <w:r>
        <w:rPr>
          <w:rFonts w:ascii="Times New Roman" w:hAnsi="Times New Roman"/>
        </w:rPr>
        <w:t xml:space="preserve"> </w:t>
      </w:r>
      <w:r>
        <w:t>with</w:t>
      </w:r>
      <w:r>
        <w:rPr>
          <w:rFonts w:ascii="Times New Roman" w:hAnsi="Times New Roman"/>
        </w:rPr>
        <w:t xml:space="preserve"> </w:t>
      </w:r>
      <w:r>
        <w:t>an</w:t>
      </w:r>
      <w:r>
        <w:rPr>
          <w:rFonts w:ascii="Times New Roman" w:hAnsi="Times New Roman"/>
        </w:rPr>
        <w:t xml:space="preserve"> </w:t>
      </w:r>
      <w:r>
        <w:t>insurance</w:t>
      </w:r>
      <w:r>
        <w:rPr>
          <w:rFonts w:ascii="Times New Roman" w:hAnsi="Times New Roman"/>
          <w:spacing w:val="35"/>
        </w:rPr>
        <w:t xml:space="preserve"> </w:t>
      </w:r>
      <w:r>
        <w:t>undertaking</w:t>
      </w:r>
      <w:r>
        <w:rPr>
          <w:rFonts w:ascii="Times New Roman" w:hAnsi="Times New Roman"/>
          <w:spacing w:val="34"/>
        </w:rPr>
        <w:t xml:space="preserve"> </w:t>
      </w:r>
      <w:r>
        <w:t>situated</w:t>
      </w:r>
      <w:r>
        <w:rPr>
          <w:rFonts w:ascii="Times New Roman" w:hAnsi="Times New Roman"/>
          <w:spacing w:val="36"/>
        </w:rPr>
        <w:t xml:space="preserve"> </w:t>
      </w:r>
      <w:r>
        <w:t>in</w:t>
      </w:r>
      <w:r>
        <w:rPr>
          <w:rFonts w:ascii="Times New Roman" w:hAnsi="Times New Roman"/>
          <w:spacing w:val="34"/>
        </w:rPr>
        <w:t xml:space="preserve"> </w:t>
      </w:r>
      <w:r>
        <w:t>the</w:t>
      </w:r>
      <w:r>
        <w:rPr>
          <w:rFonts w:ascii="Times New Roman" w:hAnsi="Times New Roman"/>
          <w:spacing w:val="35"/>
        </w:rPr>
        <w:t xml:space="preserve"> </w:t>
      </w:r>
      <w:r>
        <w:t>EU</w:t>
      </w:r>
      <w:r>
        <w:rPr>
          <w:rFonts w:ascii="Times New Roman" w:hAnsi="Times New Roman"/>
          <w:spacing w:val="34"/>
        </w:rPr>
        <w:t xml:space="preserve"> </w:t>
      </w:r>
      <w:r>
        <w:t>whether</w:t>
      </w:r>
      <w:r>
        <w:rPr>
          <w:rFonts w:ascii="Times New Roman" w:hAnsi="Times New Roman"/>
          <w:spacing w:val="34"/>
        </w:rPr>
        <w:t xml:space="preserve"> </w:t>
      </w:r>
      <w:r>
        <w:t>in</w:t>
      </w:r>
      <w:r>
        <w:rPr>
          <w:rFonts w:ascii="Times New Roman" w:hAnsi="Times New Roman"/>
          <w:spacing w:val="33"/>
        </w:rPr>
        <w:t xml:space="preserve"> </w:t>
      </w:r>
      <w:r>
        <w:t>its</w:t>
      </w:r>
      <w:r>
        <w:rPr>
          <w:rFonts w:ascii="Times New Roman" w:hAnsi="Times New Roman"/>
          <w:spacing w:val="34"/>
        </w:rPr>
        <w:t xml:space="preserve"> </w:t>
      </w:r>
      <w:r>
        <w:t>home</w:t>
      </w:r>
      <w:r>
        <w:rPr>
          <w:rFonts w:ascii="Times New Roman" w:hAnsi="Times New Roman"/>
          <w:spacing w:val="35"/>
        </w:rPr>
        <w:t xml:space="preserve"> </w:t>
      </w:r>
      <w:r>
        <w:t>Member</w:t>
      </w:r>
      <w:r>
        <w:rPr>
          <w:rFonts w:ascii="Times New Roman" w:hAnsi="Times New Roman"/>
          <w:spacing w:val="32"/>
        </w:rPr>
        <w:t xml:space="preserve"> </w:t>
      </w:r>
      <w:r>
        <w:t>State</w:t>
      </w:r>
      <w:r>
        <w:rPr>
          <w:rFonts w:ascii="Times New Roman" w:hAnsi="Times New Roman"/>
        </w:rPr>
        <w:t xml:space="preserve"> </w:t>
      </w:r>
      <w:r>
        <w:t>or</w:t>
      </w:r>
      <w:r>
        <w:rPr>
          <w:rFonts w:ascii="Times New Roman" w:hAnsi="Times New Roman"/>
        </w:rPr>
        <w:t xml:space="preserve"> </w:t>
      </w:r>
      <w:r>
        <w:t>through</w:t>
      </w:r>
      <w:r>
        <w:rPr>
          <w:rFonts w:ascii="Times New Roman" w:hAnsi="Times New Roman"/>
        </w:rPr>
        <w:t xml:space="preserve"> </w:t>
      </w:r>
      <w:r>
        <w:t>a</w:t>
      </w:r>
      <w:r>
        <w:rPr>
          <w:rFonts w:ascii="Times New Roman" w:hAnsi="Times New Roman"/>
        </w:rPr>
        <w:t xml:space="preserve"> </w:t>
      </w:r>
      <w:r>
        <w:t>branch</w:t>
      </w:r>
      <w:r>
        <w:rPr>
          <w:rFonts w:ascii="Times New Roman" w:hAnsi="Times New Roman"/>
        </w:rPr>
        <w:t xml:space="preserve"> </w:t>
      </w:r>
      <w:r>
        <w:t>under</w:t>
      </w:r>
      <w:r>
        <w:rPr>
          <w:rFonts w:ascii="Times New Roman" w:hAnsi="Times New Roman"/>
        </w:rPr>
        <w:t xml:space="preserve"> </w:t>
      </w:r>
      <w:r>
        <w:t>Directive</w:t>
      </w:r>
      <w:r>
        <w:rPr>
          <w:rFonts w:ascii="Times New Roman" w:hAnsi="Times New Roman"/>
        </w:rPr>
        <w:t xml:space="preserve"> </w:t>
      </w:r>
      <w:r>
        <w:t>2009/138/EC.</w:t>
      </w:r>
    </w:p>
    <w:p w14:paraId="7FD79D6F" w14:textId="60BCC18C" w:rsidR="00BF6324" w:rsidRDefault="00A51A09">
      <w:pPr>
        <w:pStyle w:val="ListParagraph"/>
        <w:numPr>
          <w:ilvl w:val="1"/>
          <w:numId w:val="24"/>
        </w:numPr>
        <w:tabs>
          <w:tab w:val="left" w:pos="1148"/>
          <w:tab w:val="left" w:pos="1152"/>
        </w:tabs>
        <w:spacing w:before="120" w:line="276" w:lineRule="auto"/>
        <w:ind w:right="124"/>
      </w:pPr>
      <w:r>
        <w:t>These</w:t>
      </w:r>
      <w:r>
        <w:rPr>
          <w:rFonts w:ascii="Times New Roman"/>
        </w:rPr>
        <w:t xml:space="preserve"> </w:t>
      </w:r>
      <w:r>
        <w:t>Guidelines</w:t>
      </w:r>
      <w:r>
        <w:rPr>
          <w:rFonts w:ascii="Times New Roman"/>
        </w:rPr>
        <w:t xml:space="preserve"> </w:t>
      </w:r>
      <w:r>
        <w:t>allow</w:t>
      </w:r>
      <w:r>
        <w:rPr>
          <w:rFonts w:ascii="Times New Roman"/>
        </w:rPr>
        <w:t xml:space="preserve"> </w:t>
      </w:r>
      <w:r>
        <w:t>for</w:t>
      </w:r>
      <w:r>
        <w:rPr>
          <w:rFonts w:ascii="Times New Roman"/>
        </w:rPr>
        <w:t xml:space="preserve"> </w:t>
      </w:r>
      <w:r>
        <w:t>alternatively</w:t>
      </w:r>
      <w:r>
        <w:rPr>
          <w:rFonts w:ascii="Times New Roman"/>
        </w:rPr>
        <w:t xml:space="preserve"> </w:t>
      </w:r>
      <w:r>
        <w:t>proportionate</w:t>
      </w:r>
      <w:r>
        <w:rPr>
          <w:rFonts w:ascii="Times New Roman"/>
        </w:rPr>
        <w:t xml:space="preserve"> </w:t>
      </w:r>
      <w:r>
        <w:t>supervision</w:t>
      </w:r>
      <w:r>
        <w:rPr>
          <w:rFonts w:ascii="Times New Roman"/>
        </w:rPr>
        <w:t xml:space="preserve"> </w:t>
      </w:r>
      <w:r>
        <w:t>methods</w:t>
      </w:r>
      <w:r>
        <w:rPr>
          <w:rFonts w:ascii="Times New Roman"/>
        </w:rPr>
        <w:t xml:space="preserve"> </w:t>
      </w:r>
      <w:r>
        <w:t>to</w:t>
      </w:r>
      <w:r>
        <w:rPr>
          <w:rFonts w:ascii="Times New Roman"/>
        </w:rPr>
        <w:t xml:space="preserve"> </w:t>
      </w:r>
      <w:r>
        <w:t>protect</w:t>
      </w:r>
      <w:r>
        <w:rPr>
          <w:rFonts w:ascii="Times New Roman"/>
        </w:rPr>
        <w:t xml:space="preserve"> </w:t>
      </w:r>
      <w:r>
        <w:t>policyholders</w:t>
      </w:r>
      <w:r>
        <w:rPr>
          <w:rFonts w:ascii="Times New Roman"/>
        </w:rPr>
        <w:t xml:space="preserve"> </w:t>
      </w:r>
      <w:r>
        <w:t>of</w:t>
      </w:r>
      <w:r>
        <w:rPr>
          <w:rFonts w:ascii="Times New Roman"/>
        </w:rPr>
        <w:t xml:space="preserve"> </w:t>
      </w:r>
      <w:r>
        <w:t>a</w:t>
      </w:r>
      <w:r>
        <w:rPr>
          <w:rFonts w:ascii="Times New Roman"/>
        </w:rPr>
        <w:t xml:space="preserve"> </w:t>
      </w:r>
      <w:r>
        <w:t>branch</w:t>
      </w:r>
      <w:r>
        <w:rPr>
          <w:rFonts w:ascii="Times New Roman"/>
        </w:rPr>
        <w:t xml:space="preserve"> </w:t>
      </w:r>
      <w:r>
        <w:t>in</w:t>
      </w:r>
      <w:r>
        <w:rPr>
          <w:rFonts w:ascii="Times New Roman"/>
        </w:rPr>
        <w:t xml:space="preserve"> </w:t>
      </w:r>
      <w:r>
        <w:t>the</w:t>
      </w:r>
      <w:r>
        <w:rPr>
          <w:rFonts w:ascii="Times New Roman"/>
        </w:rPr>
        <w:t xml:space="preserve"> </w:t>
      </w:r>
      <w:r>
        <w:t>context</w:t>
      </w:r>
      <w:r>
        <w:rPr>
          <w:rFonts w:ascii="Times New Roman"/>
        </w:rPr>
        <w:t xml:space="preserve"> </w:t>
      </w:r>
      <w:r>
        <w:t>of</w:t>
      </w:r>
      <w:r>
        <w:rPr>
          <w:rFonts w:ascii="Times New Roman"/>
        </w:rPr>
        <w:t xml:space="preserve"> </w:t>
      </w:r>
      <w:r>
        <w:t>valuation,</w:t>
      </w:r>
      <w:r>
        <w:rPr>
          <w:rFonts w:ascii="Times New Roman"/>
        </w:rPr>
        <w:t xml:space="preserve"> </w:t>
      </w:r>
      <w:r>
        <w:t>own</w:t>
      </w:r>
      <w:r>
        <w:rPr>
          <w:rFonts w:ascii="Times New Roman"/>
        </w:rPr>
        <w:t xml:space="preserve"> </w:t>
      </w:r>
      <w:r>
        <w:t>funds</w:t>
      </w:r>
      <w:r>
        <w:rPr>
          <w:rFonts w:ascii="Times New Roman"/>
        </w:rPr>
        <w:t xml:space="preserve"> </w:t>
      </w:r>
      <w:r>
        <w:t>and</w:t>
      </w:r>
      <w:r>
        <w:rPr>
          <w:rFonts w:ascii="Times New Roman"/>
        </w:rPr>
        <w:t xml:space="preserve"> </w:t>
      </w:r>
      <w:r>
        <w:t>submission</w:t>
      </w:r>
      <w:r>
        <w:rPr>
          <w:rFonts w:ascii="Times New Roman"/>
        </w:rPr>
        <w:t xml:space="preserve"> </w:t>
      </w:r>
      <w:r>
        <w:t>of</w:t>
      </w:r>
      <w:r>
        <w:rPr>
          <w:rFonts w:ascii="Times New Roman"/>
        </w:rPr>
        <w:t xml:space="preserve"> </w:t>
      </w:r>
      <w:r>
        <w:t>information</w:t>
      </w:r>
      <w:r>
        <w:rPr>
          <w:rFonts w:ascii="Times New Roman"/>
        </w:rPr>
        <w:t xml:space="preserve"> </w:t>
      </w:r>
      <w:r>
        <w:t>under</w:t>
      </w:r>
      <w:r>
        <w:rPr>
          <w:rFonts w:ascii="Times New Roman"/>
        </w:rPr>
        <w:t xml:space="preserve"> </w:t>
      </w:r>
      <w:r>
        <w:t>Directive</w:t>
      </w:r>
      <w:r>
        <w:rPr>
          <w:rFonts w:ascii="Times New Roman"/>
        </w:rPr>
        <w:t xml:space="preserve"> </w:t>
      </w:r>
      <w:r>
        <w:t>2009/138/EC</w:t>
      </w:r>
      <w:ins w:id="11" w:author="Johannes Backer" w:date="2025-03-27T17:00:00Z">
        <w:r w:rsidR="00FA229A">
          <w:t xml:space="preserve"> and</w:t>
        </w:r>
      </w:ins>
      <w:ins w:id="12" w:author="Johannes Backer" w:date="2025-03-27T17:05:00Z">
        <w:r w:rsidR="00FA229A">
          <w:t xml:space="preserve"> supplemented by </w:t>
        </w:r>
      </w:ins>
      <w:ins w:id="13" w:author="Johannes Backer" w:date="2025-03-27T17:00:00Z">
        <w:r w:rsidR="00FA229A">
          <w:t xml:space="preserve">Commission Delegated Regulation </w:t>
        </w:r>
      </w:ins>
      <w:ins w:id="14" w:author="Johannes Backer" w:date="2025-03-27T17:05:00Z">
        <w:r w:rsidR="00FA229A">
          <w:t>(EU) 2015/35</w:t>
        </w:r>
      </w:ins>
      <w:r>
        <w:t>.</w:t>
      </w:r>
    </w:p>
    <w:p w14:paraId="0DBFAAEE" w14:textId="4DCDE3EC" w:rsidR="00BF6324" w:rsidRDefault="00A51A09">
      <w:pPr>
        <w:pStyle w:val="ListParagraph"/>
        <w:numPr>
          <w:ilvl w:val="1"/>
          <w:numId w:val="24"/>
        </w:numPr>
        <w:tabs>
          <w:tab w:val="left" w:pos="1148"/>
          <w:tab w:val="left" w:pos="1152"/>
        </w:tabs>
        <w:spacing w:before="122" w:line="276" w:lineRule="auto"/>
      </w:pPr>
      <w:r>
        <w:t>In</w:t>
      </w:r>
      <w:r>
        <w:rPr>
          <w:rFonts w:ascii="Times New Roman"/>
          <w:spacing w:val="40"/>
        </w:rPr>
        <w:t xml:space="preserve"> </w:t>
      </w:r>
      <w:r>
        <w:t>accordance</w:t>
      </w:r>
      <w:r>
        <w:rPr>
          <w:rFonts w:ascii="Times New Roman"/>
          <w:spacing w:val="40"/>
        </w:rPr>
        <w:t xml:space="preserve"> </w:t>
      </w:r>
      <w:r>
        <w:t>with</w:t>
      </w:r>
      <w:r>
        <w:rPr>
          <w:rFonts w:ascii="Times New Roman"/>
          <w:spacing w:val="40"/>
        </w:rPr>
        <w:t xml:space="preserve"> </w:t>
      </w:r>
      <w:r>
        <w:t>Article</w:t>
      </w:r>
      <w:r>
        <w:rPr>
          <w:rFonts w:ascii="Times New Roman"/>
        </w:rPr>
        <w:t xml:space="preserve"> </w:t>
      </w:r>
      <w:r>
        <w:t>162</w:t>
      </w:r>
      <w:r>
        <w:rPr>
          <w:rFonts w:ascii="Times New Roman"/>
          <w:spacing w:val="40"/>
        </w:rPr>
        <w:t xml:space="preserve"> </w:t>
      </w:r>
      <w:r>
        <w:t>of</w:t>
      </w:r>
      <w:r>
        <w:rPr>
          <w:rFonts w:ascii="Times New Roman"/>
          <w:spacing w:val="40"/>
        </w:rPr>
        <w:t xml:space="preserve"> </w:t>
      </w:r>
      <w:ins w:id="15" w:author="Johannes Backer" w:date="2025-05-19T17:47:00Z">
        <w:r w:rsidR="00E900A9">
          <w:rPr>
            <w:rFonts w:ascii="Times New Roman"/>
            <w:spacing w:val="40"/>
          </w:rPr>
          <w:t xml:space="preserve">Directive 2009/138/EC </w:t>
        </w:r>
      </w:ins>
      <w:del w:id="16" w:author="Johannes Backer" w:date="2025-05-19T17:47:00Z">
        <w:r w:rsidDel="00E900A9">
          <w:delText>the</w:delText>
        </w:r>
        <w:r w:rsidDel="00E900A9">
          <w:rPr>
            <w:rFonts w:ascii="Times New Roman"/>
            <w:spacing w:val="40"/>
          </w:rPr>
          <w:delText xml:space="preserve"> </w:delText>
        </w:r>
        <w:r w:rsidDel="00E900A9">
          <w:delText>Solvency</w:delText>
        </w:r>
        <w:r w:rsidDel="00E900A9">
          <w:rPr>
            <w:rFonts w:ascii="Times New Roman"/>
            <w:spacing w:val="40"/>
          </w:rPr>
          <w:delText xml:space="preserve"> </w:delText>
        </w:r>
        <w:r w:rsidDel="00E900A9">
          <w:delText>II</w:delText>
        </w:r>
        <w:r w:rsidDel="00E900A9">
          <w:rPr>
            <w:rFonts w:ascii="Times New Roman"/>
            <w:spacing w:val="40"/>
          </w:rPr>
          <w:delText xml:space="preserve"> </w:delText>
        </w:r>
        <w:r w:rsidDel="00E900A9">
          <w:delText>Directive</w:delText>
        </w:r>
      </w:del>
      <w:r>
        <w:t>,</w:t>
      </w:r>
      <w:r>
        <w:rPr>
          <w:rFonts w:ascii="Times New Roman"/>
          <w:spacing w:val="40"/>
        </w:rPr>
        <w:t xml:space="preserve"> </w:t>
      </w:r>
      <w:r>
        <w:t>the</w:t>
      </w:r>
      <w:r>
        <w:rPr>
          <w:rFonts w:ascii="Times New Roman"/>
          <w:spacing w:val="40"/>
        </w:rPr>
        <w:t xml:space="preserve"> </w:t>
      </w:r>
      <w:r>
        <w:t>scope</w:t>
      </w:r>
      <w:r>
        <w:rPr>
          <w:rFonts w:ascii="Times New Roman"/>
          <w:spacing w:val="40"/>
        </w:rPr>
        <w:t xml:space="preserve"> </w:t>
      </w:r>
      <w:r>
        <w:t>of</w:t>
      </w:r>
      <w:r>
        <w:rPr>
          <w:rFonts w:ascii="Times New Roman"/>
        </w:rPr>
        <w:t xml:space="preserve"> </w:t>
      </w:r>
      <w:r>
        <w:t>these</w:t>
      </w:r>
      <w:r>
        <w:rPr>
          <w:rFonts w:ascii="Times New Roman"/>
        </w:rPr>
        <w:t xml:space="preserve"> </w:t>
      </w:r>
      <w:r>
        <w:t>Guidelines</w:t>
      </w:r>
      <w:r>
        <w:rPr>
          <w:rFonts w:ascii="Times New Roman"/>
        </w:rPr>
        <w:t xml:space="preserve"> </w:t>
      </w:r>
      <w:r>
        <w:t>covers</w:t>
      </w:r>
      <w:r>
        <w:rPr>
          <w:rFonts w:ascii="Times New Roman"/>
        </w:rPr>
        <w:t xml:space="preserve"> </w:t>
      </w:r>
      <w:r>
        <w:t>only</w:t>
      </w:r>
      <w:r>
        <w:rPr>
          <w:rFonts w:ascii="Times New Roman"/>
        </w:rPr>
        <w:t xml:space="preserve"> </w:t>
      </w:r>
      <w:r>
        <w:t>branches</w:t>
      </w:r>
      <w:r>
        <w:rPr>
          <w:rFonts w:ascii="Times New Roman"/>
        </w:rPr>
        <w:t xml:space="preserve"> </w:t>
      </w:r>
      <w:r>
        <w:t>of</w:t>
      </w:r>
      <w:r>
        <w:rPr>
          <w:rFonts w:ascii="Times New Roman"/>
        </w:rPr>
        <w:t xml:space="preserve"> </w:t>
      </w:r>
      <w:r>
        <w:t>third-country</w:t>
      </w:r>
      <w:r>
        <w:rPr>
          <w:rFonts w:ascii="Times New Roman"/>
        </w:rPr>
        <w:t xml:space="preserve"> </w:t>
      </w:r>
      <w:r>
        <w:t>insurance</w:t>
      </w:r>
      <w:r>
        <w:rPr>
          <w:rFonts w:ascii="Times New Roman"/>
          <w:spacing w:val="80"/>
        </w:rPr>
        <w:t xml:space="preserve"> </w:t>
      </w:r>
      <w:r>
        <w:t>undertakings,</w:t>
      </w:r>
      <w:r>
        <w:rPr>
          <w:rFonts w:ascii="Times New Roman"/>
        </w:rPr>
        <w:t xml:space="preserve"> </w:t>
      </w:r>
      <w:r>
        <w:t>which</w:t>
      </w:r>
      <w:r>
        <w:rPr>
          <w:rFonts w:ascii="Times New Roman"/>
        </w:rPr>
        <w:t xml:space="preserve"> </w:t>
      </w:r>
      <w:r>
        <w:t>carry</w:t>
      </w:r>
      <w:r>
        <w:rPr>
          <w:rFonts w:ascii="Times New Roman"/>
        </w:rPr>
        <w:t xml:space="preserve"> </w:t>
      </w:r>
      <w:r>
        <w:t>out</w:t>
      </w:r>
      <w:r>
        <w:rPr>
          <w:rFonts w:ascii="Times New Roman"/>
        </w:rPr>
        <w:t xml:space="preserve"> </w:t>
      </w:r>
      <w:r>
        <w:t>direct</w:t>
      </w:r>
      <w:r>
        <w:rPr>
          <w:rFonts w:ascii="Times New Roman"/>
        </w:rPr>
        <w:t xml:space="preserve"> </w:t>
      </w:r>
      <w:r>
        <w:t>life</w:t>
      </w:r>
      <w:r>
        <w:rPr>
          <w:rFonts w:ascii="Times New Roman"/>
        </w:rPr>
        <w:t xml:space="preserve"> </w:t>
      </w:r>
      <w:r>
        <w:t>and</w:t>
      </w:r>
      <w:r>
        <w:rPr>
          <w:rFonts w:ascii="Times New Roman"/>
        </w:rPr>
        <w:t xml:space="preserve"> </w:t>
      </w:r>
      <w:r>
        <w:t>non-life</w:t>
      </w:r>
      <w:r>
        <w:rPr>
          <w:rFonts w:ascii="Times New Roman"/>
        </w:rPr>
        <w:t xml:space="preserve"> </w:t>
      </w:r>
      <w:r>
        <w:t>insurance</w:t>
      </w:r>
      <w:r>
        <w:rPr>
          <w:rFonts w:ascii="Times New Roman"/>
        </w:rPr>
        <w:t xml:space="preserve"> </w:t>
      </w:r>
      <w:r>
        <w:t>business.</w:t>
      </w:r>
    </w:p>
    <w:p w14:paraId="0D0D2CD4" w14:textId="77777777" w:rsidR="00BF6324" w:rsidRDefault="00A51A09">
      <w:pPr>
        <w:pStyle w:val="ListParagraph"/>
        <w:numPr>
          <w:ilvl w:val="1"/>
          <w:numId w:val="24"/>
        </w:numPr>
        <w:tabs>
          <w:tab w:val="left" w:pos="1148"/>
          <w:tab w:val="left" w:pos="1152"/>
        </w:tabs>
        <w:spacing w:line="276" w:lineRule="auto"/>
        <w:ind w:right="124"/>
      </w:pPr>
      <w:r>
        <w:t>The</w:t>
      </w:r>
      <w:r>
        <w:rPr>
          <w:rFonts w:ascii="Times New Roman"/>
        </w:rPr>
        <w:t xml:space="preserve"> </w:t>
      </w:r>
      <w:r>
        <w:t>scope</w:t>
      </w:r>
      <w:r>
        <w:rPr>
          <w:rFonts w:ascii="Times New Roman"/>
        </w:rPr>
        <w:t xml:space="preserve"> </w:t>
      </w:r>
      <w:r>
        <w:t>of</w:t>
      </w:r>
      <w:r>
        <w:rPr>
          <w:rFonts w:ascii="Times New Roman"/>
        </w:rPr>
        <w:t xml:space="preserve"> </w:t>
      </w:r>
      <w:r>
        <w:t>these</w:t>
      </w:r>
      <w:r>
        <w:rPr>
          <w:rFonts w:ascii="Times New Roman"/>
        </w:rPr>
        <w:t xml:space="preserve"> </w:t>
      </w:r>
      <w:r>
        <w:t>Guidelines</w:t>
      </w:r>
      <w:r>
        <w:rPr>
          <w:rFonts w:ascii="Times New Roman"/>
        </w:rPr>
        <w:t xml:space="preserve"> </w:t>
      </w:r>
      <w:r>
        <w:t>equally</w:t>
      </w:r>
      <w:r>
        <w:rPr>
          <w:rFonts w:ascii="Times New Roman"/>
        </w:rPr>
        <w:t xml:space="preserve"> </w:t>
      </w:r>
      <w:r>
        <w:t>covers</w:t>
      </w:r>
      <w:r>
        <w:rPr>
          <w:rFonts w:ascii="Times New Roman"/>
        </w:rPr>
        <w:t xml:space="preserve"> </w:t>
      </w:r>
      <w:r>
        <w:t>branches,</w:t>
      </w:r>
      <w:r>
        <w:rPr>
          <w:rFonts w:ascii="Times New Roman"/>
        </w:rPr>
        <w:t xml:space="preserve"> </w:t>
      </w:r>
      <w:r>
        <w:t>which</w:t>
      </w:r>
      <w:r>
        <w:rPr>
          <w:rFonts w:ascii="Times New Roman"/>
        </w:rPr>
        <w:t xml:space="preserve"> </w:t>
      </w:r>
      <w:r>
        <w:t>are</w:t>
      </w:r>
      <w:r>
        <w:rPr>
          <w:rFonts w:ascii="Times New Roman"/>
        </w:rPr>
        <w:t xml:space="preserve"> </w:t>
      </w:r>
      <w:r>
        <w:t>subject</w:t>
      </w:r>
      <w:r>
        <w:rPr>
          <w:rFonts w:ascii="Times New Roman"/>
        </w:rPr>
        <w:t xml:space="preserve"> </w:t>
      </w:r>
      <w:r>
        <w:t>to</w:t>
      </w:r>
      <w:r>
        <w:rPr>
          <w:rFonts w:ascii="Times New Roman"/>
        </w:rPr>
        <w:t xml:space="preserve"> </w:t>
      </w:r>
      <w:r>
        <w:t>either</w:t>
      </w:r>
      <w:r>
        <w:rPr>
          <w:rFonts w:ascii="Times New Roman"/>
        </w:rPr>
        <w:t xml:space="preserve"> </w:t>
      </w:r>
      <w:r>
        <w:t>equivalent</w:t>
      </w:r>
      <w:r>
        <w:rPr>
          <w:rFonts w:ascii="Times New Roman"/>
        </w:rPr>
        <w:t xml:space="preserve"> </w:t>
      </w:r>
      <w:r>
        <w:t>or</w:t>
      </w:r>
      <w:r>
        <w:rPr>
          <w:rFonts w:ascii="Times New Roman"/>
        </w:rPr>
        <w:t xml:space="preserve"> </w:t>
      </w:r>
      <w:r>
        <w:t>non-equivalent</w:t>
      </w:r>
      <w:r>
        <w:rPr>
          <w:rFonts w:ascii="Times New Roman"/>
        </w:rPr>
        <w:t xml:space="preserve"> </w:t>
      </w:r>
      <w:r>
        <w:t>supervision,</w:t>
      </w:r>
      <w:r>
        <w:rPr>
          <w:rFonts w:ascii="Times New Roman"/>
        </w:rPr>
        <w:t xml:space="preserve"> </w:t>
      </w:r>
      <w:r>
        <w:t>as</w:t>
      </w:r>
      <w:r>
        <w:rPr>
          <w:rFonts w:ascii="Times New Roman"/>
        </w:rPr>
        <w:t xml:space="preserve"> </w:t>
      </w:r>
      <w:r>
        <w:t>provided</w:t>
      </w:r>
      <w:r>
        <w:rPr>
          <w:rFonts w:ascii="Times New Roman"/>
        </w:rPr>
        <w:t xml:space="preserve"> </w:t>
      </w:r>
      <w:r>
        <w:t>for</w:t>
      </w:r>
      <w:r>
        <w:rPr>
          <w:rFonts w:ascii="Times New Roman"/>
        </w:rPr>
        <w:t xml:space="preserve"> </w:t>
      </w:r>
      <w:r>
        <w:t>under</w:t>
      </w:r>
      <w:r>
        <w:rPr>
          <w:rFonts w:ascii="Times New Roman"/>
          <w:spacing w:val="40"/>
        </w:rPr>
        <w:t xml:space="preserve"> </w:t>
      </w:r>
      <w:r>
        <w:t>Directive</w:t>
      </w:r>
      <w:r>
        <w:rPr>
          <w:rFonts w:ascii="Times New Roman"/>
        </w:rPr>
        <w:t xml:space="preserve"> </w:t>
      </w:r>
      <w:r>
        <w:t>2009/138/EC.</w:t>
      </w:r>
      <w:r>
        <w:rPr>
          <w:rFonts w:ascii="Times New Roman"/>
        </w:rPr>
        <w:t xml:space="preserve"> </w:t>
      </w:r>
      <w:r>
        <w:t>Notwithstanding</w:t>
      </w:r>
      <w:r>
        <w:rPr>
          <w:rFonts w:ascii="Times New Roman"/>
        </w:rPr>
        <w:t xml:space="preserve"> </w:t>
      </w:r>
      <w:r>
        <w:t>this,</w:t>
      </w:r>
      <w:r>
        <w:rPr>
          <w:rFonts w:ascii="Times New Roman"/>
        </w:rPr>
        <w:t xml:space="preserve"> </w:t>
      </w:r>
      <w:r>
        <w:t>supervisory</w:t>
      </w:r>
      <w:r>
        <w:rPr>
          <w:rFonts w:ascii="Times New Roman"/>
        </w:rPr>
        <w:t xml:space="preserve"> </w:t>
      </w:r>
      <w:r>
        <w:t>authorities</w:t>
      </w:r>
      <w:r>
        <w:rPr>
          <w:rFonts w:ascii="Times New Roman"/>
        </w:rPr>
        <w:t xml:space="preserve"> </w:t>
      </w:r>
      <w:r>
        <w:t>may</w:t>
      </w:r>
      <w:r>
        <w:rPr>
          <w:rFonts w:ascii="Times New Roman"/>
          <w:spacing w:val="40"/>
        </w:rPr>
        <w:t xml:space="preserve"> </w:t>
      </w:r>
      <w:r>
        <w:t>have</w:t>
      </w:r>
      <w:r>
        <w:rPr>
          <w:rFonts w:ascii="Times New Roman"/>
          <w:spacing w:val="40"/>
        </w:rPr>
        <w:t xml:space="preserve"> </w:t>
      </w:r>
      <w:r>
        <w:t>regard</w:t>
      </w:r>
      <w:r>
        <w:rPr>
          <w:rFonts w:ascii="Times New Roman"/>
          <w:spacing w:val="40"/>
        </w:rPr>
        <w:t xml:space="preserve"> </w:t>
      </w:r>
      <w:r>
        <w:t>to</w:t>
      </w:r>
      <w:r>
        <w:rPr>
          <w:rFonts w:ascii="Times New Roman"/>
          <w:spacing w:val="40"/>
        </w:rPr>
        <w:t xml:space="preserve"> </w:t>
      </w:r>
      <w:r>
        <w:t>specific</w:t>
      </w:r>
      <w:r>
        <w:rPr>
          <w:rFonts w:ascii="Times New Roman"/>
          <w:spacing w:val="40"/>
        </w:rPr>
        <w:t xml:space="preserve"> </w:t>
      </w:r>
      <w:r>
        <w:t>equivalence</w:t>
      </w:r>
      <w:r>
        <w:rPr>
          <w:rFonts w:ascii="Times New Roman"/>
          <w:spacing w:val="40"/>
        </w:rPr>
        <w:t xml:space="preserve"> </w:t>
      </w:r>
      <w:r>
        <w:t>decisions,</w:t>
      </w:r>
      <w:r>
        <w:rPr>
          <w:rFonts w:ascii="Times New Roman"/>
          <w:spacing w:val="40"/>
        </w:rPr>
        <w:t xml:space="preserve"> </w:t>
      </w:r>
      <w:r>
        <w:t>which</w:t>
      </w:r>
      <w:r>
        <w:rPr>
          <w:rFonts w:ascii="Times New Roman"/>
          <w:spacing w:val="40"/>
        </w:rPr>
        <w:t xml:space="preserve"> </w:t>
      </w:r>
      <w:r>
        <w:t>are</w:t>
      </w:r>
      <w:r>
        <w:rPr>
          <w:rFonts w:ascii="Times New Roman"/>
          <w:spacing w:val="40"/>
        </w:rPr>
        <w:t xml:space="preserve"> </w:t>
      </w:r>
      <w:r>
        <w:t>relevant</w:t>
      </w:r>
      <w:r>
        <w:rPr>
          <w:rFonts w:ascii="Times New Roman"/>
          <w:spacing w:val="40"/>
        </w:rPr>
        <w:t xml:space="preserve"> </w:t>
      </w:r>
      <w:r>
        <w:t>to</w:t>
      </w:r>
      <w:r>
        <w:rPr>
          <w:rFonts w:ascii="Times New Roman"/>
        </w:rPr>
        <w:t xml:space="preserve"> </w:t>
      </w:r>
      <w:r>
        <w:t>assessing</w:t>
      </w:r>
      <w:r>
        <w:rPr>
          <w:rFonts w:ascii="Times New Roman"/>
        </w:rPr>
        <w:t xml:space="preserve"> </w:t>
      </w:r>
      <w:r>
        <w:t>the</w:t>
      </w:r>
      <w:r>
        <w:rPr>
          <w:rFonts w:ascii="Times New Roman"/>
        </w:rPr>
        <w:t xml:space="preserve"> </w:t>
      </w:r>
      <w:r>
        <w:t>solvency</w:t>
      </w:r>
      <w:r>
        <w:rPr>
          <w:rFonts w:ascii="Times New Roman"/>
        </w:rPr>
        <w:t xml:space="preserve"> </w:t>
      </w:r>
      <w:r>
        <w:t>of</w:t>
      </w:r>
      <w:r>
        <w:rPr>
          <w:rFonts w:ascii="Times New Roman"/>
        </w:rPr>
        <w:t xml:space="preserve"> </w:t>
      </w:r>
      <w:r>
        <w:t>the</w:t>
      </w:r>
      <w:r>
        <w:rPr>
          <w:rFonts w:ascii="Times New Roman"/>
        </w:rPr>
        <w:t xml:space="preserve"> </w:t>
      </w:r>
      <w:r>
        <w:t>whole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including</w:t>
      </w:r>
      <w:r>
        <w:rPr>
          <w:rFonts w:ascii="Times New Roman"/>
        </w:rPr>
        <w:t xml:space="preserve"> </w:t>
      </w:r>
      <w:r>
        <w:t>its</w:t>
      </w:r>
      <w:r>
        <w:rPr>
          <w:rFonts w:ascii="Times New Roman"/>
        </w:rPr>
        <w:t xml:space="preserve"> </w:t>
      </w:r>
      <w:r>
        <w:t>branch.</w:t>
      </w:r>
    </w:p>
    <w:p w14:paraId="24020FE9" w14:textId="04CC9BA9" w:rsidR="000760F8" w:rsidRDefault="00A51A09" w:rsidP="000760F8">
      <w:pPr>
        <w:pStyle w:val="ListParagraph"/>
        <w:numPr>
          <w:ilvl w:val="1"/>
          <w:numId w:val="24"/>
        </w:numPr>
        <w:tabs>
          <w:tab w:val="left" w:pos="1148"/>
          <w:tab w:val="left" w:pos="1152"/>
        </w:tabs>
        <w:spacing w:before="121" w:line="276" w:lineRule="auto"/>
        <w:rPr>
          <w:ins w:id="17" w:author="Johannes Backer" w:date="2025-04-02T16:20:00Z"/>
        </w:rPr>
      </w:pPr>
      <w:r>
        <w:t>The</w:t>
      </w:r>
      <w:r>
        <w:rPr>
          <w:rFonts w:ascii="Times New Roman"/>
        </w:rPr>
        <w:t xml:space="preserve"> </w:t>
      </w:r>
      <w:r>
        <w:t>scope</w:t>
      </w:r>
      <w:r>
        <w:rPr>
          <w:rFonts w:ascii="Times New Roman"/>
        </w:rPr>
        <w:t xml:space="preserve"> </w:t>
      </w:r>
      <w:r>
        <w:t>of</w:t>
      </w:r>
      <w:r>
        <w:rPr>
          <w:rFonts w:ascii="Times New Roman"/>
        </w:rPr>
        <w:t xml:space="preserve"> </w:t>
      </w:r>
      <w:r>
        <w:t>these</w:t>
      </w:r>
      <w:r>
        <w:rPr>
          <w:rFonts w:ascii="Times New Roman"/>
        </w:rPr>
        <w:t xml:space="preserve"> </w:t>
      </w:r>
      <w:r>
        <w:t>Guidelines</w:t>
      </w:r>
      <w:r>
        <w:rPr>
          <w:rFonts w:ascii="Times New Roman"/>
        </w:rPr>
        <w:t xml:space="preserve"> </w:t>
      </w:r>
      <w:r>
        <w:t>does</w:t>
      </w:r>
      <w:r>
        <w:rPr>
          <w:rFonts w:ascii="Times New Roman"/>
        </w:rPr>
        <w:t xml:space="preserve"> </w:t>
      </w:r>
      <w:r>
        <w:t>not</w:t>
      </w:r>
      <w:r>
        <w:rPr>
          <w:rFonts w:ascii="Times New Roman"/>
        </w:rPr>
        <w:t xml:space="preserve"> </w:t>
      </w:r>
      <w:r>
        <w:t>cover</w:t>
      </w:r>
      <w:r>
        <w:rPr>
          <w:rFonts w:ascii="Times New Roman"/>
        </w:rPr>
        <w:t xml:space="preserve"> </w:t>
      </w:r>
      <w:r>
        <w:t>third-country</w:t>
      </w:r>
      <w:r>
        <w:rPr>
          <w:rFonts w:ascii="Times New Roman"/>
        </w:rPr>
        <w:t xml:space="preserve"> </w:t>
      </w:r>
      <w:r>
        <w:t>insurance</w:t>
      </w:r>
      <w:r>
        <w:rPr>
          <w:rFonts w:ascii="Times New Roman"/>
        </w:rPr>
        <w:t xml:space="preserve"> </w:t>
      </w:r>
      <w:r>
        <w:t>undertakings</w:t>
      </w:r>
      <w:r>
        <w:rPr>
          <w:rFonts w:ascii="Times New Roman"/>
        </w:rPr>
        <w:t xml:space="preserve"> </w:t>
      </w:r>
      <w:r>
        <w:t>taking</w:t>
      </w:r>
      <w:r>
        <w:rPr>
          <w:rFonts w:ascii="Times New Roman"/>
        </w:rPr>
        <w:t xml:space="preserve"> </w:t>
      </w:r>
      <w:r>
        <w:t>on,</w:t>
      </w:r>
      <w:r>
        <w:rPr>
          <w:rFonts w:ascii="Times New Roman"/>
        </w:rPr>
        <w:t xml:space="preserve"> </w:t>
      </w:r>
      <w:r>
        <w:t>or</w:t>
      </w:r>
      <w:r>
        <w:rPr>
          <w:rFonts w:ascii="Times New Roman"/>
        </w:rPr>
        <w:t xml:space="preserve"> </w:t>
      </w:r>
      <w:proofErr w:type="spellStart"/>
      <w:r>
        <w:t>authorised</w:t>
      </w:r>
      <w:proofErr w:type="spellEnd"/>
      <w:r>
        <w:rPr>
          <w:rFonts w:ascii="Times New Roman"/>
        </w:rPr>
        <w:t xml:space="preserve"> </w:t>
      </w:r>
      <w:r>
        <w:t>to</w:t>
      </w:r>
      <w:r>
        <w:rPr>
          <w:rFonts w:ascii="Times New Roman"/>
        </w:rPr>
        <w:t xml:space="preserve"> </w:t>
      </w:r>
      <w:r>
        <w:t>take</w:t>
      </w:r>
      <w:r>
        <w:rPr>
          <w:rFonts w:ascii="Times New Roman"/>
        </w:rPr>
        <w:t xml:space="preserve"> </w:t>
      </w:r>
      <w:r>
        <w:t>on,</w:t>
      </w:r>
      <w:r>
        <w:rPr>
          <w:rFonts w:ascii="Times New Roman"/>
        </w:rPr>
        <w:t xml:space="preserve"> </w:t>
      </w:r>
      <w:r>
        <w:t>only</w:t>
      </w:r>
      <w:r>
        <w:rPr>
          <w:rFonts w:ascii="Times New Roman"/>
        </w:rPr>
        <w:t xml:space="preserve"> </w:t>
      </w:r>
      <w:r>
        <w:t>reinsurance</w:t>
      </w:r>
      <w:r>
        <w:rPr>
          <w:rFonts w:ascii="Times New Roman"/>
        </w:rPr>
        <w:t xml:space="preserve"> </w:t>
      </w:r>
      <w:r>
        <w:t>business</w:t>
      </w:r>
      <w:r>
        <w:rPr>
          <w:rFonts w:ascii="Times New Roman"/>
        </w:rPr>
        <w:t xml:space="preserve"> </w:t>
      </w:r>
      <w:r>
        <w:t>through</w:t>
      </w:r>
      <w:r>
        <w:rPr>
          <w:rFonts w:ascii="Times New Roman"/>
        </w:rPr>
        <w:t xml:space="preserve"> </w:t>
      </w:r>
      <w:r>
        <w:t>an</w:t>
      </w:r>
      <w:r>
        <w:rPr>
          <w:rFonts w:ascii="Times New Roman"/>
        </w:rPr>
        <w:t xml:space="preserve"> </w:t>
      </w:r>
      <w:r>
        <w:t>EU</w:t>
      </w:r>
      <w:r>
        <w:rPr>
          <w:rFonts w:ascii="Times New Roman"/>
        </w:rPr>
        <w:t xml:space="preserve"> </w:t>
      </w:r>
      <w:r>
        <w:t>branch</w:t>
      </w:r>
      <w:r>
        <w:rPr>
          <w:rFonts w:ascii="Times New Roman"/>
        </w:rPr>
        <w:t xml:space="preserve"> </w:t>
      </w:r>
      <w:r>
        <w:t>even</w:t>
      </w:r>
      <w:r>
        <w:rPr>
          <w:rFonts w:ascii="Times New Roman"/>
        </w:rPr>
        <w:t xml:space="preserve"> </w:t>
      </w:r>
      <w:r>
        <w:t>if</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carries</w:t>
      </w:r>
      <w:r>
        <w:rPr>
          <w:rFonts w:ascii="Times New Roman"/>
        </w:rPr>
        <w:t xml:space="preserve"> </w:t>
      </w:r>
      <w:r>
        <w:t>out</w:t>
      </w:r>
      <w:r>
        <w:rPr>
          <w:rFonts w:ascii="Times New Roman"/>
        </w:rPr>
        <w:t xml:space="preserve"> </w:t>
      </w:r>
      <w:r>
        <w:t>direct</w:t>
      </w:r>
      <w:r>
        <w:rPr>
          <w:rFonts w:ascii="Times New Roman"/>
          <w:spacing w:val="40"/>
        </w:rPr>
        <w:t xml:space="preserve"> </w:t>
      </w:r>
      <w:r>
        <w:t>insurance</w:t>
      </w:r>
      <w:r>
        <w:rPr>
          <w:rFonts w:ascii="Times New Roman"/>
          <w:spacing w:val="40"/>
        </w:rPr>
        <w:t xml:space="preserve"> </w:t>
      </w:r>
      <w:r>
        <w:t>business</w:t>
      </w:r>
      <w:r>
        <w:rPr>
          <w:rFonts w:ascii="Times New Roman"/>
        </w:rPr>
        <w:t xml:space="preserve"> </w:t>
      </w:r>
      <w:r>
        <w:t>through</w:t>
      </w:r>
      <w:r>
        <w:rPr>
          <w:rFonts w:ascii="Times New Roman"/>
          <w:spacing w:val="40"/>
        </w:rPr>
        <w:t xml:space="preserve"> </w:t>
      </w:r>
      <w:r>
        <w:t>its</w:t>
      </w:r>
      <w:r>
        <w:rPr>
          <w:rFonts w:ascii="Times New Roman"/>
          <w:spacing w:val="40"/>
        </w:rPr>
        <w:t xml:space="preserve"> </w:t>
      </w:r>
      <w:r>
        <w:t>head-office</w:t>
      </w:r>
      <w:r>
        <w:rPr>
          <w:rFonts w:ascii="Times New Roman"/>
        </w:rPr>
        <w:t xml:space="preserve"> </w:t>
      </w:r>
      <w:r>
        <w:t>or</w:t>
      </w:r>
      <w:r>
        <w:rPr>
          <w:rFonts w:ascii="Times New Roman"/>
        </w:rPr>
        <w:t xml:space="preserve"> </w:t>
      </w:r>
      <w:r>
        <w:t>branches</w:t>
      </w:r>
      <w:r>
        <w:rPr>
          <w:rFonts w:ascii="Times New Roman"/>
        </w:rPr>
        <w:t xml:space="preserve"> </w:t>
      </w:r>
      <w:r>
        <w:t>outside</w:t>
      </w:r>
      <w:r>
        <w:rPr>
          <w:rFonts w:ascii="Times New Roman"/>
        </w:rPr>
        <w:t xml:space="preserve"> </w:t>
      </w:r>
      <w:r>
        <w:t>of</w:t>
      </w:r>
      <w:r>
        <w:rPr>
          <w:rFonts w:ascii="Times New Roman"/>
        </w:rPr>
        <w:t xml:space="preserve"> </w:t>
      </w:r>
      <w:r>
        <w:t>the</w:t>
      </w:r>
      <w:r>
        <w:rPr>
          <w:rFonts w:ascii="Times New Roman"/>
        </w:rPr>
        <w:t xml:space="preserve"> </w:t>
      </w:r>
      <w:r>
        <w:t>EU.</w:t>
      </w:r>
    </w:p>
    <w:p w14:paraId="55815AB7" w14:textId="4E422459" w:rsidR="00C21CD5" w:rsidRDefault="00573D33" w:rsidP="00C21CD5">
      <w:pPr>
        <w:pStyle w:val="ListParagraph"/>
        <w:numPr>
          <w:ilvl w:val="1"/>
          <w:numId w:val="24"/>
        </w:numPr>
        <w:tabs>
          <w:tab w:val="left" w:pos="1148"/>
          <w:tab w:val="left" w:pos="1152"/>
        </w:tabs>
        <w:spacing w:before="121" w:line="276" w:lineRule="auto"/>
      </w:pPr>
      <w:ins w:id="18" w:author="Johannes Backer" w:date="2025-04-02T16:39:00Z">
        <w:r>
          <w:t xml:space="preserve">In accordance with Article </w:t>
        </w:r>
      </w:ins>
      <w:ins w:id="19" w:author="Johannes Backer" w:date="2025-04-02T16:40:00Z">
        <w:r>
          <w:t>171 of Directive</w:t>
        </w:r>
      </w:ins>
      <w:ins w:id="20" w:author="Johannes Backer" w:date="2025-05-19T17:48:00Z">
        <w:r w:rsidR="00E900A9">
          <w:t xml:space="preserve"> 2009/138/EC</w:t>
        </w:r>
      </w:ins>
      <w:ins w:id="21" w:author="Johannes Backer" w:date="2025-04-02T16:40:00Z">
        <w:r>
          <w:t>, t</w:t>
        </w:r>
      </w:ins>
      <w:ins w:id="22" w:author="Johannes Backer" w:date="2025-04-02T16:26:00Z">
        <w:r w:rsidR="000B5C7D">
          <w:t>he scope of these Guidelines covers only</w:t>
        </w:r>
      </w:ins>
      <w:ins w:id="23" w:author="Johannes Backer" w:date="2025-04-02T16:28:00Z">
        <w:r w:rsidR="000B5C7D">
          <w:t xml:space="preserve"> </w:t>
        </w:r>
      </w:ins>
      <w:ins w:id="24" w:author="Johannes Backer" w:date="2025-04-02T16:32:00Z">
        <w:r w:rsidR="00E030C3">
          <w:t xml:space="preserve">such provisions for </w:t>
        </w:r>
      </w:ins>
      <w:ins w:id="25" w:author="Johannes Backer" w:date="2025-04-02T16:27:00Z">
        <w:r w:rsidR="000B5C7D">
          <w:t>branch</w:t>
        </w:r>
      </w:ins>
      <w:ins w:id="26" w:author="Johannes Backer" w:date="2025-04-02T16:32:00Z">
        <w:r w:rsidR="00E030C3">
          <w:t>es</w:t>
        </w:r>
      </w:ins>
      <w:ins w:id="27" w:author="Johannes Backer" w:date="2025-04-02T16:27:00Z">
        <w:r w:rsidR="000B5C7D">
          <w:t xml:space="preserve"> of third country insurance undertakings which are not</w:t>
        </w:r>
      </w:ins>
      <w:ins w:id="28" w:author="Johannes Backer" w:date="2025-04-02T16:37:00Z">
        <w:r w:rsidR="0034341C">
          <w:t xml:space="preserve"> al</w:t>
        </w:r>
      </w:ins>
      <w:ins w:id="29" w:author="Johannes Backer" w:date="2025-04-02T16:38:00Z">
        <w:r w:rsidR="0034341C">
          <w:t>ready</w:t>
        </w:r>
      </w:ins>
      <w:ins w:id="30" w:author="Johannes Backer" w:date="2025-04-02T16:27:00Z">
        <w:r w:rsidR="000B5C7D">
          <w:t xml:space="preserve"> governed by agreements</w:t>
        </w:r>
      </w:ins>
      <w:ins w:id="31" w:author="Johannes Backer" w:date="2025-04-02T16:40:00Z">
        <w:r>
          <w:t xml:space="preserve"> with third count</w:t>
        </w:r>
      </w:ins>
      <w:ins w:id="32" w:author="Johannes Backer" w:date="2025-04-02T16:41:00Z">
        <w:r>
          <w:t>ries.</w:t>
        </w:r>
      </w:ins>
    </w:p>
    <w:p w14:paraId="6115F581" w14:textId="3674FE28" w:rsidR="00BF6324" w:rsidRDefault="00A51A09">
      <w:pPr>
        <w:pStyle w:val="ListParagraph"/>
        <w:numPr>
          <w:ilvl w:val="1"/>
          <w:numId w:val="24"/>
        </w:numPr>
        <w:tabs>
          <w:tab w:val="left" w:pos="1148"/>
          <w:tab w:val="left" w:pos="1152"/>
        </w:tabs>
        <w:spacing w:before="118" w:line="276" w:lineRule="auto"/>
      </w:pPr>
      <w:r>
        <w:t>For</w:t>
      </w:r>
      <w:r>
        <w:rPr>
          <w:rFonts w:ascii="Times New Roman"/>
        </w:rPr>
        <w:t xml:space="preserve"> </w:t>
      </w:r>
      <w:r>
        <w:t>reporting</w:t>
      </w:r>
      <w:r>
        <w:rPr>
          <w:rFonts w:ascii="Times New Roman"/>
        </w:rPr>
        <w:t xml:space="preserve"> </w:t>
      </w:r>
      <w:r>
        <w:t>in</w:t>
      </w:r>
      <w:r>
        <w:rPr>
          <w:rFonts w:ascii="Times New Roman"/>
        </w:rPr>
        <w:t xml:space="preserve"> </w:t>
      </w:r>
      <w:r>
        <w:t>relation</w:t>
      </w:r>
      <w:r>
        <w:rPr>
          <w:rFonts w:ascii="Times New Roman"/>
        </w:rPr>
        <w:t xml:space="preserve"> </w:t>
      </w:r>
      <w:r>
        <w:t>to</w:t>
      </w:r>
      <w:r>
        <w:rPr>
          <w:rFonts w:ascii="Times New Roman"/>
        </w:rPr>
        <w:t xml:space="preserve"> </w:t>
      </w:r>
      <w:r>
        <w:t>a</w:t>
      </w:r>
      <w:r>
        <w:rPr>
          <w:rFonts w:ascii="Times New Roman"/>
        </w:rPr>
        <w:t xml:space="preserve"> </w:t>
      </w:r>
      <w:r>
        <w:t>branch,</w:t>
      </w:r>
      <w:r>
        <w:rPr>
          <w:rFonts w:ascii="Times New Roman"/>
        </w:rPr>
        <w:t xml:space="preserve"> </w:t>
      </w:r>
      <w:r>
        <w:t>these</w:t>
      </w:r>
      <w:r>
        <w:rPr>
          <w:rFonts w:ascii="Times New Roman"/>
        </w:rPr>
        <w:t xml:space="preserve"> </w:t>
      </w:r>
      <w:r>
        <w:t>Guidelines</w:t>
      </w:r>
      <w:r>
        <w:rPr>
          <w:rFonts w:ascii="Times New Roman"/>
        </w:rPr>
        <w:t xml:space="preserve"> </w:t>
      </w:r>
      <w:r>
        <w:t>refer</w:t>
      </w:r>
      <w:r>
        <w:rPr>
          <w:rFonts w:ascii="Times New Roman"/>
        </w:rPr>
        <w:t xml:space="preserve"> </w:t>
      </w:r>
      <w:r>
        <w:t>to</w:t>
      </w:r>
      <w:r>
        <w:rPr>
          <w:rFonts w:ascii="Times New Roman"/>
        </w:rPr>
        <w:t xml:space="preserve"> </w:t>
      </w:r>
      <w:proofErr w:type="spellStart"/>
      <w:r>
        <w:t>the</w:t>
      </w:r>
      <w:del w:id="33" w:author="Johannes Backer" w:date="2025-04-02T17:08:00Z">
        <w:r w:rsidDel="00BD0AB5">
          <w:rPr>
            <w:rFonts w:ascii="Times New Roman"/>
          </w:rPr>
          <w:delText xml:space="preserve"> </w:delText>
        </w:r>
      </w:del>
      <w:r>
        <w:t>templates</w:t>
      </w:r>
      <w:proofErr w:type="spellEnd"/>
      <w:r>
        <w:rPr>
          <w:rFonts w:ascii="Times New Roman"/>
          <w:spacing w:val="40"/>
        </w:rPr>
        <w:t xml:space="preserve"> </w:t>
      </w:r>
      <w:r>
        <w:t>and</w:t>
      </w:r>
      <w:r>
        <w:rPr>
          <w:rFonts w:ascii="Times New Roman"/>
          <w:spacing w:val="40"/>
        </w:rPr>
        <w:t xml:space="preserve"> </w:t>
      </w:r>
      <w:r>
        <w:t>log</w:t>
      </w:r>
      <w:r>
        <w:rPr>
          <w:rFonts w:ascii="Times New Roman"/>
          <w:spacing w:val="40"/>
        </w:rPr>
        <w:t xml:space="preserve"> </w:t>
      </w:r>
      <w:r>
        <w:t>files</w:t>
      </w:r>
      <w:r>
        <w:rPr>
          <w:rFonts w:ascii="Times New Roman"/>
          <w:spacing w:val="40"/>
        </w:rPr>
        <w:t xml:space="preserve"> </w:t>
      </w:r>
      <w:r>
        <w:t>laid</w:t>
      </w:r>
      <w:r>
        <w:rPr>
          <w:rFonts w:ascii="Times New Roman"/>
          <w:spacing w:val="40"/>
        </w:rPr>
        <w:t xml:space="preserve"> </w:t>
      </w:r>
      <w:r>
        <w:t>down</w:t>
      </w:r>
      <w:r>
        <w:rPr>
          <w:rFonts w:ascii="Times New Roman"/>
          <w:spacing w:val="40"/>
        </w:rPr>
        <w:t xml:space="preserve"> </w:t>
      </w:r>
      <w:r>
        <w:t>in</w:t>
      </w:r>
      <w:r>
        <w:rPr>
          <w:rFonts w:ascii="Times New Roman"/>
          <w:spacing w:val="40"/>
        </w:rPr>
        <w:t xml:space="preserve"> </w:t>
      </w:r>
      <w:r>
        <w:t>the</w:t>
      </w:r>
      <w:r>
        <w:rPr>
          <w:rFonts w:ascii="Times New Roman"/>
          <w:spacing w:val="40"/>
        </w:rPr>
        <w:t xml:space="preserve"> </w:t>
      </w:r>
      <w:ins w:id="34" w:author="Johannes Backer" w:date="2025-05-19T17:49:00Z">
        <w:r w:rsidR="00E900A9">
          <w:rPr>
            <w:rFonts w:ascii="Times New Roman"/>
            <w:spacing w:val="40"/>
          </w:rPr>
          <w:t xml:space="preserve">Commission </w:t>
        </w:r>
      </w:ins>
      <w:del w:id="35" w:author="Johannes Backer" w:date="2025-05-19T17:49:00Z">
        <w:r w:rsidDel="00E900A9">
          <w:delText>i</w:delText>
        </w:r>
      </w:del>
      <w:ins w:id="36" w:author="Johannes Backer" w:date="2025-05-19T17:49:00Z">
        <w:r w:rsidR="00E900A9">
          <w:t>I</w:t>
        </w:r>
      </w:ins>
      <w:r>
        <w:t>mplementing</w:t>
      </w:r>
      <w:r>
        <w:rPr>
          <w:rFonts w:ascii="Times New Roman"/>
          <w:spacing w:val="40"/>
        </w:rPr>
        <w:t xml:space="preserve"> </w:t>
      </w:r>
      <w:ins w:id="37" w:author="Johannes Backer" w:date="2025-05-19T17:49:00Z">
        <w:r w:rsidR="00E900A9">
          <w:rPr>
            <w:rFonts w:ascii="Times New Roman"/>
            <w:spacing w:val="40"/>
          </w:rPr>
          <w:t>Regulation 2023/894</w:t>
        </w:r>
      </w:ins>
      <w:ins w:id="38" w:author="Johannes Backer" w:date="2025-05-19T17:50:00Z">
        <w:r w:rsidR="00E900A9">
          <w:rPr>
            <w:rStyle w:val="FootnoteReference"/>
            <w:rFonts w:ascii="Times New Roman"/>
            <w:spacing w:val="40"/>
          </w:rPr>
          <w:footnoteReference w:id="2"/>
        </w:r>
      </w:ins>
      <w:ins w:id="40" w:author="Johannes Backer" w:date="2025-05-19T17:49:00Z">
        <w:r w:rsidR="00E900A9">
          <w:rPr>
            <w:rFonts w:ascii="Times New Roman"/>
            <w:spacing w:val="40"/>
          </w:rPr>
          <w:t xml:space="preserve"> </w:t>
        </w:r>
      </w:ins>
      <w:del w:id="41" w:author="Johannes Backer" w:date="2025-05-19T17:49:00Z">
        <w:r w:rsidDel="00E900A9">
          <w:delText>technical</w:delText>
        </w:r>
        <w:r w:rsidDel="00E900A9">
          <w:rPr>
            <w:rFonts w:ascii="Times New Roman"/>
            <w:spacing w:val="40"/>
          </w:rPr>
          <w:delText xml:space="preserve"> </w:delText>
        </w:r>
        <w:r w:rsidDel="00E900A9">
          <w:delText>standards</w:delText>
        </w:r>
        <w:r w:rsidDel="00E900A9">
          <w:rPr>
            <w:rFonts w:ascii="Times New Roman"/>
            <w:spacing w:val="40"/>
          </w:rPr>
          <w:delText xml:space="preserve"> </w:delText>
        </w:r>
        <w:r w:rsidDel="00E900A9">
          <w:delText>with</w:delText>
        </w:r>
        <w:r w:rsidDel="00E900A9">
          <w:rPr>
            <w:rFonts w:ascii="Times New Roman"/>
            <w:spacing w:val="40"/>
          </w:rPr>
          <w:delText xml:space="preserve"> </w:delText>
        </w:r>
        <w:r w:rsidDel="00E900A9">
          <w:delText>regard</w:delText>
        </w:r>
        <w:r w:rsidDel="00E900A9">
          <w:rPr>
            <w:rFonts w:ascii="Times New Roman"/>
          </w:rPr>
          <w:delText xml:space="preserve"> </w:delText>
        </w:r>
        <w:r w:rsidDel="00E900A9">
          <w:delText>to</w:delText>
        </w:r>
        <w:r w:rsidDel="00E900A9">
          <w:rPr>
            <w:rFonts w:ascii="Times New Roman"/>
          </w:rPr>
          <w:delText xml:space="preserve"> </w:delText>
        </w:r>
        <w:r w:rsidDel="00E900A9">
          <w:delText>the</w:delText>
        </w:r>
        <w:r w:rsidDel="00E900A9">
          <w:rPr>
            <w:rFonts w:ascii="Times New Roman"/>
          </w:rPr>
          <w:delText xml:space="preserve"> </w:delText>
        </w:r>
        <w:r w:rsidDel="00E900A9">
          <w:delText>templates</w:delText>
        </w:r>
        <w:r w:rsidDel="00E900A9">
          <w:rPr>
            <w:rFonts w:ascii="Times New Roman"/>
          </w:rPr>
          <w:delText xml:space="preserve"> </w:delText>
        </w:r>
        <w:r w:rsidDel="00E900A9">
          <w:delText>for</w:delText>
        </w:r>
        <w:r w:rsidDel="00E900A9">
          <w:rPr>
            <w:rFonts w:ascii="Times New Roman"/>
          </w:rPr>
          <w:delText xml:space="preserve"> </w:delText>
        </w:r>
        <w:r w:rsidDel="00E900A9">
          <w:delText>the</w:delText>
        </w:r>
        <w:r w:rsidDel="00E900A9">
          <w:rPr>
            <w:rFonts w:ascii="Times New Roman"/>
          </w:rPr>
          <w:delText xml:space="preserve"> </w:delText>
        </w:r>
        <w:r w:rsidDel="00E900A9">
          <w:delText>submission</w:delText>
        </w:r>
        <w:r w:rsidDel="00E900A9">
          <w:rPr>
            <w:rFonts w:ascii="Times New Roman"/>
          </w:rPr>
          <w:delText xml:space="preserve"> </w:delText>
        </w:r>
        <w:r w:rsidDel="00E900A9">
          <w:lastRenderedPageBreak/>
          <w:delText>of</w:delText>
        </w:r>
        <w:r w:rsidDel="00E900A9">
          <w:rPr>
            <w:rFonts w:ascii="Times New Roman"/>
          </w:rPr>
          <w:delText xml:space="preserve"> </w:delText>
        </w:r>
        <w:r w:rsidDel="00E900A9">
          <w:delText>information</w:delText>
        </w:r>
        <w:r w:rsidDel="00E900A9">
          <w:rPr>
            <w:rFonts w:ascii="Times New Roman"/>
          </w:rPr>
          <w:delText xml:space="preserve"> </w:delText>
        </w:r>
        <w:r w:rsidDel="00E900A9">
          <w:delText>to</w:delText>
        </w:r>
        <w:r w:rsidDel="00E900A9">
          <w:rPr>
            <w:rFonts w:ascii="Times New Roman"/>
          </w:rPr>
          <w:delText xml:space="preserve"> </w:delText>
        </w:r>
        <w:r w:rsidDel="00E900A9">
          <w:delText>the</w:delText>
        </w:r>
        <w:r w:rsidDel="00E900A9">
          <w:rPr>
            <w:rFonts w:ascii="Times New Roman"/>
          </w:rPr>
          <w:delText xml:space="preserve"> </w:delText>
        </w:r>
        <w:r w:rsidDel="00E900A9">
          <w:delText>supervisory</w:delText>
        </w:r>
        <w:r w:rsidDel="00E900A9">
          <w:rPr>
            <w:rFonts w:ascii="Times New Roman"/>
          </w:rPr>
          <w:delText xml:space="preserve"> </w:delText>
        </w:r>
        <w:r w:rsidDel="00E900A9">
          <w:delText>authorities</w:delText>
        </w:r>
        <w:r w:rsidDel="00E900A9">
          <w:rPr>
            <w:rFonts w:ascii="Times New Roman"/>
          </w:rPr>
          <w:delText xml:space="preserve"> </w:delText>
        </w:r>
        <w:r w:rsidDel="00E900A9">
          <w:delText>in</w:delText>
        </w:r>
        <w:r w:rsidDel="00E900A9">
          <w:rPr>
            <w:rFonts w:ascii="Times New Roman"/>
          </w:rPr>
          <w:delText xml:space="preserve"> </w:delText>
        </w:r>
        <w:r w:rsidDel="00E900A9">
          <w:delText>accordance</w:delText>
        </w:r>
        <w:r w:rsidDel="00E900A9">
          <w:rPr>
            <w:rFonts w:ascii="Times New Roman"/>
          </w:rPr>
          <w:delText xml:space="preserve"> </w:delText>
        </w:r>
        <w:r w:rsidDel="00E900A9">
          <w:delText>with</w:delText>
        </w:r>
        <w:r w:rsidDel="00E900A9">
          <w:rPr>
            <w:rFonts w:ascii="Times New Roman"/>
          </w:rPr>
          <w:delText xml:space="preserve"> </w:delText>
        </w:r>
        <w:r w:rsidDel="00E900A9">
          <w:delText>Directive</w:delText>
        </w:r>
        <w:r w:rsidDel="00E900A9">
          <w:rPr>
            <w:rFonts w:ascii="Times New Roman"/>
          </w:rPr>
          <w:delText xml:space="preserve"> </w:delText>
        </w:r>
        <w:r w:rsidDel="00E900A9">
          <w:delText>2009/138/EC</w:delText>
        </w:r>
        <w:r w:rsidDel="00E900A9">
          <w:rPr>
            <w:rFonts w:ascii="Times New Roman"/>
          </w:rPr>
          <w:delText xml:space="preserve"> </w:delText>
        </w:r>
        <w:r w:rsidDel="00E900A9">
          <w:delText>of</w:delText>
        </w:r>
        <w:r w:rsidDel="00E900A9">
          <w:rPr>
            <w:rFonts w:ascii="Times New Roman"/>
          </w:rPr>
          <w:delText xml:space="preserve"> </w:delText>
        </w:r>
        <w:r w:rsidDel="00E900A9">
          <w:delText>the</w:delText>
        </w:r>
        <w:r w:rsidDel="00E900A9">
          <w:rPr>
            <w:rFonts w:ascii="Times New Roman"/>
          </w:rPr>
          <w:delText xml:space="preserve"> </w:delText>
        </w:r>
        <w:r w:rsidDel="00E900A9">
          <w:delText>European</w:delText>
        </w:r>
        <w:r w:rsidDel="00E900A9">
          <w:rPr>
            <w:rFonts w:ascii="Times New Roman"/>
          </w:rPr>
          <w:delText xml:space="preserve"> </w:delText>
        </w:r>
        <w:r w:rsidDel="00E900A9">
          <w:delText>Parliament</w:delText>
        </w:r>
        <w:r w:rsidDel="00E900A9">
          <w:rPr>
            <w:rFonts w:ascii="Times New Roman"/>
            <w:spacing w:val="71"/>
          </w:rPr>
          <w:delText xml:space="preserve"> </w:delText>
        </w:r>
        <w:r w:rsidDel="00E900A9">
          <w:delText>and</w:delText>
        </w:r>
        <w:r w:rsidDel="00E900A9">
          <w:rPr>
            <w:rFonts w:ascii="Times New Roman"/>
            <w:spacing w:val="73"/>
          </w:rPr>
          <w:delText xml:space="preserve"> </w:delText>
        </w:r>
        <w:r w:rsidDel="00E900A9">
          <w:delText>of</w:delText>
        </w:r>
        <w:r w:rsidDel="00E900A9">
          <w:rPr>
            <w:rFonts w:ascii="Times New Roman"/>
            <w:spacing w:val="71"/>
          </w:rPr>
          <w:delText xml:space="preserve"> </w:delText>
        </w:r>
        <w:r w:rsidDel="00E900A9">
          <w:delText>the</w:delText>
        </w:r>
        <w:r w:rsidDel="00E900A9">
          <w:rPr>
            <w:rFonts w:ascii="Times New Roman"/>
            <w:spacing w:val="72"/>
          </w:rPr>
          <w:delText xml:space="preserve"> </w:delText>
        </w:r>
        <w:r w:rsidDel="00E900A9">
          <w:delText>Council,</w:delText>
        </w:r>
        <w:r w:rsidDel="00E900A9">
          <w:rPr>
            <w:rFonts w:ascii="Times New Roman"/>
            <w:spacing w:val="73"/>
          </w:rPr>
          <w:delText xml:space="preserve"> </w:delText>
        </w:r>
        <w:r w:rsidDel="00E900A9">
          <w:delText>as</w:delText>
        </w:r>
        <w:r w:rsidDel="00E900A9">
          <w:rPr>
            <w:rFonts w:ascii="Times New Roman"/>
            <w:spacing w:val="71"/>
          </w:rPr>
          <w:delText xml:space="preserve"> </w:delText>
        </w:r>
        <w:r w:rsidDel="00E900A9">
          <w:delText>endorsed</w:delText>
        </w:r>
        <w:r w:rsidDel="00E900A9">
          <w:rPr>
            <w:rFonts w:ascii="Times New Roman"/>
            <w:spacing w:val="71"/>
          </w:rPr>
          <w:delText xml:space="preserve"> </w:delText>
        </w:r>
        <w:r w:rsidDel="00E900A9">
          <w:delText>by</w:delText>
        </w:r>
        <w:r w:rsidDel="00E900A9">
          <w:rPr>
            <w:rFonts w:ascii="Times New Roman"/>
            <w:spacing w:val="70"/>
          </w:rPr>
          <w:delText xml:space="preserve"> </w:delText>
        </w:r>
      </w:del>
      <w:r>
        <w:t>the</w:t>
      </w:r>
      <w:r>
        <w:rPr>
          <w:rFonts w:ascii="Times New Roman"/>
          <w:spacing w:val="72"/>
        </w:rPr>
        <w:t xml:space="preserve"> </w:t>
      </w:r>
      <w:r>
        <w:t>European</w:t>
      </w:r>
      <w:r>
        <w:rPr>
          <w:rFonts w:ascii="Times New Roman"/>
          <w:spacing w:val="73"/>
        </w:rPr>
        <w:t xml:space="preserve"> </w:t>
      </w:r>
      <w:r>
        <w:t>Commission</w:t>
      </w:r>
      <w:r w:rsidR="00FB43B2">
        <w:t xml:space="preserve"> </w:t>
      </w:r>
    </w:p>
    <w:p w14:paraId="22783E2A" w14:textId="77777777" w:rsidR="00BF6324" w:rsidRDefault="00A51A09">
      <w:pPr>
        <w:pStyle w:val="BodyText"/>
        <w:spacing w:before="4"/>
        <w:ind w:left="0" w:right="0" w:firstLine="0"/>
        <w:jc w:val="left"/>
        <w:rPr>
          <w:sz w:val="14"/>
        </w:rPr>
      </w:pPr>
      <w:r>
        <w:rPr>
          <w:noProof/>
        </w:rPr>
        <mc:AlternateContent>
          <mc:Choice Requires="wps">
            <w:drawing>
              <wp:anchor distT="0" distB="0" distL="0" distR="0" simplePos="0" relativeHeight="487588352" behindDoc="1" locked="0" layoutInCell="1" allowOverlap="1" wp14:anchorId="12ECD87C" wp14:editId="2339DB33">
                <wp:simplePos x="0" y="0"/>
                <wp:positionH relativeFrom="page">
                  <wp:posOffset>719327</wp:posOffset>
                </wp:positionH>
                <wp:positionV relativeFrom="paragraph">
                  <wp:posOffset>126112</wp:posOffset>
                </wp:positionV>
                <wp:extent cx="1828800" cy="9525"/>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799" y="0"/>
                              </a:moveTo>
                              <a:lnTo>
                                <a:pt x="0" y="0"/>
                              </a:lnTo>
                              <a:lnTo>
                                <a:pt x="0" y="9143"/>
                              </a:lnTo>
                              <a:lnTo>
                                <a:pt x="1828799" y="9143"/>
                              </a:lnTo>
                              <a:lnTo>
                                <a:pt x="18287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D0A93E" id="Graphic 11" o:spid="_x0000_s1026" style="position:absolute;margin-left:56.65pt;margin-top:9.95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" path="m1828799,l,,,9143r1828799,l1828799,xe" fillcolor="black" stroked="f">
                <v:path arrowok="t"/>
                <w10:wrap type="topAndBottom" anchorx="page"/>
              </v:shape>
            </w:pict>
          </mc:Fallback>
        </mc:AlternateContent>
      </w:r>
    </w:p>
    <w:p w14:paraId="79F5A519" w14:textId="35A7B6BB" w:rsidR="00BF6324" w:rsidRDefault="00A51A09">
      <w:pPr>
        <w:spacing w:before="104"/>
        <w:ind w:left="274" w:right="123" w:hanging="142"/>
        <w:jc w:val="both"/>
        <w:rPr>
          <w:sz w:val="18"/>
        </w:rPr>
      </w:pPr>
      <w:r>
        <w:rPr>
          <w:sz w:val="18"/>
          <w:vertAlign w:val="superscript"/>
        </w:rPr>
        <w:t>1</w:t>
      </w:r>
      <w:r>
        <w:rPr>
          <w:rFonts w:ascii="Times New Roman"/>
          <w:sz w:val="18"/>
        </w:rPr>
        <w:t xml:space="preserve"> </w:t>
      </w:r>
      <w:del w:id="42" w:author="Johannes Backer" w:date="2025-05-19T17:45:00Z">
        <w:r w:rsidDel="00795CE1">
          <w:rPr>
            <w:sz w:val="18"/>
          </w:rPr>
          <w:delText>Regulation</w:delText>
        </w:r>
        <w:r w:rsidDel="00795CE1">
          <w:rPr>
            <w:rFonts w:ascii="Times New Roman"/>
            <w:sz w:val="18"/>
          </w:rPr>
          <w:delText xml:space="preserve"> </w:delText>
        </w:r>
        <w:r w:rsidDel="00795CE1">
          <w:rPr>
            <w:sz w:val="18"/>
          </w:rPr>
          <w:delText>(EU)</w:delText>
        </w:r>
        <w:r w:rsidDel="00795CE1">
          <w:rPr>
            <w:rFonts w:ascii="Times New Roman"/>
            <w:sz w:val="18"/>
          </w:rPr>
          <w:delText xml:space="preserve"> </w:delText>
        </w:r>
        <w:r w:rsidDel="00795CE1">
          <w:rPr>
            <w:sz w:val="18"/>
          </w:rPr>
          <w:delText>No</w:delText>
        </w:r>
        <w:r w:rsidDel="00795CE1">
          <w:rPr>
            <w:rFonts w:ascii="Times New Roman"/>
            <w:sz w:val="18"/>
          </w:rPr>
          <w:delText xml:space="preserve"> </w:delText>
        </w:r>
        <w:r w:rsidDel="00795CE1">
          <w:rPr>
            <w:sz w:val="18"/>
          </w:rPr>
          <w:delText>1094/2010</w:delText>
        </w:r>
        <w:r w:rsidDel="00795CE1">
          <w:rPr>
            <w:rFonts w:ascii="Times New Roman"/>
            <w:sz w:val="18"/>
          </w:rPr>
          <w:delText xml:space="preserve"> </w:delText>
        </w:r>
        <w:r w:rsidDel="00795CE1">
          <w:rPr>
            <w:sz w:val="18"/>
          </w:rPr>
          <w:delText>of</w:delText>
        </w:r>
        <w:r w:rsidDel="00795CE1">
          <w:rPr>
            <w:rFonts w:ascii="Times New Roman"/>
            <w:sz w:val="18"/>
          </w:rPr>
          <w:delText xml:space="preserve"> </w:delText>
        </w:r>
        <w:r w:rsidDel="00795CE1">
          <w:rPr>
            <w:sz w:val="18"/>
          </w:rPr>
          <w:delText>the</w:delText>
        </w:r>
        <w:r w:rsidDel="00795CE1">
          <w:rPr>
            <w:rFonts w:ascii="Times New Roman"/>
            <w:sz w:val="18"/>
          </w:rPr>
          <w:delText xml:space="preserve"> </w:delText>
        </w:r>
        <w:r w:rsidDel="00795CE1">
          <w:rPr>
            <w:sz w:val="18"/>
          </w:rPr>
          <w:delText>European</w:delText>
        </w:r>
        <w:r w:rsidDel="00795CE1">
          <w:rPr>
            <w:rFonts w:ascii="Times New Roman"/>
            <w:sz w:val="18"/>
          </w:rPr>
          <w:delText xml:space="preserve"> </w:delText>
        </w:r>
        <w:r w:rsidDel="00795CE1">
          <w:rPr>
            <w:sz w:val="18"/>
          </w:rPr>
          <w:delText>Parliament</w:delText>
        </w:r>
        <w:r w:rsidDel="00795CE1">
          <w:rPr>
            <w:rFonts w:ascii="Times New Roman"/>
            <w:sz w:val="18"/>
          </w:rPr>
          <w:delText xml:space="preserve"> </w:delText>
        </w:r>
        <w:r w:rsidDel="00795CE1">
          <w:rPr>
            <w:sz w:val="18"/>
          </w:rPr>
          <w:delText>and</w:delText>
        </w:r>
        <w:r w:rsidDel="00795CE1">
          <w:rPr>
            <w:rFonts w:ascii="Times New Roman"/>
            <w:sz w:val="18"/>
          </w:rPr>
          <w:delText xml:space="preserve"> </w:delText>
        </w:r>
        <w:r w:rsidDel="00795CE1">
          <w:rPr>
            <w:sz w:val="18"/>
          </w:rPr>
          <w:delText>of</w:delText>
        </w:r>
        <w:r w:rsidDel="00795CE1">
          <w:rPr>
            <w:rFonts w:ascii="Times New Roman"/>
            <w:sz w:val="18"/>
          </w:rPr>
          <w:delText xml:space="preserve"> </w:delText>
        </w:r>
        <w:r w:rsidDel="00795CE1">
          <w:rPr>
            <w:sz w:val="18"/>
          </w:rPr>
          <w:delText>the</w:delText>
        </w:r>
        <w:r w:rsidDel="00795CE1">
          <w:rPr>
            <w:rFonts w:ascii="Times New Roman"/>
            <w:sz w:val="18"/>
          </w:rPr>
          <w:delText xml:space="preserve"> </w:delText>
        </w:r>
        <w:r w:rsidDel="00795CE1">
          <w:rPr>
            <w:sz w:val="18"/>
          </w:rPr>
          <w:delText>Council</w:delText>
        </w:r>
        <w:r w:rsidDel="00795CE1">
          <w:rPr>
            <w:rFonts w:ascii="Times New Roman"/>
            <w:sz w:val="18"/>
          </w:rPr>
          <w:delText xml:space="preserve"> </w:delText>
        </w:r>
        <w:r w:rsidDel="00795CE1">
          <w:rPr>
            <w:sz w:val="18"/>
          </w:rPr>
          <w:delText>of</w:delText>
        </w:r>
        <w:r w:rsidDel="00795CE1">
          <w:rPr>
            <w:rFonts w:ascii="Times New Roman"/>
            <w:sz w:val="18"/>
          </w:rPr>
          <w:delText xml:space="preserve"> </w:delText>
        </w:r>
        <w:r w:rsidDel="00795CE1">
          <w:rPr>
            <w:sz w:val="18"/>
          </w:rPr>
          <w:delText>24</w:delText>
        </w:r>
        <w:r w:rsidDel="00795CE1">
          <w:rPr>
            <w:rFonts w:ascii="Times New Roman"/>
            <w:sz w:val="18"/>
          </w:rPr>
          <w:delText xml:space="preserve"> </w:delText>
        </w:r>
        <w:r w:rsidDel="00795CE1">
          <w:rPr>
            <w:sz w:val="18"/>
          </w:rPr>
          <w:delText>November</w:delText>
        </w:r>
        <w:r w:rsidDel="00795CE1">
          <w:rPr>
            <w:rFonts w:ascii="Times New Roman"/>
            <w:sz w:val="18"/>
          </w:rPr>
          <w:delText xml:space="preserve"> </w:delText>
        </w:r>
        <w:r w:rsidDel="00795CE1">
          <w:rPr>
            <w:sz w:val="18"/>
          </w:rPr>
          <w:delText>2010</w:delText>
        </w:r>
        <w:r w:rsidDel="00795CE1">
          <w:rPr>
            <w:rFonts w:ascii="Times New Roman"/>
            <w:sz w:val="18"/>
          </w:rPr>
          <w:delText xml:space="preserve"> </w:delText>
        </w:r>
        <w:r w:rsidDel="00795CE1">
          <w:rPr>
            <w:sz w:val="18"/>
          </w:rPr>
          <w:delText>establishing</w:delText>
        </w:r>
        <w:r w:rsidDel="00795CE1">
          <w:rPr>
            <w:rFonts w:ascii="Times New Roman"/>
            <w:sz w:val="18"/>
          </w:rPr>
          <w:delText xml:space="preserve"> </w:delText>
        </w:r>
        <w:r w:rsidDel="00795CE1">
          <w:rPr>
            <w:sz w:val="18"/>
          </w:rPr>
          <w:delText>a</w:delText>
        </w:r>
        <w:r w:rsidDel="00795CE1">
          <w:rPr>
            <w:rFonts w:ascii="Times New Roman"/>
            <w:sz w:val="18"/>
          </w:rPr>
          <w:delText xml:space="preserve"> </w:delText>
        </w:r>
        <w:r w:rsidDel="00795CE1">
          <w:rPr>
            <w:sz w:val="18"/>
          </w:rPr>
          <w:delText>European</w:delText>
        </w:r>
        <w:r w:rsidDel="00795CE1">
          <w:rPr>
            <w:rFonts w:ascii="Times New Roman"/>
            <w:sz w:val="18"/>
          </w:rPr>
          <w:delText xml:space="preserve"> </w:delText>
        </w:r>
        <w:r w:rsidDel="00795CE1">
          <w:rPr>
            <w:sz w:val="18"/>
          </w:rPr>
          <w:delText>Supervisory</w:delText>
        </w:r>
        <w:r w:rsidDel="00795CE1">
          <w:rPr>
            <w:rFonts w:ascii="Times New Roman"/>
            <w:sz w:val="18"/>
          </w:rPr>
          <w:delText xml:space="preserve"> </w:delText>
        </w:r>
        <w:r w:rsidDel="00795CE1">
          <w:rPr>
            <w:sz w:val="18"/>
          </w:rPr>
          <w:delText>Authority</w:delText>
        </w:r>
        <w:r w:rsidDel="00795CE1">
          <w:rPr>
            <w:rFonts w:ascii="Times New Roman"/>
            <w:sz w:val="18"/>
          </w:rPr>
          <w:delText xml:space="preserve"> </w:delText>
        </w:r>
        <w:r w:rsidDel="00795CE1">
          <w:rPr>
            <w:sz w:val="18"/>
          </w:rPr>
          <w:delText>(European</w:delText>
        </w:r>
        <w:r w:rsidDel="00795CE1">
          <w:rPr>
            <w:rFonts w:ascii="Times New Roman"/>
            <w:sz w:val="18"/>
          </w:rPr>
          <w:delText xml:space="preserve"> </w:delText>
        </w:r>
        <w:r w:rsidDel="00795CE1">
          <w:rPr>
            <w:sz w:val="18"/>
          </w:rPr>
          <w:delText>Insurance</w:delText>
        </w:r>
        <w:r w:rsidDel="00795CE1">
          <w:rPr>
            <w:rFonts w:ascii="Times New Roman"/>
            <w:sz w:val="18"/>
          </w:rPr>
          <w:delText xml:space="preserve"> </w:delText>
        </w:r>
        <w:r w:rsidDel="00795CE1">
          <w:rPr>
            <w:sz w:val="18"/>
          </w:rPr>
          <w:delText>and</w:delText>
        </w:r>
        <w:r w:rsidDel="00795CE1">
          <w:rPr>
            <w:rFonts w:ascii="Times New Roman"/>
            <w:sz w:val="18"/>
          </w:rPr>
          <w:delText xml:space="preserve"> </w:delText>
        </w:r>
        <w:r w:rsidDel="00795CE1">
          <w:rPr>
            <w:sz w:val="18"/>
          </w:rPr>
          <w:delText>Occupational</w:delText>
        </w:r>
        <w:r w:rsidDel="00795CE1">
          <w:rPr>
            <w:rFonts w:ascii="Times New Roman"/>
            <w:sz w:val="18"/>
          </w:rPr>
          <w:delText xml:space="preserve"> </w:delText>
        </w:r>
        <w:r w:rsidDel="00795CE1">
          <w:rPr>
            <w:sz w:val="18"/>
          </w:rPr>
          <w:delText>Pensions</w:delText>
        </w:r>
        <w:r w:rsidDel="00795CE1">
          <w:rPr>
            <w:rFonts w:ascii="Times New Roman"/>
            <w:spacing w:val="80"/>
            <w:sz w:val="18"/>
          </w:rPr>
          <w:delText xml:space="preserve"> </w:delText>
        </w:r>
        <w:r w:rsidDel="00795CE1">
          <w:rPr>
            <w:sz w:val="18"/>
          </w:rPr>
          <w:delText>Authority),</w:delText>
        </w:r>
        <w:r w:rsidDel="00795CE1">
          <w:rPr>
            <w:rFonts w:ascii="Times New Roman"/>
            <w:sz w:val="18"/>
          </w:rPr>
          <w:delText xml:space="preserve"> </w:delText>
        </w:r>
        <w:r w:rsidDel="00795CE1">
          <w:rPr>
            <w:sz w:val="18"/>
          </w:rPr>
          <w:delText>amending</w:delText>
        </w:r>
        <w:r w:rsidDel="00795CE1">
          <w:rPr>
            <w:rFonts w:ascii="Times New Roman"/>
            <w:sz w:val="18"/>
          </w:rPr>
          <w:delText xml:space="preserve"> </w:delText>
        </w:r>
        <w:r w:rsidDel="00795CE1">
          <w:rPr>
            <w:sz w:val="18"/>
          </w:rPr>
          <w:delText>Decision</w:delText>
        </w:r>
        <w:r w:rsidDel="00795CE1">
          <w:rPr>
            <w:rFonts w:ascii="Times New Roman"/>
            <w:sz w:val="18"/>
          </w:rPr>
          <w:delText xml:space="preserve"> </w:delText>
        </w:r>
        <w:r w:rsidDel="00795CE1">
          <w:rPr>
            <w:sz w:val="18"/>
          </w:rPr>
          <w:delText>No</w:delText>
        </w:r>
        <w:r w:rsidDel="00795CE1">
          <w:rPr>
            <w:rFonts w:ascii="Times New Roman"/>
            <w:sz w:val="18"/>
          </w:rPr>
          <w:delText xml:space="preserve"> </w:delText>
        </w:r>
        <w:r w:rsidDel="00795CE1">
          <w:rPr>
            <w:sz w:val="18"/>
          </w:rPr>
          <w:delText>716/2009/EC</w:delText>
        </w:r>
        <w:r w:rsidDel="00795CE1">
          <w:rPr>
            <w:rFonts w:ascii="Times New Roman"/>
            <w:sz w:val="18"/>
          </w:rPr>
          <w:delText xml:space="preserve"> </w:delText>
        </w:r>
        <w:r w:rsidDel="00795CE1">
          <w:rPr>
            <w:sz w:val="18"/>
          </w:rPr>
          <w:delText>and</w:delText>
        </w:r>
        <w:r w:rsidDel="00795CE1">
          <w:rPr>
            <w:rFonts w:ascii="Times New Roman"/>
            <w:sz w:val="18"/>
          </w:rPr>
          <w:delText xml:space="preserve"> </w:delText>
        </w:r>
        <w:r w:rsidDel="00795CE1">
          <w:rPr>
            <w:sz w:val="18"/>
          </w:rPr>
          <w:delText>repealing</w:delText>
        </w:r>
        <w:r w:rsidDel="00795CE1">
          <w:rPr>
            <w:rFonts w:ascii="Times New Roman"/>
            <w:sz w:val="18"/>
          </w:rPr>
          <w:delText xml:space="preserve"> </w:delText>
        </w:r>
        <w:r w:rsidDel="00795CE1">
          <w:rPr>
            <w:sz w:val="18"/>
          </w:rPr>
          <w:delText>Commission</w:delText>
        </w:r>
        <w:r w:rsidDel="00795CE1">
          <w:rPr>
            <w:rFonts w:ascii="Times New Roman"/>
            <w:sz w:val="18"/>
          </w:rPr>
          <w:delText xml:space="preserve"> </w:delText>
        </w:r>
        <w:r w:rsidDel="00795CE1">
          <w:rPr>
            <w:sz w:val="18"/>
          </w:rPr>
          <w:delText>Decision</w:delText>
        </w:r>
        <w:r w:rsidDel="00795CE1">
          <w:rPr>
            <w:rFonts w:ascii="Times New Roman"/>
            <w:sz w:val="18"/>
          </w:rPr>
          <w:delText xml:space="preserve"> </w:delText>
        </w:r>
        <w:r w:rsidDel="00795CE1">
          <w:rPr>
            <w:sz w:val="18"/>
          </w:rPr>
          <w:delText>2009/79/EC</w:delText>
        </w:r>
        <w:r w:rsidDel="00795CE1">
          <w:rPr>
            <w:rFonts w:ascii="Times New Roman"/>
            <w:sz w:val="18"/>
          </w:rPr>
          <w:delText xml:space="preserve"> </w:delText>
        </w:r>
        <w:r w:rsidDel="00795CE1">
          <w:rPr>
            <w:sz w:val="18"/>
          </w:rPr>
          <w:delText>(OJ</w:delText>
        </w:r>
        <w:r w:rsidDel="00795CE1">
          <w:rPr>
            <w:rFonts w:ascii="Times New Roman"/>
            <w:sz w:val="18"/>
          </w:rPr>
          <w:delText xml:space="preserve"> </w:delText>
        </w:r>
        <w:r w:rsidDel="00795CE1">
          <w:rPr>
            <w:sz w:val="18"/>
          </w:rPr>
          <w:delText>L</w:delText>
        </w:r>
        <w:r w:rsidDel="00795CE1">
          <w:rPr>
            <w:rFonts w:ascii="Times New Roman"/>
            <w:spacing w:val="40"/>
            <w:sz w:val="18"/>
          </w:rPr>
          <w:delText xml:space="preserve"> </w:delText>
        </w:r>
        <w:r w:rsidDel="00795CE1">
          <w:rPr>
            <w:sz w:val="18"/>
          </w:rPr>
          <w:delText>331,</w:delText>
        </w:r>
        <w:r w:rsidDel="00795CE1">
          <w:rPr>
            <w:rFonts w:ascii="Times New Roman"/>
            <w:sz w:val="18"/>
          </w:rPr>
          <w:delText xml:space="preserve"> </w:delText>
        </w:r>
        <w:r w:rsidDel="00795CE1">
          <w:rPr>
            <w:sz w:val="18"/>
          </w:rPr>
          <w:delText>15.12.2010,</w:delText>
        </w:r>
        <w:r w:rsidDel="00795CE1">
          <w:rPr>
            <w:rFonts w:ascii="Times New Roman"/>
            <w:sz w:val="18"/>
          </w:rPr>
          <w:delText xml:space="preserve"> </w:delText>
        </w:r>
        <w:r w:rsidDel="00795CE1">
          <w:rPr>
            <w:sz w:val="18"/>
          </w:rPr>
          <w:delText>p.</w:delText>
        </w:r>
        <w:r w:rsidDel="00795CE1">
          <w:rPr>
            <w:rFonts w:ascii="Times New Roman"/>
            <w:sz w:val="18"/>
          </w:rPr>
          <w:delText xml:space="preserve"> </w:delText>
        </w:r>
        <w:r w:rsidDel="00795CE1">
          <w:rPr>
            <w:sz w:val="18"/>
          </w:rPr>
          <w:delText>48)</w:delText>
        </w:r>
      </w:del>
    </w:p>
    <w:p w14:paraId="5FCBBA19" w14:textId="3EEED40E" w:rsidR="00BF6324" w:rsidDel="004366BA" w:rsidRDefault="00A51A09">
      <w:pPr>
        <w:spacing w:before="1"/>
        <w:ind w:left="274" w:right="126" w:hanging="142"/>
        <w:jc w:val="both"/>
        <w:rPr>
          <w:del w:id="43" w:author="Johannes Backer" w:date="2025-05-15T08:14:00Z"/>
          <w:sz w:val="18"/>
        </w:rPr>
      </w:pPr>
      <w:r>
        <w:rPr>
          <w:sz w:val="18"/>
          <w:vertAlign w:val="superscript"/>
        </w:rPr>
        <w:t>2</w:t>
      </w:r>
      <w:r>
        <w:rPr>
          <w:rFonts w:ascii="Times New Roman"/>
          <w:sz w:val="18"/>
        </w:rPr>
        <w:t xml:space="preserve"> </w:t>
      </w:r>
      <w:r>
        <w:rPr>
          <w:sz w:val="18"/>
        </w:rPr>
        <w:t>Directive</w:t>
      </w:r>
      <w:r>
        <w:rPr>
          <w:rFonts w:ascii="Times New Roman"/>
          <w:spacing w:val="40"/>
          <w:sz w:val="18"/>
        </w:rPr>
        <w:t xml:space="preserve"> </w:t>
      </w:r>
      <w:r>
        <w:rPr>
          <w:sz w:val="18"/>
        </w:rPr>
        <w:t>2009/138/EC</w:t>
      </w:r>
      <w:r>
        <w:rPr>
          <w:rFonts w:ascii="Times New Roman"/>
          <w:spacing w:val="40"/>
          <w:sz w:val="18"/>
        </w:rPr>
        <w:t xml:space="preserve"> </w:t>
      </w:r>
      <w:r>
        <w:rPr>
          <w:sz w:val="18"/>
        </w:rPr>
        <w:t>of</w:t>
      </w:r>
      <w:r>
        <w:rPr>
          <w:rFonts w:ascii="Times New Roman"/>
          <w:spacing w:val="40"/>
          <w:sz w:val="18"/>
        </w:rPr>
        <w:t xml:space="preserve"> </w:t>
      </w:r>
      <w:r>
        <w:rPr>
          <w:sz w:val="18"/>
        </w:rPr>
        <w:t>the</w:t>
      </w:r>
      <w:r>
        <w:rPr>
          <w:rFonts w:ascii="Times New Roman"/>
          <w:spacing w:val="40"/>
          <w:sz w:val="18"/>
        </w:rPr>
        <w:t xml:space="preserve"> </w:t>
      </w:r>
      <w:r>
        <w:rPr>
          <w:sz w:val="18"/>
        </w:rPr>
        <w:t>European</w:t>
      </w:r>
      <w:r>
        <w:rPr>
          <w:rFonts w:ascii="Times New Roman"/>
          <w:spacing w:val="40"/>
          <w:sz w:val="18"/>
        </w:rPr>
        <w:t xml:space="preserve"> </w:t>
      </w:r>
      <w:r>
        <w:rPr>
          <w:sz w:val="18"/>
        </w:rPr>
        <w:t>Parliament</w:t>
      </w:r>
      <w:r>
        <w:rPr>
          <w:rFonts w:ascii="Times New Roman"/>
          <w:spacing w:val="40"/>
          <w:sz w:val="18"/>
        </w:rPr>
        <w:t xml:space="preserve"> </w:t>
      </w:r>
      <w:r>
        <w:rPr>
          <w:sz w:val="18"/>
        </w:rPr>
        <w:t>and</w:t>
      </w:r>
      <w:r>
        <w:rPr>
          <w:rFonts w:ascii="Times New Roman"/>
          <w:spacing w:val="40"/>
          <w:sz w:val="18"/>
        </w:rPr>
        <w:t xml:space="preserve"> </w:t>
      </w:r>
      <w:r>
        <w:rPr>
          <w:sz w:val="18"/>
        </w:rPr>
        <w:t>of</w:t>
      </w:r>
      <w:r>
        <w:rPr>
          <w:rFonts w:ascii="Times New Roman"/>
          <w:spacing w:val="40"/>
          <w:sz w:val="18"/>
        </w:rPr>
        <w:t xml:space="preserve"> </w:t>
      </w:r>
      <w:r>
        <w:rPr>
          <w:sz w:val="18"/>
        </w:rPr>
        <w:t>the</w:t>
      </w:r>
      <w:r>
        <w:rPr>
          <w:rFonts w:ascii="Times New Roman"/>
          <w:spacing w:val="40"/>
          <w:sz w:val="18"/>
        </w:rPr>
        <w:t xml:space="preserve"> </w:t>
      </w:r>
      <w:r>
        <w:rPr>
          <w:sz w:val="18"/>
        </w:rPr>
        <w:t>Council</w:t>
      </w:r>
      <w:r>
        <w:rPr>
          <w:rFonts w:ascii="Times New Roman"/>
          <w:spacing w:val="40"/>
          <w:sz w:val="18"/>
        </w:rPr>
        <w:t xml:space="preserve"> </w:t>
      </w:r>
      <w:r>
        <w:rPr>
          <w:sz w:val="18"/>
        </w:rPr>
        <w:t>of</w:t>
      </w:r>
      <w:r>
        <w:rPr>
          <w:rFonts w:ascii="Times New Roman"/>
          <w:spacing w:val="40"/>
          <w:sz w:val="18"/>
        </w:rPr>
        <w:t xml:space="preserve"> </w:t>
      </w:r>
      <w:r>
        <w:rPr>
          <w:sz w:val="18"/>
        </w:rPr>
        <w:t>25</w:t>
      </w:r>
      <w:r>
        <w:rPr>
          <w:rFonts w:ascii="Times New Roman"/>
          <w:spacing w:val="40"/>
          <w:sz w:val="18"/>
        </w:rPr>
        <w:t xml:space="preserve"> </w:t>
      </w:r>
      <w:r>
        <w:rPr>
          <w:sz w:val="18"/>
        </w:rPr>
        <w:t>November</w:t>
      </w:r>
      <w:r>
        <w:rPr>
          <w:rFonts w:ascii="Times New Roman"/>
          <w:spacing w:val="40"/>
          <w:sz w:val="18"/>
        </w:rPr>
        <w:t xml:space="preserve"> </w:t>
      </w:r>
      <w:r>
        <w:rPr>
          <w:sz w:val="18"/>
        </w:rPr>
        <w:t>2009</w:t>
      </w:r>
      <w:r>
        <w:rPr>
          <w:rFonts w:ascii="Times New Roman"/>
          <w:spacing w:val="40"/>
          <w:sz w:val="18"/>
        </w:rPr>
        <w:t xml:space="preserve"> </w:t>
      </w:r>
      <w:r>
        <w:rPr>
          <w:sz w:val="18"/>
        </w:rPr>
        <w:t>on</w:t>
      </w:r>
      <w:r>
        <w:rPr>
          <w:rFonts w:ascii="Times New Roman"/>
          <w:spacing w:val="40"/>
          <w:sz w:val="18"/>
        </w:rPr>
        <w:t xml:space="preserve"> </w:t>
      </w:r>
      <w:r>
        <w:rPr>
          <w:sz w:val="18"/>
        </w:rPr>
        <w:t>the</w:t>
      </w:r>
      <w:r>
        <w:rPr>
          <w:rFonts w:ascii="Times New Roman"/>
          <w:sz w:val="18"/>
        </w:rPr>
        <w:t xml:space="preserve"> </w:t>
      </w:r>
      <w:proofErr w:type="gramStart"/>
      <w:r>
        <w:rPr>
          <w:sz w:val="18"/>
        </w:rPr>
        <w:t>taking-up</w:t>
      </w:r>
      <w:proofErr w:type="gramEnd"/>
      <w:r>
        <w:rPr>
          <w:rFonts w:ascii="Times New Roman"/>
          <w:spacing w:val="40"/>
          <w:sz w:val="18"/>
        </w:rPr>
        <w:t xml:space="preserve"> </w:t>
      </w:r>
      <w:r>
        <w:rPr>
          <w:sz w:val="18"/>
        </w:rPr>
        <w:t>and</w:t>
      </w:r>
      <w:r>
        <w:rPr>
          <w:rFonts w:ascii="Times New Roman"/>
          <w:spacing w:val="40"/>
          <w:sz w:val="18"/>
        </w:rPr>
        <w:t xml:space="preserve"> </w:t>
      </w:r>
      <w:r>
        <w:rPr>
          <w:sz w:val="18"/>
        </w:rPr>
        <w:t>pursuit</w:t>
      </w:r>
      <w:r>
        <w:rPr>
          <w:rFonts w:ascii="Times New Roman"/>
          <w:spacing w:val="40"/>
          <w:sz w:val="18"/>
        </w:rPr>
        <w:t xml:space="preserve"> </w:t>
      </w:r>
      <w:r>
        <w:rPr>
          <w:sz w:val="18"/>
        </w:rPr>
        <w:t>of</w:t>
      </w:r>
      <w:r>
        <w:rPr>
          <w:rFonts w:ascii="Times New Roman"/>
          <w:spacing w:val="40"/>
          <w:sz w:val="18"/>
        </w:rPr>
        <w:t xml:space="preserve"> </w:t>
      </w:r>
      <w:r>
        <w:rPr>
          <w:sz w:val="18"/>
        </w:rPr>
        <w:t>the</w:t>
      </w:r>
      <w:r>
        <w:rPr>
          <w:rFonts w:ascii="Times New Roman"/>
          <w:spacing w:val="40"/>
          <w:sz w:val="18"/>
        </w:rPr>
        <w:t xml:space="preserve"> </w:t>
      </w:r>
      <w:r>
        <w:rPr>
          <w:sz w:val="18"/>
        </w:rPr>
        <w:t>business</w:t>
      </w:r>
      <w:r>
        <w:rPr>
          <w:rFonts w:ascii="Times New Roman"/>
          <w:spacing w:val="40"/>
          <w:sz w:val="18"/>
        </w:rPr>
        <w:t xml:space="preserve"> </w:t>
      </w:r>
      <w:r>
        <w:rPr>
          <w:sz w:val="18"/>
        </w:rPr>
        <w:t>of</w:t>
      </w:r>
      <w:r>
        <w:rPr>
          <w:rFonts w:ascii="Times New Roman"/>
          <w:spacing w:val="40"/>
          <w:sz w:val="18"/>
        </w:rPr>
        <w:t xml:space="preserve"> </w:t>
      </w:r>
      <w:r>
        <w:rPr>
          <w:sz w:val="18"/>
        </w:rPr>
        <w:t>Insurance</w:t>
      </w:r>
      <w:r>
        <w:rPr>
          <w:rFonts w:ascii="Times New Roman"/>
          <w:spacing w:val="40"/>
          <w:sz w:val="18"/>
        </w:rPr>
        <w:t xml:space="preserve"> </w:t>
      </w:r>
      <w:r>
        <w:rPr>
          <w:sz w:val="18"/>
        </w:rPr>
        <w:t>and</w:t>
      </w:r>
      <w:r>
        <w:rPr>
          <w:rFonts w:ascii="Times New Roman"/>
          <w:spacing w:val="40"/>
          <w:sz w:val="18"/>
        </w:rPr>
        <w:t xml:space="preserve"> </w:t>
      </w:r>
      <w:r>
        <w:rPr>
          <w:sz w:val="18"/>
        </w:rPr>
        <w:t>Reinsurance</w:t>
      </w:r>
      <w:r>
        <w:rPr>
          <w:rFonts w:ascii="Times New Roman"/>
          <w:spacing w:val="40"/>
          <w:sz w:val="18"/>
        </w:rPr>
        <w:t xml:space="preserve"> </w:t>
      </w:r>
      <w:r>
        <w:rPr>
          <w:sz w:val="18"/>
        </w:rPr>
        <w:t>(Solvency</w:t>
      </w:r>
      <w:r>
        <w:rPr>
          <w:rFonts w:ascii="Times New Roman"/>
          <w:sz w:val="18"/>
        </w:rPr>
        <w:t xml:space="preserve"> </w:t>
      </w:r>
      <w:r>
        <w:rPr>
          <w:sz w:val="18"/>
        </w:rPr>
        <w:t>II)</w:t>
      </w:r>
      <w:r>
        <w:rPr>
          <w:rFonts w:ascii="Times New Roman"/>
          <w:spacing w:val="40"/>
          <w:sz w:val="18"/>
        </w:rPr>
        <w:t xml:space="preserve"> </w:t>
      </w:r>
      <w:r>
        <w:rPr>
          <w:sz w:val="18"/>
        </w:rPr>
        <w:t>(OJ</w:t>
      </w:r>
      <w:r>
        <w:rPr>
          <w:rFonts w:ascii="Times New Roman"/>
          <w:spacing w:val="40"/>
          <w:sz w:val="18"/>
        </w:rPr>
        <w:t xml:space="preserve"> </w:t>
      </w:r>
      <w:r>
        <w:rPr>
          <w:sz w:val="18"/>
        </w:rPr>
        <w:t>L</w:t>
      </w:r>
      <w:r>
        <w:rPr>
          <w:rFonts w:ascii="Times New Roman"/>
          <w:spacing w:val="40"/>
          <w:sz w:val="18"/>
        </w:rPr>
        <w:t xml:space="preserve"> </w:t>
      </w:r>
      <w:r>
        <w:rPr>
          <w:sz w:val="18"/>
        </w:rPr>
        <w:t>335,</w:t>
      </w:r>
      <w:r>
        <w:rPr>
          <w:rFonts w:ascii="Times New Roman"/>
          <w:sz w:val="18"/>
        </w:rPr>
        <w:t xml:space="preserve"> </w:t>
      </w:r>
      <w:r>
        <w:rPr>
          <w:sz w:val="18"/>
        </w:rPr>
        <w:t>17.12.2009,</w:t>
      </w:r>
      <w:r>
        <w:rPr>
          <w:rFonts w:ascii="Times New Roman"/>
          <w:sz w:val="18"/>
        </w:rPr>
        <w:t xml:space="preserve"> </w:t>
      </w:r>
      <w:r>
        <w:rPr>
          <w:sz w:val="18"/>
        </w:rPr>
        <w:t>p.</w:t>
      </w:r>
      <w:r>
        <w:rPr>
          <w:rFonts w:ascii="Times New Roman"/>
          <w:sz w:val="18"/>
        </w:rPr>
        <w:t xml:space="preserve"> </w:t>
      </w:r>
      <w:r>
        <w:rPr>
          <w:sz w:val="18"/>
        </w:rPr>
        <w:t>1)</w:t>
      </w:r>
    </w:p>
    <w:p w14:paraId="25AF4167" w14:textId="5C2DD52F" w:rsidR="00BF6324" w:rsidDel="004366BA" w:rsidRDefault="00BF6324">
      <w:pPr>
        <w:spacing w:before="1"/>
        <w:ind w:left="274" w:right="126" w:hanging="142"/>
        <w:jc w:val="both"/>
        <w:rPr>
          <w:del w:id="44" w:author="Johannes Backer" w:date="2025-05-15T08:14:00Z"/>
          <w:sz w:val="18"/>
        </w:rPr>
        <w:sectPr w:rsidR="00BF6324" w:rsidDel="004366BA">
          <w:pgSz w:w="11900" w:h="16840"/>
          <w:pgMar w:top="1040" w:right="1000" w:bottom="560" w:left="1000" w:header="0" w:footer="374" w:gutter="0"/>
          <w:cols w:space="720"/>
        </w:sectPr>
        <w:pPrChange w:id="45" w:author="Johannes Backer" w:date="2025-05-15T08:14:00Z">
          <w:pPr>
            <w:jc w:val="both"/>
          </w:pPr>
        </w:pPrChange>
      </w:pPr>
    </w:p>
    <w:p w14:paraId="152D07AE" w14:textId="2B25D4C7" w:rsidR="00C21CD5" w:rsidDel="00187257" w:rsidRDefault="00A51A09" w:rsidP="00187257">
      <w:pPr>
        <w:pStyle w:val="BodyText"/>
        <w:spacing w:before="90" w:line="278" w:lineRule="auto"/>
        <w:ind w:left="1152" w:right="126" w:firstLine="0"/>
        <w:rPr>
          <w:del w:id="46" w:author="Johannes Backer" w:date="2025-04-03T08:51:00Z"/>
        </w:rPr>
      </w:pPr>
      <w:r>
        <w:lastRenderedPageBreak/>
        <w:t>(hereinafter</w:t>
      </w:r>
      <w:r>
        <w:rPr>
          <w:rFonts w:ascii="Times New Roman" w:hAnsi="Times New Roman"/>
        </w:rPr>
        <w:t xml:space="preserve"> </w:t>
      </w:r>
      <w:r>
        <w:t>the</w:t>
      </w:r>
      <w:r>
        <w:rPr>
          <w:rFonts w:ascii="Times New Roman" w:hAnsi="Times New Roman"/>
        </w:rPr>
        <w:t xml:space="preserve"> </w:t>
      </w:r>
      <w:r>
        <w:t>‘Implementing</w:t>
      </w:r>
      <w:r>
        <w:rPr>
          <w:rFonts w:ascii="Times New Roman" w:hAnsi="Times New Roman"/>
        </w:rPr>
        <w:t xml:space="preserve"> </w:t>
      </w:r>
      <w:r>
        <w:t>Technical</w:t>
      </w:r>
      <w:r>
        <w:rPr>
          <w:rFonts w:ascii="Times New Roman" w:hAnsi="Times New Roman"/>
        </w:rPr>
        <w:t xml:space="preserve"> </w:t>
      </w:r>
      <w:r>
        <w:t>Standard</w:t>
      </w:r>
      <w:r>
        <w:rPr>
          <w:rFonts w:ascii="Times New Roman" w:hAnsi="Times New Roman"/>
        </w:rPr>
        <w:t xml:space="preserve"> </w:t>
      </w:r>
      <w:r>
        <w:t>on</w:t>
      </w:r>
      <w:r>
        <w:rPr>
          <w:rFonts w:ascii="Times New Roman" w:hAnsi="Times New Roman"/>
        </w:rPr>
        <w:t xml:space="preserve"> </w:t>
      </w:r>
      <w:r>
        <w:t>the</w:t>
      </w:r>
      <w:r>
        <w:rPr>
          <w:rFonts w:ascii="Times New Roman" w:hAnsi="Times New Roman"/>
        </w:rPr>
        <w:t xml:space="preserve"> </w:t>
      </w:r>
      <w:r>
        <w:t>Templates</w:t>
      </w:r>
      <w:r>
        <w:rPr>
          <w:rFonts w:ascii="Times New Roman" w:hAnsi="Times New Roman"/>
        </w:rPr>
        <w:t xml:space="preserve"> </w:t>
      </w:r>
      <w:r>
        <w:t>for</w:t>
      </w:r>
      <w:r>
        <w:rPr>
          <w:rFonts w:ascii="Times New Roman" w:hAnsi="Times New Roman"/>
        </w:rPr>
        <w:t xml:space="preserve"> </w:t>
      </w:r>
      <w:r>
        <w:t>the</w:t>
      </w:r>
      <w:r>
        <w:rPr>
          <w:rFonts w:ascii="Times New Roman" w:hAnsi="Times New Roman"/>
        </w:rPr>
        <w:t xml:space="preserve"> </w:t>
      </w:r>
      <w:r>
        <w:t>Submission</w:t>
      </w:r>
      <w:r>
        <w:rPr>
          <w:rFonts w:ascii="Times New Roman" w:hAnsi="Times New Roman"/>
        </w:rPr>
        <w:t xml:space="preserve"> </w:t>
      </w:r>
      <w:r>
        <w:t>of</w:t>
      </w:r>
      <w:r>
        <w:rPr>
          <w:rFonts w:ascii="Times New Roman" w:hAnsi="Times New Roman"/>
        </w:rPr>
        <w:t xml:space="preserve"> </w:t>
      </w:r>
      <w:r>
        <w:t>Information’).</w:t>
      </w:r>
    </w:p>
    <w:p w14:paraId="3EEB0257" w14:textId="126A2B07" w:rsidR="00C21CD5" w:rsidDel="00F5207C" w:rsidRDefault="00187257">
      <w:pPr>
        <w:pStyle w:val="BodyText"/>
        <w:spacing w:before="90" w:line="278" w:lineRule="auto"/>
        <w:ind w:left="1152" w:right="126" w:firstLine="0"/>
        <w:rPr>
          <w:del w:id="47" w:author="Johannes Backer" w:date="2025-04-03T08:50:00Z"/>
        </w:rPr>
        <w:pPrChange w:id="48" w:author="Johannes Backer" w:date="2025-04-03T08:51:00Z">
          <w:pPr>
            <w:pStyle w:val="ListParagraph"/>
            <w:numPr>
              <w:ilvl w:val="1"/>
              <w:numId w:val="24"/>
            </w:numPr>
            <w:tabs>
              <w:tab w:val="left" w:pos="1148"/>
              <w:tab w:val="left" w:pos="1152"/>
            </w:tabs>
            <w:spacing w:before="116" w:line="276" w:lineRule="auto"/>
            <w:ind w:left="1152" w:right="126" w:hanging="663"/>
          </w:pPr>
        </w:pPrChange>
      </w:pPr>
      <w:ins w:id="49" w:author="Johannes Backer" w:date="2025-04-03T08:51:00Z">
        <w:r>
          <w:t xml:space="preserve">1.10 </w:t>
        </w:r>
      </w:ins>
      <w:r w:rsidR="00A51A09" w:rsidRPr="00451CF7">
        <w:t>Where</w:t>
      </w:r>
      <w:r w:rsidR="00A51A09" w:rsidRPr="00187257">
        <w:rPr>
          <w:rFonts w:ascii="Times New Roman"/>
        </w:rPr>
        <w:t xml:space="preserve"> </w:t>
      </w:r>
      <w:r w:rsidR="00A51A09" w:rsidRPr="00451CF7">
        <w:t>the</w:t>
      </w:r>
      <w:r w:rsidR="00A51A09" w:rsidRPr="00187257">
        <w:rPr>
          <w:rFonts w:ascii="Times New Roman"/>
        </w:rPr>
        <w:t xml:space="preserve"> </w:t>
      </w:r>
      <w:r w:rsidR="00A51A09" w:rsidRPr="00451CF7">
        <w:t>reporting</w:t>
      </w:r>
      <w:r w:rsidR="00A51A09" w:rsidRPr="00187257">
        <w:rPr>
          <w:rFonts w:ascii="Times New Roman"/>
        </w:rPr>
        <w:t xml:space="preserve"> </w:t>
      </w:r>
      <w:r w:rsidR="00A51A09" w:rsidRPr="00451CF7">
        <w:t>templates</w:t>
      </w:r>
      <w:r w:rsidR="00A51A09" w:rsidRPr="00187257">
        <w:rPr>
          <w:rFonts w:ascii="Times New Roman"/>
        </w:rPr>
        <w:t xml:space="preserve"> </w:t>
      </w:r>
      <w:r w:rsidR="00A51A09" w:rsidRPr="00451CF7">
        <w:t>on</w:t>
      </w:r>
      <w:r w:rsidR="00A51A09" w:rsidRPr="00187257">
        <w:rPr>
          <w:rFonts w:ascii="Times New Roman"/>
        </w:rPr>
        <w:t xml:space="preserve"> </w:t>
      </w:r>
      <w:r w:rsidR="00A51A09" w:rsidRPr="00451CF7">
        <w:t>branches</w:t>
      </w:r>
      <w:r w:rsidR="00A51A09" w:rsidRPr="00187257">
        <w:rPr>
          <w:rFonts w:ascii="Times New Roman"/>
        </w:rPr>
        <w:t xml:space="preserve"> </w:t>
      </w:r>
      <w:r w:rsidR="00A51A09" w:rsidRPr="00451CF7">
        <w:t>are</w:t>
      </w:r>
      <w:r w:rsidR="00A51A09" w:rsidRPr="00187257">
        <w:rPr>
          <w:rFonts w:ascii="Times New Roman"/>
        </w:rPr>
        <w:t xml:space="preserve"> </w:t>
      </w:r>
      <w:r w:rsidR="00A51A09" w:rsidRPr="00451CF7">
        <w:t>different</w:t>
      </w:r>
      <w:r w:rsidR="00A51A09" w:rsidRPr="00187257">
        <w:rPr>
          <w:rFonts w:ascii="Times New Roman"/>
        </w:rPr>
        <w:t xml:space="preserve"> </w:t>
      </w:r>
      <w:r w:rsidR="00A51A09" w:rsidRPr="00451CF7">
        <w:t>from</w:t>
      </w:r>
      <w:r w:rsidR="00A51A09" w:rsidRPr="00187257">
        <w:rPr>
          <w:rFonts w:ascii="Times New Roman"/>
        </w:rPr>
        <w:t xml:space="preserve"> </w:t>
      </w:r>
      <w:r w:rsidR="00A51A09" w:rsidRPr="00451CF7">
        <w:t>the</w:t>
      </w:r>
      <w:r w:rsidR="00A51A09" w:rsidRPr="00187257">
        <w:rPr>
          <w:rFonts w:ascii="Times New Roman"/>
        </w:rPr>
        <w:t xml:space="preserve"> </w:t>
      </w:r>
      <w:r w:rsidR="00A51A09" w:rsidRPr="00451CF7">
        <w:t>templates</w:t>
      </w:r>
      <w:r w:rsidR="00A51A09" w:rsidRPr="00187257">
        <w:rPr>
          <w:rFonts w:ascii="Times New Roman"/>
        </w:rPr>
        <w:t xml:space="preserve"> </w:t>
      </w:r>
      <w:r w:rsidR="00A51A09" w:rsidRPr="00451CF7">
        <w:t>provided</w:t>
      </w:r>
      <w:r w:rsidR="00A51A09" w:rsidRPr="00187257">
        <w:rPr>
          <w:rFonts w:ascii="Times New Roman"/>
        </w:rPr>
        <w:t xml:space="preserve"> </w:t>
      </w:r>
      <w:r w:rsidR="00A51A09" w:rsidRPr="00451CF7">
        <w:t>in</w:t>
      </w:r>
      <w:r w:rsidR="00A51A09" w:rsidRPr="00187257">
        <w:rPr>
          <w:rFonts w:ascii="Times New Roman"/>
        </w:rPr>
        <w:t xml:space="preserve"> </w:t>
      </w:r>
      <w:r w:rsidR="00A51A09" w:rsidRPr="00451CF7">
        <w:t>the</w:t>
      </w:r>
      <w:r w:rsidR="00A51A09" w:rsidRPr="00187257">
        <w:rPr>
          <w:rFonts w:ascii="Times New Roman"/>
        </w:rPr>
        <w:t xml:space="preserve"> </w:t>
      </w:r>
      <w:r w:rsidR="00A51A09" w:rsidRPr="00451CF7">
        <w:t>Implementing</w:t>
      </w:r>
      <w:r w:rsidR="00A51A09" w:rsidRPr="00187257">
        <w:rPr>
          <w:rFonts w:ascii="Times New Roman"/>
        </w:rPr>
        <w:t xml:space="preserve"> </w:t>
      </w:r>
      <w:r w:rsidR="00A51A09" w:rsidRPr="00451CF7">
        <w:t>Technical</w:t>
      </w:r>
      <w:r w:rsidR="00A51A09" w:rsidRPr="00187257">
        <w:rPr>
          <w:rFonts w:ascii="Times New Roman"/>
        </w:rPr>
        <w:t xml:space="preserve"> </w:t>
      </w:r>
      <w:r w:rsidR="00A51A09" w:rsidRPr="00451CF7">
        <w:t>Standard</w:t>
      </w:r>
      <w:r w:rsidR="00A51A09" w:rsidRPr="00187257">
        <w:rPr>
          <w:rFonts w:ascii="Times New Roman"/>
        </w:rPr>
        <w:t xml:space="preserve"> </w:t>
      </w:r>
      <w:r w:rsidR="00A51A09" w:rsidRPr="00451CF7">
        <w:t>on</w:t>
      </w:r>
      <w:r w:rsidR="00A51A09" w:rsidRPr="00187257">
        <w:rPr>
          <w:rFonts w:ascii="Times New Roman"/>
        </w:rPr>
        <w:t xml:space="preserve"> </w:t>
      </w:r>
      <w:r w:rsidR="00A51A09" w:rsidRPr="00451CF7">
        <w:t>the</w:t>
      </w:r>
      <w:r w:rsidR="00A51A09" w:rsidRPr="00187257">
        <w:rPr>
          <w:rFonts w:ascii="Times New Roman"/>
        </w:rPr>
        <w:t xml:space="preserve"> </w:t>
      </w:r>
      <w:r w:rsidR="00A51A09" w:rsidRPr="00451CF7">
        <w:t>Templates</w:t>
      </w:r>
      <w:r w:rsidR="00A51A09" w:rsidRPr="00187257">
        <w:rPr>
          <w:rFonts w:ascii="Times New Roman"/>
        </w:rPr>
        <w:t xml:space="preserve"> </w:t>
      </w:r>
      <w:r w:rsidR="00A51A09" w:rsidRPr="00451CF7">
        <w:t>for</w:t>
      </w:r>
      <w:r w:rsidR="00A51A09" w:rsidRPr="00187257">
        <w:rPr>
          <w:rFonts w:ascii="Times New Roman"/>
        </w:rPr>
        <w:t xml:space="preserve"> </w:t>
      </w:r>
      <w:r w:rsidR="00A51A09" w:rsidRPr="00451CF7">
        <w:t>the</w:t>
      </w:r>
      <w:r w:rsidR="00A51A09" w:rsidRPr="00187257">
        <w:rPr>
          <w:rFonts w:ascii="Times New Roman"/>
        </w:rPr>
        <w:t xml:space="preserve"> </w:t>
      </w:r>
      <w:r w:rsidR="00A51A09" w:rsidRPr="00451CF7">
        <w:t>Submission</w:t>
      </w:r>
      <w:r w:rsidR="00A51A09" w:rsidRPr="00187257">
        <w:rPr>
          <w:rFonts w:ascii="Times New Roman"/>
          <w:spacing w:val="40"/>
        </w:rPr>
        <w:t xml:space="preserve"> </w:t>
      </w:r>
      <w:r w:rsidR="00A51A09" w:rsidRPr="00451CF7">
        <w:t>of</w:t>
      </w:r>
      <w:r w:rsidR="00A51A09" w:rsidRPr="00187257">
        <w:rPr>
          <w:rFonts w:ascii="Times New Roman"/>
          <w:spacing w:val="40"/>
        </w:rPr>
        <w:t xml:space="preserve"> </w:t>
      </w:r>
      <w:r w:rsidR="00A51A09" w:rsidRPr="00451CF7">
        <w:t>Information,</w:t>
      </w:r>
      <w:r w:rsidR="00A51A09" w:rsidRPr="00187257">
        <w:rPr>
          <w:rFonts w:ascii="Times New Roman"/>
          <w:spacing w:val="40"/>
        </w:rPr>
        <w:t xml:space="preserve"> </w:t>
      </w:r>
      <w:r w:rsidR="00A51A09" w:rsidRPr="00451CF7">
        <w:t>a</w:t>
      </w:r>
      <w:r w:rsidR="00A51A09" w:rsidRPr="00187257">
        <w:rPr>
          <w:rFonts w:ascii="Times New Roman"/>
          <w:spacing w:val="40"/>
        </w:rPr>
        <w:t xml:space="preserve"> </w:t>
      </w:r>
      <w:r w:rsidR="00A51A09" w:rsidRPr="00451CF7">
        <w:t>specific</w:t>
      </w:r>
      <w:r w:rsidR="00A51A09" w:rsidRPr="00187257">
        <w:rPr>
          <w:rFonts w:ascii="Times New Roman"/>
          <w:spacing w:val="40"/>
        </w:rPr>
        <w:t xml:space="preserve"> </w:t>
      </w:r>
      <w:r w:rsidR="00A51A09" w:rsidRPr="00451CF7">
        <w:t>template</w:t>
      </w:r>
      <w:r w:rsidR="00A51A09" w:rsidRPr="00187257">
        <w:rPr>
          <w:rFonts w:ascii="Times New Roman"/>
          <w:spacing w:val="40"/>
        </w:rPr>
        <w:t xml:space="preserve"> </w:t>
      </w:r>
      <w:r w:rsidR="00A51A09" w:rsidRPr="00451CF7">
        <w:t>and</w:t>
      </w:r>
      <w:r w:rsidR="00A51A09" w:rsidRPr="00187257">
        <w:rPr>
          <w:rFonts w:ascii="Times New Roman"/>
          <w:spacing w:val="40"/>
        </w:rPr>
        <w:t xml:space="preserve"> </w:t>
      </w:r>
      <w:r w:rsidR="00A51A09" w:rsidRPr="00451CF7">
        <w:t>respective</w:t>
      </w:r>
      <w:r w:rsidR="00A51A09" w:rsidRPr="00187257">
        <w:rPr>
          <w:rFonts w:ascii="Times New Roman"/>
          <w:spacing w:val="40"/>
        </w:rPr>
        <w:t xml:space="preserve"> </w:t>
      </w:r>
      <w:r w:rsidR="00A51A09" w:rsidRPr="00451CF7">
        <w:t>instructions</w:t>
      </w:r>
      <w:r w:rsidR="00A51A09" w:rsidRPr="00187257">
        <w:rPr>
          <w:rFonts w:ascii="Times New Roman"/>
        </w:rPr>
        <w:t xml:space="preserve"> </w:t>
      </w:r>
      <w:r w:rsidR="00A51A09" w:rsidRPr="00451CF7">
        <w:t>file</w:t>
      </w:r>
      <w:r w:rsidR="00A51A09" w:rsidRPr="00187257">
        <w:rPr>
          <w:rFonts w:ascii="Times New Roman"/>
          <w:spacing w:val="33"/>
        </w:rPr>
        <w:t xml:space="preserve"> </w:t>
      </w:r>
      <w:r w:rsidR="00A51A09" w:rsidRPr="00451CF7">
        <w:t>are</w:t>
      </w:r>
      <w:r w:rsidR="00A51A09" w:rsidRPr="00187257">
        <w:rPr>
          <w:rFonts w:ascii="Times New Roman"/>
          <w:spacing w:val="33"/>
        </w:rPr>
        <w:t xml:space="preserve"> </w:t>
      </w:r>
      <w:r w:rsidR="00A51A09" w:rsidRPr="00451CF7">
        <w:t>referred</w:t>
      </w:r>
      <w:r w:rsidR="00A51A09" w:rsidRPr="00187257">
        <w:rPr>
          <w:rFonts w:ascii="Times New Roman"/>
          <w:spacing w:val="32"/>
        </w:rPr>
        <w:t xml:space="preserve"> </w:t>
      </w:r>
      <w:r w:rsidR="00A51A09" w:rsidRPr="00451CF7">
        <w:t>to</w:t>
      </w:r>
      <w:r w:rsidR="00A51A09" w:rsidRPr="00187257">
        <w:rPr>
          <w:rFonts w:ascii="Times New Roman"/>
          <w:spacing w:val="33"/>
        </w:rPr>
        <w:t xml:space="preserve"> </w:t>
      </w:r>
      <w:r w:rsidR="00A51A09" w:rsidRPr="00451CF7">
        <w:t>in</w:t>
      </w:r>
      <w:r w:rsidR="00A51A09" w:rsidRPr="00187257">
        <w:rPr>
          <w:rFonts w:ascii="Times New Roman"/>
          <w:spacing w:val="38"/>
        </w:rPr>
        <w:t xml:space="preserve"> </w:t>
      </w:r>
      <w:r w:rsidR="00A51A09" w:rsidRPr="00451CF7">
        <w:t>Technical</w:t>
      </w:r>
      <w:r w:rsidR="00A51A09" w:rsidRPr="00187257">
        <w:rPr>
          <w:rFonts w:ascii="Times New Roman"/>
          <w:spacing w:val="28"/>
        </w:rPr>
        <w:t xml:space="preserve"> </w:t>
      </w:r>
      <w:r w:rsidR="00A51A09" w:rsidRPr="00451CF7">
        <w:t>Annexes</w:t>
      </w:r>
      <w:r w:rsidR="00A51A09" w:rsidRPr="00187257">
        <w:rPr>
          <w:rFonts w:ascii="Times New Roman"/>
          <w:spacing w:val="33"/>
        </w:rPr>
        <w:t xml:space="preserve"> </w:t>
      </w:r>
      <w:r w:rsidR="00A51A09" w:rsidRPr="00451CF7">
        <w:t>III</w:t>
      </w:r>
      <w:r w:rsidR="00A51A09" w:rsidRPr="00187257">
        <w:rPr>
          <w:rFonts w:ascii="Times New Roman"/>
          <w:spacing w:val="31"/>
        </w:rPr>
        <w:t xml:space="preserve"> </w:t>
      </w:r>
      <w:r w:rsidR="00A51A09" w:rsidRPr="00451CF7">
        <w:t>and</w:t>
      </w:r>
      <w:r w:rsidR="00A51A09" w:rsidRPr="00187257">
        <w:rPr>
          <w:rFonts w:ascii="Times New Roman"/>
          <w:spacing w:val="32"/>
        </w:rPr>
        <w:t xml:space="preserve"> </w:t>
      </w:r>
      <w:r w:rsidR="00A51A09" w:rsidRPr="00451CF7">
        <w:t>IV</w:t>
      </w:r>
      <w:r w:rsidR="00A51A09" w:rsidRPr="00187257">
        <w:rPr>
          <w:rFonts w:ascii="Times New Roman"/>
          <w:spacing w:val="33"/>
        </w:rPr>
        <w:t xml:space="preserve"> </w:t>
      </w:r>
      <w:r w:rsidR="00A51A09" w:rsidRPr="00451CF7">
        <w:t>to</w:t>
      </w:r>
      <w:r w:rsidR="00A51A09" w:rsidRPr="00187257">
        <w:rPr>
          <w:rFonts w:ascii="Times New Roman"/>
          <w:spacing w:val="33"/>
        </w:rPr>
        <w:t xml:space="preserve"> </w:t>
      </w:r>
      <w:r w:rsidR="00A51A09" w:rsidRPr="00451CF7">
        <w:t>these</w:t>
      </w:r>
      <w:r w:rsidR="00A51A09" w:rsidRPr="00187257">
        <w:rPr>
          <w:rFonts w:ascii="Times New Roman"/>
          <w:spacing w:val="33"/>
        </w:rPr>
        <w:t xml:space="preserve"> </w:t>
      </w:r>
      <w:proofErr w:type="spellStart"/>
      <w:r w:rsidR="00A51A09" w:rsidRPr="00451CF7">
        <w:t>Guidelines.</w:t>
      </w:r>
    </w:p>
    <w:p w14:paraId="3668C531" w14:textId="1D3096E7" w:rsidR="00C21CD5" w:rsidRDefault="00A51A09">
      <w:pPr>
        <w:pStyle w:val="ListParagraph"/>
        <w:numPr>
          <w:ilvl w:val="1"/>
          <w:numId w:val="41"/>
        </w:numPr>
        <w:tabs>
          <w:tab w:val="left" w:pos="1148"/>
          <w:tab w:val="left" w:pos="1152"/>
        </w:tabs>
        <w:spacing w:before="116" w:line="276" w:lineRule="auto"/>
        <w:ind w:right="124"/>
        <w:rPr>
          <w:ins w:id="50" w:author="Johannes Backer" w:date="2025-04-02T17:26:00Z"/>
        </w:rPr>
        <w:pPrChange w:id="51" w:author="Johannes Backer" w:date="2025-05-15T08:14:00Z">
          <w:pPr>
            <w:pStyle w:val="ListParagraph"/>
            <w:numPr>
              <w:ilvl w:val="1"/>
              <w:numId w:val="24"/>
            </w:numPr>
            <w:tabs>
              <w:tab w:val="left" w:pos="1148"/>
              <w:tab w:val="left" w:pos="1152"/>
            </w:tabs>
            <w:spacing w:line="276" w:lineRule="auto"/>
            <w:ind w:left="1152" w:right="124" w:firstLine="0"/>
          </w:pPr>
        </w:pPrChange>
      </w:pPr>
      <w:r w:rsidRPr="00451CF7">
        <w:t>Unless</w:t>
      </w:r>
      <w:proofErr w:type="spellEnd"/>
      <w:r w:rsidRPr="00965FC0">
        <w:rPr>
          <w:rFonts w:ascii="Times New Roman"/>
        </w:rPr>
        <w:t xml:space="preserve"> </w:t>
      </w:r>
      <w:r w:rsidRPr="00451CF7">
        <w:t>otherwise</w:t>
      </w:r>
      <w:r w:rsidRPr="00965FC0">
        <w:rPr>
          <w:rFonts w:ascii="Times New Roman"/>
        </w:rPr>
        <w:t xml:space="preserve"> </w:t>
      </w:r>
      <w:r w:rsidRPr="00451CF7">
        <w:t>indicated,</w:t>
      </w:r>
      <w:r w:rsidRPr="00965FC0">
        <w:rPr>
          <w:rFonts w:ascii="Times New Roman"/>
        </w:rPr>
        <w:t xml:space="preserve"> </w:t>
      </w:r>
      <w:r w:rsidRPr="00451CF7">
        <w:t>all</w:t>
      </w:r>
      <w:r w:rsidRPr="00965FC0">
        <w:rPr>
          <w:rFonts w:ascii="Times New Roman"/>
        </w:rPr>
        <w:t xml:space="preserve"> </w:t>
      </w:r>
      <w:r w:rsidRPr="00451CF7">
        <w:t>code</w:t>
      </w:r>
      <w:r w:rsidRPr="00965FC0">
        <w:rPr>
          <w:rFonts w:ascii="Times New Roman"/>
        </w:rPr>
        <w:t xml:space="preserve"> </w:t>
      </w:r>
      <w:r w:rsidRPr="00451CF7">
        <w:t>references</w:t>
      </w:r>
      <w:r w:rsidRPr="00965FC0">
        <w:rPr>
          <w:rFonts w:ascii="Times New Roman"/>
        </w:rPr>
        <w:t xml:space="preserve"> </w:t>
      </w:r>
      <w:r w:rsidRPr="00451CF7">
        <w:t>of</w:t>
      </w:r>
      <w:r w:rsidRPr="00965FC0">
        <w:rPr>
          <w:rFonts w:ascii="Times New Roman"/>
        </w:rPr>
        <w:t xml:space="preserve"> </w:t>
      </w:r>
      <w:r w:rsidRPr="00451CF7">
        <w:t>templates</w:t>
      </w:r>
      <w:ins w:id="52" w:author="Johannes Backer" w:date="2025-04-02T17:10:00Z">
        <w:r w:rsidR="000D5F66">
          <w:t xml:space="preserve">, </w:t>
        </w:r>
      </w:ins>
      <w:ins w:id="53" w:author="Johannes Backer" w:date="2025-04-02T17:22:00Z">
        <w:r w:rsidR="009A613E">
          <w:t>and</w:t>
        </w:r>
      </w:ins>
      <w:del w:id="54" w:author="Johannes Backer" w:date="2025-04-02T17:10:00Z">
        <w:r w:rsidRPr="00965FC0" w:rsidDel="000D5F66">
          <w:rPr>
            <w:rFonts w:ascii="Times New Roman"/>
          </w:rPr>
          <w:delText xml:space="preserve"> </w:delText>
        </w:r>
        <w:r w:rsidRPr="00451CF7" w:rsidDel="000D5F66">
          <w:delText>and</w:delText>
        </w:r>
      </w:del>
      <w:r w:rsidRPr="00965FC0">
        <w:rPr>
          <w:rFonts w:ascii="Times New Roman"/>
        </w:rPr>
        <w:t xml:space="preserve"> </w:t>
      </w:r>
      <w:r w:rsidRPr="00451CF7">
        <w:t>instructions</w:t>
      </w:r>
      <w:r w:rsidRPr="00965FC0">
        <w:rPr>
          <w:rFonts w:ascii="Times New Roman"/>
        </w:rPr>
        <w:t xml:space="preserve"> </w:t>
      </w:r>
      <w:r w:rsidRPr="00451CF7">
        <w:t>refer</w:t>
      </w:r>
      <w:r w:rsidRPr="00965FC0">
        <w:rPr>
          <w:rFonts w:ascii="Times New Roman"/>
        </w:rPr>
        <w:t xml:space="preserve"> </w:t>
      </w:r>
      <w:r w:rsidRPr="00451CF7">
        <w:t>to</w:t>
      </w:r>
      <w:r w:rsidRPr="00965FC0">
        <w:rPr>
          <w:rFonts w:ascii="Times New Roman"/>
        </w:rPr>
        <w:t xml:space="preserve"> </w:t>
      </w:r>
      <w:r w:rsidRPr="00451CF7">
        <w:t>the</w:t>
      </w:r>
      <w:r w:rsidRPr="00965FC0">
        <w:rPr>
          <w:rFonts w:ascii="Times New Roman"/>
        </w:rPr>
        <w:t xml:space="preserve"> </w:t>
      </w:r>
      <w:ins w:id="55" w:author="Johannes Backer" w:date="2025-04-02T17:22:00Z">
        <w:r w:rsidR="009A613E">
          <w:t>te</w:t>
        </w:r>
      </w:ins>
      <w:del w:id="56" w:author="Johannes Backer" w:date="2025-04-02T17:11:00Z">
        <w:r w:rsidRPr="00451CF7" w:rsidDel="000D5F66">
          <w:delText>te</w:delText>
        </w:r>
      </w:del>
      <w:r w:rsidRPr="00451CF7">
        <w:t>mplates</w:t>
      </w:r>
      <w:r w:rsidRPr="00965FC0">
        <w:rPr>
          <w:rFonts w:ascii="Times New Roman"/>
        </w:rPr>
        <w:t xml:space="preserve"> </w:t>
      </w:r>
      <w:r w:rsidRPr="00451CF7">
        <w:t>or</w:t>
      </w:r>
      <w:r w:rsidRPr="00965FC0">
        <w:rPr>
          <w:rFonts w:ascii="Times New Roman"/>
        </w:rPr>
        <w:t xml:space="preserve"> </w:t>
      </w:r>
      <w:r w:rsidRPr="00451CF7">
        <w:t>instructions</w:t>
      </w:r>
      <w:r w:rsidRPr="00965FC0">
        <w:rPr>
          <w:rFonts w:ascii="Times New Roman"/>
        </w:rPr>
        <w:t xml:space="preserve"> </w:t>
      </w:r>
      <w:r w:rsidRPr="00451CF7">
        <w:t>with</w:t>
      </w:r>
      <w:r w:rsidRPr="00965FC0">
        <w:rPr>
          <w:rFonts w:ascii="Times New Roman"/>
        </w:rPr>
        <w:t xml:space="preserve"> </w:t>
      </w:r>
      <w:r w:rsidRPr="00451CF7">
        <w:t>identical</w:t>
      </w:r>
      <w:r w:rsidRPr="00965FC0">
        <w:rPr>
          <w:rFonts w:ascii="Times New Roman"/>
        </w:rPr>
        <w:t xml:space="preserve"> </w:t>
      </w:r>
      <w:r w:rsidRPr="00451CF7">
        <w:t>code</w:t>
      </w:r>
      <w:r w:rsidRPr="00965FC0">
        <w:rPr>
          <w:rFonts w:ascii="Times New Roman"/>
        </w:rPr>
        <w:t xml:space="preserve"> </w:t>
      </w:r>
      <w:r w:rsidRPr="00451CF7">
        <w:t>references,</w:t>
      </w:r>
      <w:r w:rsidRPr="00965FC0">
        <w:rPr>
          <w:rFonts w:ascii="Times New Roman"/>
        </w:rPr>
        <w:t xml:space="preserve"> </w:t>
      </w:r>
      <w:r w:rsidRPr="00451CF7">
        <w:t>as</w:t>
      </w:r>
      <w:r w:rsidRPr="00965FC0">
        <w:rPr>
          <w:rFonts w:ascii="Times New Roman"/>
        </w:rPr>
        <w:t xml:space="preserve"> </w:t>
      </w:r>
      <w:r w:rsidRPr="00451CF7">
        <w:t>laid</w:t>
      </w:r>
      <w:r w:rsidRPr="00965FC0">
        <w:rPr>
          <w:rFonts w:ascii="Times New Roman"/>
        </w:rPr>
        <w:t xml:space="preserve"> </w:t>
      </w:r>
      <w:r w:rsidRPr="00451CF7">
        <w:t>down</w:t>
      </w:r>
      <w:r w:rsidRPr="00965FC0">
        <w:rPr>
          <w:rFonts w:ascii="Times New Roman"/>
        </w:rPr>
        <w:t xml:space="preserve"> </w:t>
      </w:r>
      <w:r w:rsidRPr="00451CF7">
        <w:t>in</w:t>
      </w:r>
      <w:r w:rsidRPr="00965FC0">
        <w:rPr>
          <w:rFonts w:ascii="Times New Roman"/>
        </w:rPr>
        <w:t xml:space="preserve"> </w:t>
      </w:r>
      <w:r w:rsidRPr="00451CF7">
        <w:t>the</w:t>
      </w:r>
      <w:r w:rsidRPr="00965FC0">
        <w:rPr>
          <w:rFonts w:ascii="Times New Roman"/>
        </w:rPr>
        <w:t xml:space="preserve"> </w:t>
      </w:r>
      <w:r w:rsidRPr="00451CF7">
        <w:t>Implementing</w:t>
      </w:r>
      <w:r w:rsidRPr="00965FC0">
        <w:rPr>
          <w:rFonts w:ascii="Times New Roman"/>
        </w:rPr>
        <w:t xml:space="preserve"> </w:t>
      </w:r>
      <w:r w:rsidRPr="00451CF7">
        <w:t>Technical</w:t>
      </w:r>
      <w:r w:rsidRPr="00965FC0">
        <w:rPr>
          <w:rFonts w:ascii="Times New Roman"/>
        </w:rPr>
        <w:t xml:space="preserve"> </w:t>
      </w:r>
      <w:r w:rsidRPr="00451CF7">
        <w:t>Standard</w:t>
      </w:r>
      <w:r w:rsidRPr="00965FC0">
        <w:rPr>
          <w:rFonts w:ascii="Times New Roman"/>
        </w:rPr>
        <w:t xml:space="preserve"> </w:t>
      </w:r>
      <w:r w:rsidRPr="00451CF7">
        <w:t>on</w:t>
      </w:r>
      <w:r w:rsidRPr="00965FC0">
        <w:rPr>
          <w:rFonts w:ascii="Times New Roman"/>
        </w:rPr>
        <w:t xml:space="preserve"> </w:t>
      </w:r>
      <w:r w:rsidRPr="00451CF7">
        <w:t>the</w:t>
      </w:r>
      <w:r w:rsidRPr="00965FC0">
        <w:rPr>
          <w:rFonts w:ascii="Times New Roman"/>
        </w:rPr>
        <w:t xml:space="preserve"> </w:t>
      </w:r>
      <w:r w:rsidRPr="00451CF7">
        <w:t>Templates</w:t>
      </w:r>
      <w:r w:rsidRPr="00965FC0">
        <w:rPr>
          <w:rFonts w:ascii="Times New Roman"/>
        </w:rPr>
        <w:t xml:space="preserve"> </w:t>
      </w:r>
      <w:r w:rsidRPr="00451CF7">
        <w:t>for</w:t>
      </w:r>
      <w:r w:rsidRPr="00965FC0">
        <w:rPr>
          <w:rFonts w:ascii="Times New Roman"/>
        </w:rPr>
        <w:t xml:space="preserve"> </w:t>
      </w:r>
      <w:r w:rsidRPr="00451CF7">
        <w:t>the</w:t>
      </w:r>
      <w:r w:rsidRPr="00965FC0">
        <w:rPr>
          <w:rFonts w:ascii="Times New Roman"/>
        </w:rPr>
        <w:t xml:space="preserve"> </w:t>
      </w:r>
      <w:r w:rsidRPr="00451CF7">
        <w:t>Submission</w:t>
      </w:r>
      <w:r w:rsidRPr="00965FC0">
        <w:rPr>
          <w:rFonts w:ascii="Times New Roman"/>
        </w:rPr>
        <w:t xml:space="preserve"> </w:t>
      </w:r>
      <w:r w:rsidRPr="00451CF7">
        <w:t>of</w:t>
      </w:r>
      <w:r w:rsidRPr="00965FC0">
        <w:rPr>
          <w:rFonts w:ascii="Times New Roman"/>
        </w:rPr>
        <w:t xml:space="preserve"> </w:t>
      </w:r>
      <w:r w:rsidRPr="00451CF7">
        <w:t>Information.</w:t>
      </w:r>
      <w:ins w:id="57" w:author="Johannes Backer" w:date="2025-04-02T17:14:00Z">
        <w:r w:rsidR="00FA0550">
          <w:t xml:space="preserve"> </w:t>
        </w:r>
      </w:ins>
    </w:p>
    <w:p w14:paraId="35F5B724" w14:textId="77777777" w:rsidR="005608DD" w:rsidRPr="005608DD" w:rsidRDefault="005608DD" w:rsidP="005608DD">
      <w:pPr>
        <w:pStyle w:val="ListParagraph"/>
        <w:numPr>
          <w:ilvl w:val="1"/>
          <w:numId w:val="41"/>
        </w:numPr>
        <w:rPr>
          <w:ins w:id="58" w:author="Johannes Backer" w:date="2025-05-19T17:51:00Z"/>
          <w:lang w:val="en-GB"/>
        </w:rPr>
      </w:pPr>
      <w:ins w:id="59" w:author="Johannes Backer" w:date="2025-05-19T17:51:00Z">
        <w:r w:rsidRPr="005608DD">
          <w:rPr>
            <w:lang w:val="en-GB"/>
          </w:rPr>
          <w:t>The Guidelines on Reporting and Public Disclosure (EIOPA-BoS-15/109)3 issued by EIOPA are also applicable with respect to a branch as indicated in those Guidelines.</w:t>
        </w:r>
      </w:ins>
    </w:p>
    <w:p w14:paraId="540FC71E" w14:textId="77777777" w:rsidR="005608DD" w:rsidRPr="00655031" w:rsidRDefault="005608DD">
      <w:pPr>
        <w:pStyle w:val="ListParagraph"/>
        <w:numPr>
          <w:ilvl w:val="1"/>
          <w:numId w:val="41"/>
        </w:numPr>
        <w:tabs>
          <w:tab w:val="left" w:pos="1148"/>
          <w:tab w:val="left" w:pos="1152"/>
        </w:tabs>
        <w:spacing w:line="276" w:lineRule="auto"/>
        <w:ind w:right="126"/>
        <w:rPr>
          <w:ins w:id="60" w:author="Johannes Backer" w:date="2025-04-03T09:00:00Z"/>
          <w:lang w:val="en-GB"/>
        </w:rPr>
        <w:pPrChange w:id="61" w:author="Johannes Backer" w:date="2025-05-15T08:14:00Z">
          <w:pPr>
            <w:pStyle w:val="ListParagraph"/>
            <w:numPr>
              <w:ilvl w:val="1"/>
              <w:numId w:val="24"/>
            </w:numPr>
            <w:tabs>
              <w:tab w:val="left" w:pos="1148"/>
              <w:tab w:val="left" w:pos="1152"/>
            </w:tabs>
            <w:spacing w:line="276" w:lineRule="auto"/>
            <w:ind w:left="1152" w:right="126" w:hanging="663"/>
          </w:pPr>
        </w:pPrChange>
      </w:pPr>
    </w:p>
    <w:p w14:paraId="3371988E" w14:textId="24D82CF9" w:rsidR="00CE238D" w:rsidRPr="00451CF7" w:rsidDel="00FC6439" w:rsidRDefault="00CE238D">
      <w:pPr>
        <w:tabs>
          <w:tab w:val="left" w:pos="1148"/>
          <w:tab w:val="left" w:pos="1152"/>
        </w:tabs>
        <w:spacing w:line="276" w:lineRule="auto"/>
        <w:ind w:right="124"/>
        <w:rPr>
          <w:del w:id="62" w:author="Johannes Backer" w:date="2025-04-03T09:00:00Z"/>
        </w:rPr>
        <w:pPrChange w:id="63" w:author="Johannes Backer" w:date="2025-04-03T09:00:00Z">
          <w:pPr>
            <w:pStyle w:val="ListParagraph"/>
            <w:numPr>
              <w:ilvl w:val="1"/>
              <w:numId w:val="24"/>
            </w:numPr>
            <w:tabs>
              <w:tab w:val="left" w:pos="1148"/>
              <w:tab w:val="left" w:pos="1152"/>
            </w:tabs>
            <w:spacing w:line="276" w:lineRule="auto"/>
            <w:ind w:left="1152" w:right="124" w:hanging="663"/>
          </w:pPr>
        </w:pPrChange>
      </w:pPr>
    </w:p>
    <w:p w14:paraId="1697B012" w14:textId="77777777" w:rsidR="00BF6324" w:rsidRPr="00451CF7" w:rsidRDefault="00A51A09">
      <w:pPr>
        <w:pStyle w:val="ListParagraph"/>
        <w:numPr>
          <w:ilvl w:val="1"/>
          <w:numId w:val="41"/>
        </w:numPr>
        <w:tabs>
          <w:tab w:val="left" w:pos="1122"/>
          <w:tab w:val="left" w:pos="1126"/>
        </w:tabs>
        <w:spacing w:before="121" w:line="276" w:lineRule="auto"/>
        <w:ind w:left="1126" w:right="124" w:hanging="665"/>
        <w:pPrChange w:id="64" w:author="Johannes Backer" w:date="2025-05-15T08:14:00Z">
          <w:pPr>
            <w:pStyle w:val="ListParagraph"/>
            <w:numPr>
              <w:ilvl w:val="1"/>
              <w:numId w:val="24"/>
            </w:numPr>
            <w:tabs>
              <w:tab w:val="left" w:pos="1122"/>
              <w:tab w:val="left" w:pos="1126"/>
            </w:tabs>
            <w:spacing w:before="121" w:line="276" w:lineRule="auto"/>
            <w:ind w:left="1126" w:right="124" w:hanging="665"/>
          </w:pPr>
        </w:pPrChange>
      </w:pPr>
      <w:r w:rsidRPr="00451CF7">
        <w:t>These</w:t>
      </w:r>
      <w:r w:rsidRPr="00451CF7">
        <w:rPr>
          <w:rFonts w:ascii="Times New Roman"/>
        </w:rPr>
        <w:t xml:space="preserve"> </w:t>
      </w:r>
      <w:r w:rsidRPr="00451CF7">
        <w:t>Guidelines</w:t>
      </w:r>
      <w:r w:rsidRPr="00451CF7">
        <w:rPr>
          <w:rFonts w:ascii="Times New Roman"/>
        </w:rPr>
        <w:t xml:space="preserve"> </w:t>
      </w:r>
      <w:r w:rsidRPr="00451CF7">
        <w:t>are</w:t>
      </w:r>
      <w:r w:rsidRPr="00451CF7">
        <w:rPr>
          <w:rFonts w:ascii="Times New Roman"/>
        </w:rPr>
        <w:t xml:space="preserve"> </w:t>
      </w:r>
      <w:r w:rsidRPr="00451CF7">
        <w:t>addressed</w:t>
      </w:r>
      <w:r w:rsidRPr="00451CF7">
        <w:rPr>
          <w:rFonts w:ascii="Times New Roman"/>
        </w:rPr>
        <w:t xml:space="preserve"> </w:t>
      </w:r>
      <w:r w:rsidRPr="00451CF7">
        <w:t>to</w:t>
      </w:r>
      <w:r w:rsidRPr="00451CF7">
        <w:rPr>
          <w:rFonts w:ascii="Times New Roman"/>
        </w:rPr>
        <w:t xml:space="preserve"> </w:t>
      </w:r>
      <w:r w:rsidRPr="00451CF7">
        <w:t>the</w:t>
      </w:r>
      <w:r w:rsidRPr="00451CF7">
        <w:rPr>
          <w:rFonts w:ascii="Times New Roman"/>
        </w:rPr>
        <w:t xml:space="preserve"> </w:t>
      </w:r>
      <w:r w:rsidRPr="00451CF7">
        <w:t>supervisory</w:t>
      </w:r>
      <w:r w:rsidRPr="00451CF7">
        <w:rPr>
          <w:rFonts w:ascii="Times New Roman"/>
        </w:rPr>
        <w:t xml:space="preserve"> </w:t>
      </w:r>
      <w:r w:rsidRPr="00451CF7">
        <w:t>authorities</w:t>
      </w:r>
      <w:r w:rsidRPr="00451CF7">
        <w:rPr>
          <w:rFonts w:ascii="Times New Roman"/>
        </w:rPr>
        <w:t xml:space="preserve"> </w:t>
      </w:r>
      <w:r w:rsidRPr="00451CF7">
        <w:t>under</w:t>
      </w:r>
      <w:r w:rsidRPr="00451CF7">
        <w:rPr>
          <w:rFonts w:ascii="Times New Roman"/>
        </w:rPr>
        <w:t xml:space="preserve"> </w:t>
      </w:r>
      <w:r w:rsidRPr="00451CF7">
        <w:t>Directive</w:t>
      </w:r>
      <w:r w:rsidRPr="00451CF7">
        <w:rPr>
          <w:rFonts w:ascii="Times New Roman"/>
        </w:rPr>
        <w:t xml:space="preserve"> </w:t>
      </w:r>
      <w:r w:rsidRPr="00451CF7">
        <w:rPr>
          <w:spacing w:val="-2"/>
        </w:rPr>
        <w:t>2009/138/EC.</w:t>
      </w:r>
    </w:p>
    <w:p w14:paraId="544A696C" w14:textId="6A9B93C4" w:rsidR="00BF6324" w:rsidRPr="00A63A84" w:rsidRDefault="00A51A09">
      <w:pPr>
        <w:pStyle w:val="ListParagraph"/>
        <w:numPr>
          <w:ilvl w:val="1"/>
          <w:numId w:val="41"/>
        </w:numPr>
        <w:tabs>
          <w:tab w:val="left" w:pos="1149"/>
        </w:tabs>
        <w:spacing w:before="120"/>
        <w:ind w:left="1149" w:right="0" w:hanging="659"/>
        <w:rPr>
          <w:ins w:id="65" w:author="Johannes Backer" w:date="2025-04-03T09:03:00Z"/>
          <w:rPrChange w:id="66" w:author="Johannes Backer" w:date="2025-04-03T09:03:00Z">
            <w:rPr>
              <w:ins w:id="67" w:author="Johannes Backer" w:date="2025-04-03T09:03:00Z"/>
              <w:spacing w:val="-4"/>
            </w:rPr>
          </w:rPrChange>
        </w:rPr>
        <w:pPrChange w:id="68" w:author="Johannes Backer" w:date="2025-05-15T08:14:00Z">
          <w:pPr>
            <w:pStyle w:val="ListParagraph"/>
            <w:numPr>
              <w:ilvl w:val="1"/>
              <w:numId w:val="24"/>
            </w:numPr>
            <w:tabs>
              <w:tab w:val="left" w:pos="1149"/>
            </w:tabs>
            <w:spacing w:before="120"/>
            <w:ind w:left="1149" w:right="0" w:hanging="659"/>
          </w:pPr>
        </w:pPrChange>
      </w:pPr>
      <w:del w:id="69" w:author="Johannes Backer" w:date="2025-03-27T17:01:00Z">
        <w:r w:rsidRPr="00451CF7" w:rsidDel="00FA229A">
          <w:delText>These</w:delText>
        </w:r>
        <w:r w:rsidRPr="00451CF7" w:rsidDel="00FA229A">
          <w:rPr>
            <w:rFonts w:ascii="Times New Roman"/>
            <w:spacing w:val="18"/>
          </w:rPr>
          <w:delText xml:space="preserve"> </w:delText>
        </w:r>
        <w:r w:rsidRPr="00451CF7" w:rsidDel="00FA229A">
          <w:delText>Guidelines</w:delText>
        </w:r>
        <w:r w:rsidRPr="00451CF7" w:rsidDel="00FA229A">
          <w:rPr>
            <w:rFonts w:ascii="Times New Roman"/>
            <w:spacing w:val="18"/>
          </w:rPr>
          <w:delText xml:space="preserve"> </w:delText>
        </w:r>
        <w:r w:rsidRPr="00451CF7" w:rsidDel="00FA229A">
          <w:delText>apply</w:delText>
        </w:r>
        <w:r w:rsidRPr="00451CF7" w:rsidDel="00FA229A">
          <w:rPr>
            <w:rFonts w:ascii="Times New Roman"/>
            <w:spacing w:val="17"/>
          </w:rPr>
          <w:delText xml:space="preserve"> </w:delText>
        </w:r>
        <w:r w:rsidRPr="00451CF7" w:rsidDel="00FA229A">
          <w:delText>from</w:delText>
        </w:r>
        <w:r w:rsidRPr="00451CF7" w:rsidDel="00FA229A">
          <w:rPr>
            <w:rFonts w:ascii="Times New Roman"/>
            <w:spacing w:val="16"/>
          </w:rPr>
          <w:delText xml:space="preserve"> </w:delText>
        </w:r>
        <w:r w:rsidRPr="00451CF7" w:rsidDel="00FA229A">
          <w:delText>1</w:delText>
        </w:r>
        <w:r w:rsidRPr="00451CF7" w:rsidDel="00FA229A">
          <w:rPr>
            <w:rFonts w:ascii="Times New Roman"/>
            <w:spacing w:val="17"/>
          </w:rPr>
          <w:delText xml:space="preserve"> </w:delText>
        </w:r>
        <w:r w:rsidRPr="00451CF7" w:rsidDel="00FA229A">
          <w:delText>January</w:delText>
        </w:r>
        <w:r w:rsidRPr="00451CF7" w:rsidDel="00FA229A">
          <w:rPr>
            <w:rFonts w:ascii="Times New Roman"/>
            <w:spacing w:val="17"/>
          </w:rPr>
          <w:delText xml:space="preserve"> </w:delText>
        </w:r>
        <w:r w:rsidRPr="00451CF7" w:rsidDel="00FA229A">
          <w:rPr>
            <w:spacing w:val="-4"/>
          </w:rPr>
          <w:delText>2016</w:delText>
        </w:r>
      </w:del>
      <w:r w:rsidRPr="00451CF7">
        <w:rPr>
          <w:spacing w:val="-4"/>
        </w:rPr>
        <w:t>.</w:t>
      </w:r>
    </w:p>
    <w:p w14:paraId="215D55A4" w14:textId="6F75941D" w:rsidR="00A63A84" w:rsidRPr="00451CF7" w:rsidDel="005608DD" w:rsidRDefault="00A63A84">
      <w:pPr>
        <w:pStyle w:val="ListParagraph"/>
        <w:numPr>
          <w:ilvl w:val="1"/>
          <w:numId w:val="41"/>
        </w:numPr>
        <w:tabs>
          <w:tab w:val="left" w:pos="1149"/>
        </w:tabs>
        <w:spacing w:before="120"/>
        <w:ind w:left="1149" w:right="0" w:hanging="659"/>
        <w:rPr>
          <w:del w:id="70" w:author="Johannes Backer" w:date="2025-05-19T17:50:00Z"/>
        </w:rPr>
        <w:pPrChange w:id="71" w:author="Johannes Backer" w:date="2025-05-15T08:14:00Z">
          <w:pPr>
            <w:pStyle w:val="ListParagraph"/>
            <w:numPr>
              <w:ilvl w:val="1"/>
              <w:numId w:val="24"/>
            </w:numPr>
            <w:tabs>
              <w:tab w:val="left" w:pos="1149"/>
            </w:tabs>
            <w:spacing w:before="120"/>
            <w:ind w:left="1149" w:right="0" w:hanging="659"/>
          </w:pPr>
        </w:pPrChange>
      </w:pPr>
    </w:p>
    <w:p w14:paraId="45BB27A1" w14:textId="084567A7" w:rsidR="00BF6324" w:rsidRPr="00451CF7" w:rsidDel="005608DD" w:rsidRDefault="00A51A09">
      <w:pPr>
        <w:pStyle w:val="ListParagraph"/>
        <w:numPr>
          <w:ilvl w:val="1"/>
          <w:numId w:val="41"/>
        </w:numPr>
        <w:tabs>
          <w:tab w:val="left" w:pos="1148"/>
          <w:tab w:val="left" w:pos="1152"/>
        </w:tabs>
        <w:spacing w:before="160" w:line="276" w:lineRule="auto"/>
        <w:ind w:right="127"/>
        <w:rPr>
          <w:del w:id="72" w:author="Johannes Backer" w:date="2025-05-19T17:51:00Z"/>
        </w:rPr>
        <w:pPrChange w:id="73" w:author="Johannes Backer" w:date="2025-05-15T08:14:00Z">
          <w:pPr>
            <w:pStyle w:val="ListParagraph"/>
            <w:numPr>
              <w:ilvl w:val="1"/>
              <w:numId w:val="24"/>
            </w:numPr>
            <w:tabs>
              <w:tab w:val="left" w:pos="1148"/>
              <w:tab w:val="left" w:pos="1152"/>
            </w:tabs>
            <w:spacing w:before="160" w:line="276" w:lineRule="auto"/>
            <w:ind w:left="1152" w:right="127" w:hanging="663"/>
          </w:pPr>
        </w:pPrChange>
      </w:pPr>
      <w:del w:id="74" w:author="Johannes Backer" w:date="2025-05-19T17:51:00Z">
        <w:r w:rsidRPr="00451CF7" w:rsidDel="005608DD">
          <w:delText>The</w:delText>
        </w:r>
        <w:r w:rsidRPr="00451CF7" w:rsidDel="005608DD">
          <w:rPr>
            <w:rFonts w:ascii="Times New Roman"/>
          </w:rPr>
          <w:delText xml:space="preserve"> </w:delText>
        </w:r>
        <w:r w:rsidRPr="00451CF7" w:rsidDel="005608DD">
          <w:delText>Guidelines</w:delText>
        </w:r>
        <w:r w:rsidRPr="00451CF7" w:rsidDel="005608DD">
          <w:rPr>
            <w:rFonts w:ascii="Times New Roman"/>
          </w:rPr>
          <w:delText xml:space="preserve"> </w:delText>
        </w:r>
        <w:r w:rsidRPr="00451CF7" w:rsidDel="005608DD">
          <w:delText>on</w:delText>
        </w:r>
        <w:r w:rsidRPr="00451CF7" w:rsidDel="005608DD">
          <w:rPr>
            <w:rFonts w:ascii="Times New Roman"/>
          </w:rPr>
          <w:delText xml:space="preserve"> </w:delText>
        </w:r>
        <w:r w:rsidRPr="00451CF7" w:rsidDel="005608DD">
          <w:delText>Reporting</w:delText>
        </w:r>
        <w:r w:rsidRPr="00451CF7" w:rsidDel="005608DD">
          <w:rPr>
            <w:rFonts w:ascii="Times New Roman"/>
          </w:rPr>
          <w:delText xml:space="preserve"> </w:delText>
        </w:r>
        <w:r w:rsidRPr="00451CF7" w:rsidDel="005608DD">
          <w:delText>and</w:delText>
        </w:r>
        <w:r w:rsidRPr="00451CF7" w:rsidDel="005608DD">
          <w:rPr>
            <w:rFonts w:ascii="Times New Roman"/>
          </w:rPr>
          <w:delText xml:space="preserve"> </w:delText>
        </w:r>
        <w:r w:rsidRPr="00451CF7" w:rsidDel="005608DD">
          <w:delText>Public</w:delText>
        </w:r>
        <w:r w:rsidRPr="00451CF7" w:rsidDel="005608DD">
          <w:rPr>
            <w:rFonts w:ascii="Times New Roman"/>
          </w:rPr>
          <w:delText xml:space="preserve"> </w:delText>
        </w:r>
        <w:r w:rsidRPr="00451CF7" w:rsidDel="005608DD">
          <w:delText>Disclosure</w:delText>
        </w:r>
        <w:r w:rsidRPr="00451CF7" w:rsidDel="005608DD">
          <w:rPr>
            <w:rFonts w:ascii="Times New Roman"/>
          </w:rPr>
          <w:delText xml:space="preserve"> </w:delText>
        </w:r>
        <w:r w:rsidRPr="00451CF7" w:rsidDel="005608DD">
          <w:delText>(EIOPA-BoS-15/109)</w:delText>
        </w:r>
        <w:r w:rsidRPr="00451CF7" w:rsidDel="005608DD">
          <w:rPr>
            <w:vertAlign w:val="superscript"/>
          </w:rPr>
          <w:delText>3</w:delText>
        </w:r>
        <w:r w:rsidRPr="00451CF7" w:rsidDel="005608DD">
          <w:rPr>
            <w:rFonts w:ascii="Times New Roman"/>
            <w:spacing w:val="40"/>
          </w:rPr>
          <w:delText xml:space="preserve"> </w:delText>
        </w:r>
        <w:r w:rsidRPr="00451CF7" w:rsidDel="005608DD">
          <w:delText>issued</w:delText>
        </w:r>
        <w:r w:rsidRPr="00451CF7" w:rsidDel="005608DD">
          <w:rPr>
            <w:rFonts w:ascii="Times New Roman"/>
          </w:rPr>
          <w:delText xml:space="preserve"> </w:delText>
        </w:r>
        <w:r w:rsidRPr="00451CF7" w:rsidDel="005608DD">
          <w:delText>by</w:delText>
        </w:r>
        <w:r w:rsidRPr="00451CF7" w:rsidDel="005608DD">
          <w:rPr>
            <w:rFonts w:ascii="Times New Roman"/>
          </w:rPr>
          <w:delText xml:space="preserve"> </w:delText>
        </w:r>
        <w:r w:rsidRPr="00451CF7" w:rsidDel="005608DD">
          <w:delText>EIOPA</w:delText>
        </w:r>
        <w:r w:rsidRPr="00451CF7" w:rsidDel="005608DD">
          <w:rPr>
            <w:rFonts w:ascii="Times New Roman"/>
          </w:rPr>
          <w:delText xml:space="preserve"> </w:delText>
        </w:r>
        <w:r w:rsidRPr="00451CF7" w:rsidDel="005608DD">
          <w:delText>are</w:delText>
        </w:r>
        <w:r w:rsidRPr="00451CF7" w:rsidDel="005608DD">
          <w:rPr>
            <w:rFonts w:ascii="Times New Roman"/>
          </w:rPr>
          <w:delText xml:space="preserve"> </w:delText>
        </w:r>
        <w:r w:rsidRPr="00451CF7" w:rsidDel="005608DD">
          <w:delText>also</w:delText>
        </w:r>
        <w:r w:rsidRPr="00451CF7" w:rsidDel="005608DD">
          <w:rPr>
            <w:rFonts w:ascii="Times New Roman"/>
          </w:rPr>
          <w:delText xml:space="preserve"> </w:delText>
        </w:r>
        <w:r w:rsidRPr="00451CF7" w:rsidDel="005608DD">
          <w:delText>applicable</w:delText>
        </w:r>
        <w:r w:rsidRPr="00451CF7" w:rsidDel="005608DD">
          <w:rPr>
            <w:rFonts w:ascii="Times New Roman"/>
          </w:rPr>
          <w:delText xml:space="preserve"> </w:delText>
        </w:r>
        <w:r w:rsidRPr="00451CF7" w:rsidDel="005608DD">
          <w:delText>with</w:delText>
        </w:r>
        <w:r w:rsidRPr="00451CF7" w:rsidDel="005608DD">
          <w:rPr>
            <w:rFonts w:ascii="Times New Roman"/>
          </w:rPr>
          <w:delText xml:space="preserve"> </w:delText>
        </w:r>
        <w:r w:rsidRPr="00451CF7" w:rsidDel="005608DD">
          <w:delText>respect</w:delText>
        </w:r>
        <w:r w:rsidRPr="00451CF7" w:rsidDel="005608DD">
          <w:rPr>
            <w:rFonts w:ascii="Times New Roman"/>
          </w:rPr>
          <w:delText xml:space="preserve"> </w:delText>
        </w:r>
        <w:r w:rsidRPr="00451CF7" w:rsidDel="005608DD">
          <w:delText>to</w:delText>
        </w:r>
        <w:r w:rsidRPr="00451CF7" w:rsidDel="005608DD">
          <w:rPr>
            <w:rFonts w:ascii="Times New Roman"/>
          </w:rPr>
          <w:delText xml:space="preserve"> </w:delText>
        </w:r>
        <w:r w:rsidRPr="00451CF7" w:rsidDel="005608DD">
          <w:delText>a</w:delText>
        </w:r>
        <w:r w:rsidRPr="00451CF7" w:rsidDel="005608DD">
          <w:rPr>
            <w:rFonts w:ascii="Times New Roman"/>
          </w:rPr>
          <w:delText xml:space="preserve"> </w:delText>
        </w:r>
        <w:r w:rsidRPr="00451CF7" w:rsidDel="005608DD">
          <w:delText>branch</w:delText>
        </w:r>
        <w:r w:rsidRPr="00451CF7" w:rsidDel="005608DD">
          <w:rPr>
            <w:rFonts w:ascii="Times New Roman"/>
          </w:rPr>
          <w:delText xml:space="preserve"> </w:delText>
        </w:r>
        <w:r w:rsidRPr="00451CF7" w:rsidDel="005608DD">
          <w:delText>as</w:delText>
        </w:r>
        <w:r w:rsidRPr="00451CF7" w:rsidDel="005608DD">
          <w:rPr>
            <w:rFonts w:ascii="Times New Roman"/>
          </w:rPr>
          <w:delText xml:space="preserve"> </w:delText>
        </w:r>
        <w:r w:rsidRPr="00451CF7" w:rsidDel="005608DD">
          <w:delText>indicated</w:delText>
        </w:r>
        <w:r w:rsidRPr="00451CF7" w:rsidDel="005608DD">
          <w:rPr>
            <w:rFonts w:ascii="Times New Roman"/>
          </w:rPr>
          <w:delText xml:space="preserve"> </w:delText>
        </w:r>
        <w:r w:rsidRPr="00451CF7" w:rsidDel="005608DD">
          <w:delText>in</w:delText>
        </w:r>
        <w:r w:rsidRPr="00451CF7" w:rsidDel="005608DD">
          <w:rPr>
            <w:rFonts w:ascii="Times New Roman"/>
          </w:rPr>
          <w:delText xml:space="preserve"> </w:delText>
        </w:r>
        <w:r w:rsidRPr="00451CF7" w:rsidDel="005608DD">
          <w:delText>those</w:delText>
        </w:r>
        <w:r w:rsidRPr="00451CF7" w:rsidDel="005608DD">
          <w:rPr>
            <w:rFonts w:ascii="Times New Roman"/>
          </w:rPr>
          <w:delText xml:space="preserve"> </w:delText>
        </w:r>
        <w:r w:rsidRPr="00451CF7" w:rsidDel="005608DD">
          <w:delText>Guidelines.</w:delText>
        </w:r>
      </w:del>
    </w:p>
    <w:p w14:paraId="37EC2BB2" w14:textId="77777777" w:rsidR="00BF6324" w:rsidRPr="00451CF7" w:rsidRDefault="00A51A09">
      <w:pPr>
        <w:pStyle w:val="ListParagraph"/>
        <w:numPr>
          <w:ilvl w:val="1"/>
          <w:numId w:val="41"/>
        </w:numPr>
        <w:tabs>
          <w:tab w:val="left" w:pos="1149"/>
        </w:tabs>
        <w:ind w:left="1149" w:right="0" w:hanging="659"/>
        <w:pPrChange w:id="75" w:author="Johannes Backer" w:date="2025-05-15T08:14:00Z">
          <w:pPr>
            <w:pStyle w:val="ListParagraph"/>
            <w:numPr>
              <w:ilvl w:val="1"/>
              <w:numId w:val="24"/>
            </w:numPr>
            <w:tabs>
              <w:tab w:val="left" w:pos="1149"/>
            </w:tabs>
            <w:ind w:left="1149" w:right="0" w:hanging="659"/>
          </w:pPr>
        </w:pPrChange>
      </w:pPr>
      <w:proofErr w:type="gramStart"/>
      <w:r w:rsidRPr="00451CF7">
        <w:t>For</w:t>
      </w:r>
      <w:r w:rsidRPr="00451CF7">
        <w:rPr>
          <w:rFonts w:ascii="Times New Roman"/>
          <w:spacing w:val="16"/>
        </w:rPr>
        <w:t xml:space="preserve"> </w:t>
      </w:r>
      <w:r w:rsidRPr="00451CF7">
        <w:t>the</w:t>
      </w:r>
      <w:r w:rsidRPr="00451CF7">
        <w:rPr>
          <w:rFonts w:ascii="Times New Roman"/>
          <w:spacing w:val="18"/>
        </w:rPr>
        <w:t xml:space="preserve"> </w:t>
      </w:r>
      <w:r w:rsidRPr="00451CF7">
        <w:t>purpose</w:t>
      </w:r>
      <w:r w:rsidRPr="00451CF7">
        <w:rPr>
          <w:rFonts w:ascii="Times New Roman"/>
          <w:spacing w:val="18"/>
        </w:rPr>
        <w:t xml:space="preserve"> </w:t>
      </w:r>
      <w:r w:rsidRPr="00451CF7">
        <w:t>of</w:t>
      </w:r>
      <w:proofErr w:type="gramEnd"/>
      <w:r w:rsidRPr="00451CF7">
        <w:rPr>
          <w:rFonts w:ascii="Times New Roman"/>
          <w:spacing w:val="16"/>
        </w:rPr>
        <w:t xml:space="preserve"> </w:t>
      </w:r>
      <w:r w:rsidRPr="00451CF7">
        <w:t>these</w:t>
      </w:r>
      <w:r w:rsidRPr="00451CF7">
        <w:rPr>
          <w:rFonts w:ascii="Times New Roman"/>
          <w:spacing w:val="18"/>
        </w:rPr>
        <w:t xml:space="preserve"> </w:t>
      </w:r>
      <w:r w:rsidRPr="00451CF7">
        <w:t>Guidelines</w:t>
      </w:r>
      <w:r w:rsidRPr="00451CF7">
        <w:rPr>
          <w:rFonts w:ascii="Times New Roman"/>
          <w:spacing w:val="18"/>
        </w:rPr>
        <w:t xml:space="preserve"> </w:t>
      </w:r>
      <w:r w:rsidRPr="00451CF7">
        <w:t>the</w:t>
      </w:r>
      <w:r w:rsidRPr="00451CF7">
        <w:rPr>
          <w:rFonts w:ascii="Times New Roman"/>
          <w:spacing w:val="17"/>
        </w:rPr>
        <w:t xml:space="preserve"> </w:t>
      </w:r>
      <w:r w:rsidRPr="00451CF7">
        <w:t>following</w:t>
      </w:r>
      <w:r w:rsidRPr="00451CF7">
        <w:rPr>
          <w:rFonts w:ascii="Times New Roman"/>
          <w:spacing w:val="17"/>
        </w:rPr>
        <w:t xml:space="preserve"> </w:t>
      </w:r>
      <w:r w:rsidRPr="00451CF7">
        <w:t>definitions</w:t>
      </w:r>
      <w:r w:rsidRPr="00451CF7">
        <w:rPr>
          <w:rFonts w:ascii="Times New Roman"/>
          <w:spacing w:val="18"/>
        </w:rPr>
        <w:t xml:space="preserve"> </w:t>
      </w:r>
      <w:r w:rsidRPr="00451CF7">
        <w:rPr>
          <w:spacing w:val="-2"/>
        </w:rPr>
        <w:t>apply:</w:t>
      </w:r>
    </w:p>
    <w:p w14:paraId="7A552E31" w14:textId="77777777" w:rsidR="00BF6324" w:rsidRDefault="00A51A09">
      <w:pPr>
        <w:pStyle w:val="ListParagraph"/>
        <w:numPr>
          <w:ilvl w:val="0"/>
          <w:numId w:val="2"/>
        </w:numPr>
        <w:tabs>
          <w:tab w:val="left" w:pos="1491"/>
          <w:tab w:val="left" w:pos="1493"/>
        </w:tabs>
        <w:spacing w:before="160" w:line="278" w:lineRule="auto"/>
        <w:ind w:right="126"/>
      </w:pPr>
      <w:r w:rsidRPr="00451CF7">
        <w:t>“</w:t>
      </w:r>
      <w:proofErr w:type="gramStart"/>
      <w:r w:rsidRPr="00451CF7">
        <w:t>branch</w:t>
      </w:r>
      <w:proofErr w:type="gramEnd"/>
      <w:r w:rsidRPr="00451CF7">
        <w:rPr>
          <w:rFonts w:ascii="Times New Roman" w:hAnsi="Times New Roman"/>
          <w:spacing w:val="40"/>
        </w:rPr>
        <w:t xml:space="preserve"> </w:t>
      </w:r>
      <w:r w:rsidRPr="00451CF7">
        <w:t>operations”</w:t>
      </w:r>
      <w:r w:rsidRPr="00451CF7">
        <w:rPr>
          <w:rFonts w:ascii="Times New Roman" w:hAnsi="Times New Roman"/>
          <w:spacing w:val="80"/>
        </w:rPr>
        <w:t xml:space="preserve"> </w:t>
      </w:r>
      <w:r w:rsidRPr="00451CF7">
        <w:t>means</w:t>
      </w:r>
      <w:r w:rsidRPr="00451CF7">
        <w:rPr>
          <w:rFonts w:ascii="Times New Roman" w:hAnsi="Times New Roman"/>
          <w:spacing w:val="40"/>
        </w:rPr>
        <w:t xml:space="preserve"> </w:t>
      </w:r>
      <w:r w:rsidRPr="00451CF7">
        <w:t>operations</w:t>
      </w:r>
      <w:r w:rsidRPr="00451CF7">
        <w:rPr>
          <w:rFonts w:ascii="Times New Roman" w:hAnsi="Times New Roman"/>
          <w:spacing w:val="40"/>
        </w:rPr>
        <w:t xml:space="preserve"> </w:t>
      </w:r>
      <w:r w:rsidRPr="00451CF7">
        <w:t>effected</w:t>
      </w:r>
      <w:r w:rsidRPr="00451CF7">
        <w:rPr>
          <w:rFonts w:ascii="Times New Roman" w:hAnsi="Times New Roman"/>
          <w:spacing w:val="40"/>
        </w:rPr>
        <w:t xml:space="preserve"> </w:t>
      </w:r>
      <w:r w:rsidRPr="00451CF7">
        <w:t>by</w:t>
      </w:r>
      <w:r w:rsidRPr="00451CF7">
        <w:rPr>
          <w:rFonts w:ascii="Times New Roman" w:hAnsi="Times New Roman"/>
          <w:spacing w:val="40"/>
        </w:rPr>
        <w:t xml:space="preserve"> </w:t>
      </w:r>
      <w:r w:rsidRPr="00451CF7">
        <w:t>a</w:t>
      </w:r>
      <w:r w:rsidRPr="00451CF7">
        <w:rPr>
          <w:rFonts w:ascii="Times New Roman" w:hAnsi="Times New Roman"/>
          <w:spacing w:val="40"/>
        </w:rPr>
        <w:t xml:space="preserve"> </w:t>
      </w:r>
      <w:r w:rsidRPr="00451CF7">
        <w:t>branch</w:t>
      </w:r>
      <w:r w:rsidRPr="00451CF7">
        <w:rPr>
          <w:rFonts w:ascii="Times New Roman" w:hAnsi="Times New Roman"/>
          <w:spacing w:val="40"/>
        </w:rPr>
        <w:t xml:space="preserve"> </w:t>
      </w:r>
      <w:r w:rsidRPr="00451CF7">
        <w:t>pursuant</w:t>
      </w:r>
      <w:r w:rsidRPr="00451CF7">
        <w:rPr>
          <w:rFonts w:ascii="Times New Roman" w:hAnsi="Times New Roman"/>
          <w:spacing w:val="40"/>
        </w:rPr>
        <w:t xml:space="preserve"> </w:t>
      </w:r>
      <w:r w:rsidRPr="00451CF7">
        <w:t>to</w:t>
      </w:r>
      <w:r w:rsidRPr="00451CF7">
        <w:rPr>
          <w:rFonts w:ascii="Times New Roman" w:hAnsi="Times New Roman"/>
        </w:rPr>
        <w:t xml:space="preserve"> </w:t>
      </w:r>
      <w:r w:rsidRPr="00451CF7">
        <w:t>its</w:t>
      </w:r>
      <w:r w:rsidRPr="00451CF7">
        <w:rPr>
          <w:rFonts w:ascii="Times New Roman" w:hAnsi="Times New Roman"/>
        </w:rPr>
        <w:t xml:space="preserve"> </w:t>
      </w:r>
      <w:proofErr w:type="spellStart"/>
      <w:r w:rsidRPr="00451CF7">
        <w:t>authorisation</w:t>
      </w:r>
      <w:proofErr w:type="spellEnd"/>
      <w:r w:rsidRPr="00451CF7">
        <w:rPr>
          <w:rFonts w:ascii="Times New Roman" w:hAnsi="Times New Roman"/>
        </w:rPr>
        <w:t xml:space="preserve"> </w:t>
      </w:r>
      <w:r w:rsidRPr="00451CF7">
        <w:t>under</w:t>
      </w:r>
      <w:r w:rsidRPr="00451CF7">
        <w:rPr>
          <w:rFonts w:ascii="Times New Roman" w:hAnsi="Times New Roman"/>
        </w:rPr>
        <w:t xml:space="preserve"> </w:t>
      </w:r>
      <w:r w:rsidRPr="00451CF7">
        <w:t>Directive</w:t>
      </w:r>
      <w:r>
        <w:rPr>
          <w:rFonts w:ascii="Times New Roman" w:hAnsi="Times New Roman"/>
        </w:rPr>
        <w:t xml:space="preserve"> </w:t>
      </w:r>
      <w:r>
        <w:t>2009/138/EC.</w:t>
      </w:r>
    </w:p>
    <w:p w14:paraId="30DA0889" w14:textId="77777777" w:rsidR="00BF6324" w:rsidRDefault="00A51A09">
      <w:pPr>
        <w:pStyle w:val="ListParagraph"/>
        <w:numPr>
          <w:ilvl w:val="0"/>
          <w:numId w:val="2"/>
        </w:numPr>
        <w:tabs>
          <w:tab w:val="left" w:pos="1491"/>
          <w:tab w:val="left" w:pos="1493"/>
        </w:tabs>
        <w:spacing w:before="116" w:line="276" w:lineRule="auto"/>
        <w:ind w:right="124"/>
      </w:pPr>
      <w:r>
        <w:t>“</w:t>
      </w:r>
      <w:proofErr w:type="gramStart"/>
      <w:r>
        <w:t>branch</w:t>
      </w:r>
      <w:proofErr w:type="gramEnd"/>
      <w:r>
        <w:rPr>
          <w:rFonts w:ascii="Times New Roman" w:hAnsi="Times New Roman"/>
        </w:rPr>
        <w:t xml:space="preserve"> </w:t>
      </w:r>
      <w:r>
        <w:t>assets”</w:t>
      </w:r>
      <w:r>
        <w:rPr>
          <w:rFonts w:ascii="Times New Roman" w:hAnsi="Times New Roman"/>
        </w:rPr>
        <w:t xml:space="preserve"> </w:t>
      </w:r>
      <w:r>
        <w:t>means</w:t>
      </w:r>
      <w:r>
        <w:rPr>
          <w:rFonts w:ascii="Times New Roman" w:hAnsi="Times New Roman"/>
        </w:rPr>
        <w:t xml:space="preserve"> </w:t>
      </w:r>
      <w:r>
        <w:t>assets</w:t>
      </w:r>
      <w:r>
        <w:rPr>
          <w:rFonts w:ascii="Times New Roman" w:hAnsi="Times New Roman"/>
        </w:rPr>
        <w:t xml:space="preserve"> </w:t>
      </w:r>
      <w:r>
        <w:t>of</w:t>
      </w:r>
      <w:r>
        <w:rPr>
          <w:rFonts w:ascii="Times New Roman" w:hAnsi="Times New Roman"/>
        </w:rPr>
        <w:t xml:space="preserve"> </w:t>
      </w:r>
      <w:r>
        <w:t>the</w:t>
      </w:r>
      <w:r>
        <w:rPr>
          <w:rFonts w:ascii="Times New Roman" w:hAnsi="Times New Roman"/>
        </w:rPr>
        <w:t xml:space="preserve"> </w:t>
      </w:r>
      <w:r>
        <w:t>third-country</w:t>
      </w:r>
      <w:r>
        <w:rPr>
          <w:rFonts w:ascii="Times New Roman" w:hAnsi="Times New Roman"/>
        </w:rPr>
        <w:t xml:space="preserve"> </w:t>
      </w:r>
      <w:r>
        <w:t>insurance</w:t>
      </w:r>
      <w:r>
        <w:rPr>
          <w:rFonts w:ascii="Times New Roman" w:hAnsi="Times New Roman"/>
        </w:rPr>
        <w:t xml:space="preserve"> </w:t>
      </w:r>
      <w:r>
        <w:t>undertaking</w:t>
      </w:r>
      <w:r>
        <w:rPr>
          <w:rFonts w:ascii="Times New Roman" w:hAnsi="Times New Roman"/>
        </w:rPr>
        <w:t xml:space="preserve"> </w:t>
      </w:r>
      <w:r>
        <w:t>which</w:t>
      </w:r>
      <w:r>
        <w:rPr>
          <w:rFonts w:ascii="Times New Roman" w:hAnsi="Times New Roman"/>
        </w:rPr>
        <w:t xml:space="preserve"> </w:t>
      </w:r>
      <w:r>
        <w:t>are</w:t>
      </w:r>
      <w:r>
        <w:rPr>
          <w:rFonts w:ascii="Times New Roman" w:hAnsi="Times New Roman"/>
        </w:rPr>
        <w:t xml:space="preserve"> </w:t>
      </w:r>
      <w:r>
        <w:t>attributed</w:t>
      </w:r>
      <w:r>
        <w:rPr>
          <w:rFonts w:ascii="Times New Roman" w:hAnsi="Times New Roman"/>
        </w:rPr>
        <w:t xml:space="preserve"> </w:t>
      </w:r>
      <w:r>
        <w:t>to</w:t>
      </w:r>
      <w:r>
        <w:rPr>
          <w:rFonts w:ascii="Times New Roman" w:hAnsi="Times New Roman"/>
        </w:rPr>
        <w:t xml:space="preserve"> </w:t>
      </w:r>
      <w:r>
        <w:t>branch</w:t>
      </w:r>
      <w:r>
        <w:rPr>
          <w:rFonts w:ascii="Times New Roman" w:hAnsi="Times New Roman"/>
        </w:rPr>
        <w:t xml:space="preserve"> </w:t>
      </w:r>
      <w:r>
        <w:t>operations,</w:t>
      </w:r>
      <w:r>
        <w:rPr>
          <w:rFonts w:ascii="Times New Roman" w:hAnsi="Times New Roman"/>
        </w:rPr>
        <w:t xml:space="preserve"> </w:t>
      </w:r>
      <w:r>
        <w:t>excluding</w:t>
      </w:r>
      <w:r>
        <w:rPr>
          <w:rFonts w:ascii="Times New Roman" w:hAnsi="Times New Roman"/>
        </w:rPr>
        <w:t xml:space="preserve"> </w:t>
      </w:r>
      <w:r>
        <w:t>any</w:t>
      </w:r>
      <w:r>
        <w:rPr>
          <w:rFonts w:ascii="Times New Roman" w:hAnsi="Times New Roman"/>
        </w:rPr>
        <w:t xml:space="preserve"> </w:t>
      </w:r>
      <w:r>
        <w:t>notional</w:t>
      </w:r>
      <w:r>
        <w:rPr>
          <w:rFonts w:ascii="Times New Roman" w:hAnsi="Times New Roman"/>
        </w:rPr>
        <w:t xml:space="preserve"> </w:t>
      </w:r>
      <w:r>
        <w:t>book</w:t>
      </w:r>
      <w:r>
        <w:rPr>
          <w:rFonts w:ascii="Times New Roman" w:hAnsi="Times New Roman"/>
        </w:rPr>
        <w:t xml:space="preserve"> </w:t>
      </w:r>
      <w:r>
        <w:t>amount</w:t>
      </w:r>
      <w:r>
        <w:rPr>
          <w:rFonts w:ascii="Times New Roman" w:hAnsi="Times New Roman"/>
        </w:rPr>
        <w:t xml:space="preserve"> </w:t>
      </w:r>
      <w:r>
        <w:t>owing</w:t>
      </w:r>
      <w:r>
        <w:rPr>
          <w:rFonts w:ascii="Times New Roman" w:hAnsi="Times New Roman"/>
        </w:rPr>
        <w:t xml:space="preserve"> </w:t>
      </w:r>
      <w:r>
        <w:t>from</w:t>
      </w:r>
      <w:r>
        <w:rPr>
          <w:rFonts w:ascii="Times New Roman" w:hAnsi="Times New Roman"/>
        </w:rPr>
        <w:t xml:space="preserve"> </w:t>
      </w:r>
      <w:r>
        <w:t>the</w:t>
      </w:r>
      <w:r>
        <w:rPr>
          <w:rFonts w:ascii="Times New Roman" w:hAnsi="Times New Roman"/>
        </w:rPr>
        <w:t xml:space="preserve"> </w:t>
      </w:r>
      <w:r>
        <w:t>undertaking’s</w:t>
      </w:r>
      <w:r>
        <w:rPr>
          <w:rFonts w:ascii="Times New Roman" w:hAnsi="Times New Roman"/>
        </w:rPr>
        <w:t xml:space="preserve"> </w:t>
      </w:r>
      <w:r>
        <w:t>non-branch</w:t>
      </w:r>
      <w:r>
        <w:rPr>
          <w:rFonts w:ascii="Times New Roman" w:hAnsi="Times New Roman"/>
        </w:rPr>
        <w:t xml:space="preserve"> </w:t>
      </w:r>
      <w:r>
        <w:t>operations</w:t>
      </w:r>
      <w:r>
        <w:rPr>
          <w:rFonts w:ascii="Times New Roman" w:hAnsi="Times New Roman"/>
        </w:rPr>
        <w:t xml:space="preserve"> </w:t>
      </w:r>
      <w:r>
        <w:t>to</w:t>
      </w:r>
      <w:r>
        <w:rPr>
          <w:rFonts w:ascii="Times New Roman" w:hAnsi="Times New Roman"/>
        </w:rPr>
        <w:t xml:space="preserve"> </w:t>
      </w:r>
      <w:r>
        <w:t>the</w:t>
      </w:r>
      <w:r>
        <w:rPr>
          <w:rFonts w:ascii="Times New Roman" w:hAnsi="Times New Roman"/>
        </w:rPr>
        <w:t xml:space="preserve"> </w:t>
      </w:r>
      <w:r>
        <w:t>undertaking’s</w:t>
      </w:r>
      <w:r>
        <w:rPr>
          <w:rFonts w:ascii="Times New Roman" w:hAnsi="Times New Roman"/>
          <w:spacing w:val="40"/>
        </w:rPr>
        <w:t xml:space="preserve"> </w:t>
      </w:r>
      <w:r>
        <w:t>branch</w:t>
      </w:r>
      <w:r>
        <w:rPr>
          <w:rFonts w:ascii="Times New Roman" w:hAnsi="Times New Roman"/>
          <w:spacing w:val="40"/>
        </w:rPr>
        <w:t xml:space="preserve"> </w:t>
      </w:r>
      <w:r>
        <w:t>operations</w:t>
      </w:r>
      <w:r>
        <w:rPr>
          <w:rFonts w:ascii="Times New Roman" w:hAnsi="Times New Roman"/>
          <w:spacing w:val="40"/>
        </w:rPr>
        <w:t xml:space="preserve"> </w:t>
      </w:r>
      <w:r>
        <w:t>and</w:t>
      </w:r>
      <w:r>
        <w:rPr>
          <w:rFonts w:ascii="Times New Roman" w:hAnsi="Times New Roman"/>
          <w:spacing w:val="40"/>
        </w:rPr>
        <w:t xml:space="preserve"> </w:t>
      </w:r>
      <w:r>
        <w:t>which</w:t>
      </w:r>
      <w:r>
        <w:rPr>
          <w:rFonts w:ascii="Times New Roman" w:hAnsi="Times New Roman"/>
          <w:spacing w:val="40"/>
        </w:rPr>
        <w:t xml:space="preserve"> </w:t>
      </w:r>
      <w:r>
        <w:t>are</w:t>
      </w:r>
      <w:r>
        <w:rPr>
          <w:rFonts w:ascii="Times New Roman" w:hAnsi="Times New Roman"/>
          <w:spacing w:val="40"/>
        </w:rPr>
        <w:t xml:space="preserve"> </w:t>
      </w:r>
      <w:r>
        <w:t>available</w:t>
      </w:r>
      <w:r>
        <w:rPr>
          <w:rFonts w:ascii="Times New Roman" w:hAnsi="Times New Roman"/>
          <w:spacing w:val="40"/>
        </w:rPr>
        <w:t xml:space="preserve"> </w:t>
      </w:r>
      <w:r>
        <w:t>upon</w:t>
      </w:r>
      <w:r>
        <w:rPr>
          <w:rFonts w:ascii="Times New Roman" w:hAnsi="Times New Roman"/>
          <w:spacing w:val="40"/>
        </w:rPr>
        <w:t xml:space="preserve"> </w:t>
      </w:r>
      <w:r>
        <w:t>the</w:t>
      </w:r>
      <w:r>
        <w:rPr>
          <w:rFonts w:ascii="Times New Roman" w:hAnsi="Times New Roman"/>
        </w:rPr>
        <w:t xml:space="preserve"> </w:t>
      </w:r>
      <w:r>
        <w:t>winding-up</w:t>
      </w:r>
      <w:r>
        <w:rPr>
          <w:rFonts w:ascii="Times New Roman" w:hAnsi="Times New Roman"/>
        </w:rPr>
        <w:t xml:space="preserve"> </w:t>
      </w:r>
      <w:r>
        <w:t>of</w:t>
      </w:r>
      <w:r>
        <w:rPr>
          <w:rFonts w:ascii="Times New Roman" w:hAnsi="Times New Roman"/>
        </w:rPr>
        <w:t xml:space="preserve"> </w:t>
      </w:r>
      <w:r>
        <w:t>the</w:t>
      </w:r>
      <w:r>
        <w:rPr>
          <w:rFonts w:ascii="Times New Roman" w:hAnsi="Times New Roman"/>
        </w:rPr>
        <w:t xml:space="preserve"> </w:t>
      </w:r>
      <w:r>
        <w:t>undertaking</w:t>
      </w:r>
      <w:r>
        <w:rPr>
          <w:rFonts w:ascii="Times New Roman" w:hAnsi="Times New Roman"/>
        </w:rPr>
        <w:t xml:space="preserve"> </w:t>
      </w:r>
      <w:r>
        <w:t>to</w:t>
      </w:r>
      <w:r>
        <w:rPr>
          <w:rFonts w:ascii="Times New Roman" w:hAnsi="Times New Roman"/>
        </w:rPr>
        <w:t xml:space="preserve"> </w:t>
      </w:r>
      <w:r>
        <w:t>pay</w:t>
      </w:r>
      <w:r>
        <w:rPr>
          <w:rFonts w:ascii="Times New Roman" w:hAnsi="Times New Roman"/>
        </w:rPr>
        <w:t xml:space="preserve"> </w:t>
      </w:r>
      <w:r>
        <w:t>the</w:t>
      </w:r>
      <w:r>
        <w:rPr>
          <w:rFonts w:ascii="Times New Roman" w:hAnsi="Times New Roman"/>
        </w:rPr>
        <w:t xml:space="preserve"> </w:t>
      </w:r>
      <w:r>
        <w:t>insurance</w:t>
      </w:r>
      <w:r>
        <w:rPr>
          <w:rFonts w:ascii="Times New Roman" w:hAnsi="Times New Roman"/>
        </w:rPr>
        <w:t xml:space="preserve"> </w:t>
      </w:r>
      <w:r>
        <w:t>liabilities</w:t>
      </w:r>
      <w:r>
        <w:rPr>
          <w:rFonts w:ascii="Times New Roman" w:hAnsi="Times New Roman"/>
        </w:rPr>
        <w:t xml:space="preserve"> </w:t>
      </w:r>
      <w:r>
        <w:t>of</w:t>
      </w:r>
      <w:r>
        <w:rPr>
          <w:rFonts w:ascii="Times New Roman" w:hAnsi="Times New Roman"/>
        </w:rPr>
        <w:t xml:space="preserve"> </w:t>
      </w:r>
      <w:r>
        <w:t>branch</w:t>
      </w:r>
      <w:r>
        <w:rPr>
          <w:rFonts w:ascii="Times New Roman" w:hAnsi="Times New Roman"/>
        </w:rPr>
        <w:t xml:space="preserve"> </w:t>
      </w:r>
      <w:r>
        <w:t>policyholders</w:t>
      </w:r>
      <w:r>
        <w:rPr>
          <w:rFonts w:ascii="Times New Roman" w:hAnsi="Times New Roman"/>
        </w:rPr>
        <w:t xml:space="preserve"> </w:t>
      </w:r>
      <w:r>
        <w:t>in</w:t>
      </w:r>
      <w:r>
        <w:rPr>
          <w:rFonts w:ascii="Times New Roman" w:hAnsi="Times New Roman"/>
        </w:rPr>
        <w:t xml:space="preserve"> </w:t>
      </w:r>
      <w:r>
        <w:t>accordance</w:t>
      </w:r>
      <w:r>
        <w:rPr>
          <w:rFonts w:ascii="Times New Roman" w:hAnsi="Times New Roman"/>
        </w:rPr>
        <w:t xml:space="preserve"> </w:t>
      </w:r>
      <w:r>
        <w:t>with</w:t>
      </w:r>
      <w:r>
        <w:rPr>
          <w:rFonts w:ascii="Times New Roman" w:hAnsi="Times New Roman"/>
        </w:rPr>
        <w:t xml:space="preserve"> </w:t>
      </w:r>
      <w:r>
        <w:t>Guideline</w:t>
      </w:r>
      <w:r>
        <w:rPr>
          <w:rFonts w:ascii="Times New Roman" w:hAnsi="Times New Roman"/>
        </w:rPr>
        <w:t xml:space="preserve"> </w:t>
      </w:r>
      <w:r>
        <w:t>26.</w:t>
      </w:r>
    </w:p>
    <w:p w14:paraId="378637A0" w14:textId="77777777" w:rsidR="00BF6324" w:rsidRDefault="00A51A09">
      <w:pPr>
        <w:pStyle w:val="ListParagraph"/>
        <w:numPr>
          <w:ilvl w:val="0"/>
          <w:numId w:val="2"/>
        </w:numPr>
        <w:tabs>
          <w:tab w:val="left" w:pos="1493"/>
        </w:tabs>
        <w:spacing w:before="118" w:line="278" w:lineRule="auto"/>
      </w:pPr>
      <w:r>
        <w:t>“</w:t>
      </w:r>
      <w:proofErr w:type="gramStart"/>
      <w:r>
        <w:t>branch</w:t>
      </w:r>
      <w:proofErr w:type="gramEnd"/>
      <w:r>
        <w:rPr>
          <w:rFonts w:ascii="Times New Roman" w:hAnsi="Times New Roman"/>
        </w:rPr>
        <w:t xml:space="preserve"> </w:t>
      </w:r>
      <w:r>
        <w:t>liabilities”</w:t>
      </w:r>
      <w:r>
        <w:rPr>
          <w:rFonts w:ascii="Times New Roman" w:hAnsi="Times New Roman"/>
        </w:rPr>
        <w:t xml:space="preserve"> </w:t>
      </w:r>
      <w:r>
        <w:t>means</w:t>
      </w:r>
      <w:r>
        <w:rPr>
          <w:rFonts w:ascii="Times New Roman" w:hAnsi="Times New Roman"/>
        </w:rPr>
        <w:t xml:space="preserve"> </w:t>
      </w:r>
      <w:r>
        <w:t>the</w:t>
      </w:r>
      <w:r>
        <w:rPr>
          <w:rFonts w:ascii="Times New Roman" w:hAnsi="Times New Roman"/>
        </w:rPr>
        <w:t xml:space="preserve"> </w:t>
      </w:r>
      <w:r>
        <w:t>branch</w:t>
      </w:r>
      <w:r>
        <w:rPr>
          <w:rFonts w:ascii="Times New Roman" w:hAnsi="Times New Roman"/>
        </w:rPr>
        <w:t xml:space="preserve"> </w:t>
      </w:r>
      <w:r>
        <w:t>insurance</w:t>
      </w:r>
      <w:r>
        <w:rPr>
          <w:rFonts w:ascii="Times New Roman" w:hAnsi="Times New Roman"/>
        </w:rPr>
        <w:t xml:space="preserve"> </w:t>
      </w:r>
      <w:r>
        <w:t>claims,</w:t>
      </w:r>
      <w:r>
        <w:rPr>
          <w:rFonts w:ascii="Times New Roman" w:hAnsi="Times New Roman"/>
        </w:rPr>
        <w:t xml:space="preserve"> </w:t>
      </w:r>
      <w:r>
        <w:t>branch</w:t>
      </w:r>
      <w:r>
        <w:rPr>
          <w:rFonts w:ascii="Times New Roman" w:hAnsi="Times New Roman"/>
        </w:rPr>
        <w:t xml:space="preserve"> </w:t>
      </w:r>
      <w:r>
        <w:t>preferential</w:t>
      </w:r>
      <w:r>
        <w:rPr>
          <w:rFonts w:ascii="Times New Roman" w:hAnsi="Times New Roman"/>
        </w:rPr>
        <w:t xml:space="preserve"> </w:t>
      </w:r>
      <w:r>
        <w:t>claims</w:t>
      </w:r>
      <w:r>
        <w:rPr>
          <w:rFonts w:ascii="Times New Roman" w:hAnsi="Times New Roman"/>
        </w:rPr>
        <w:t xml:space="preserve"> </w:t>
      </w:r>
      <w:r>
        <w:t>and</w:t>
      </w:r>
      <w:r>
        <w:rPr>
          <w:rFonts w:ascii="Times New Roman" w:hAnsi="Times New Roman"/>
        </w:rPr>
        <w:t xml:space="preserve"> </w:t>
      </w:r>
      <w:r>
        <w:t>claims</w:t>
      </w:r>
      <w:r>
        <w:rPr>
          <w:rFonts w:ascii="Times New Roman" w:hAnsi="Times New Roman"/>
        </w:rPr>
        <w:t xml:space="preserve"> </w:t>
      </w:r>
      <w:r>
        <w:t>secured</w:t>
      </w:r>
      <w:r>
        <w:rPr>
          <w:rFonts w:ascii="Times New Roman" w:hAnsi="Times New Roman"/>
        </w:rPr>
        <w:t xml:space="preserve"> </w:t>
      </w:r>
      <w:r>
        <w:t>on</w:t>
      </w:r>
      <w:r>
        <w:rPr>
          <w:rFonts w:ascii="Times New Roman" w:hAnsi="Times New Roman"/>
        </w:rPr>
        <w:t xml:space="preserve"> </w:t>
      </w:r>
      <w:r>
        <w:t>branch</w:t>
      </w:r>
      <w:r>
        <w:rPr>
          <w:rFonts w:ascii="Times New Roman" w:hAnsi="Times New Roman"/>
        </w:rPr>
        <w:t xml:space="preserve"> </w:t>
      </w:r>
      <w:r>
        <w:t>assets.</w:t>
      </w:r>
    </w:p>
    <w:p w14:paraId="3310D662" w14:textId="77777777" w:rsidR="00BF6324" w:rsidRDefault="00A51A09">
      <w:pPr>
        <w:pStyle w:val="ListParagraph"/>
        <w:numPr>
          <w:ilvl w:val="0"/>
          <w:numId w:val="2"/>
        </w:numPr>
        <w:tabs>
          <w:tab w:val="left" w:pos="1491"/>
          <w:tab w:val="left" w:pos="1493"/>
        </w:tabs>
        <w:spacing w:before="117" w:line="276" w:lineRule="auto"/>
      </w:pPr>
      <w:r>
        <w:t>“</w:t>
      </w:r>
      <w:proofErr w:type="gramStart"/>
      <w:r>
        <w:t>branch</w:t>
      </w:r>
      <w:proofErr w:type="gramEnd"/>
      <w:r>
        <w:rPr>
          <w:rFonts w:ascii="Times New Roman" w:hAnsi="Times New Roman"/>
        </w:rPr>
        <w:t xml:space="preserve"> </w:t>
      </w:r>
      <w:r>
        <w:t>own</w:t>
      </w:r>
      <w:r>
        <w:rPr>
          <w:rFonts w:ascii="Times New Roman" w:hAnsi="Times New Roman"/>
        </w:rPr>
        <w:t xml:space="preserve"> </w:t>
      </w:r>
      <w:r>
        <w:t>funds”</w:t>
      </w:r>
      <w:r>
        <w:rPr>
          <w:rFonts w:ascii="Times New Roman" w:hAnsi="Times New Roman"/>
        </w:rPr>
        <w:t xml:space="preserve"> </w:t>
      </w:r>
      <w:r>
        <w:t>means</w:t>
      </w:r>
      <w:r>
        <w:rPr>
          <w:rFonts w:ascii="Times New Roman" w:hAnsi="Times New Roman"/>
        </w:rPr>
        <w:t xml:space="preserve"> </w:t>
      </w:r>
      <w:r>
        <w:t>the</w:t>
      </w:r>
      <w:r>
        <w:rPr>
          <w:rFonts w:ascii="Times New Roman" w:hAnsi="Times New Roman"/>
        </w:rPr>
        <w:t xml:space="preserve"> </w:t>
      </w:r>
      <w:r>
        <w:t>sum</w:t>
      </w:r>
      <w:r>
        <w:rPr>
          <w:rFonts w:ascii="Times New Roman" w:hAnsi="Times New Roman"/>
        </w:rPr>
        <w:t xml:space="preserve"> </w:t>
      </w:r>
      <w:r>
        <w:t>of</w:t>
      </w:r>
      <w:r>
        <w:rPr>
          <w:rFonts w:ascii="Times New Roman" w:hAnsi="Times New Roman"/>
        </w:rPr>
        <w:t xml:space="preserve"> </w:t>
      </w:r>
      <w:r>
        <w:t>branch</w:t>
      </w:r>
      <w:r>
        <w:rPr>
          <w:rFonts w:ascii="Times New Roman" w:hAnsi="Times New Roman"/>
        </w:rPr>
        <w:t xml:space="preserve"> </w:t>
      </w:r>
      <w:r>
        <w:t>basic</w:t>
      </w:r>
      <w:r>
        <w:rPr>
          <w:rFonts w:ascii="Times New Roman" w:hAnsi="Times New Roman"/>
        </w:rPr>
        <w:t xml:space="preserve"> </w:t>
      </w:r>
      <w:r>
        <w:t>own</w:t>
      </w:r>
      <w:r>
        <w:rPr>
          <w:rFonts w:ascii="Times New Roman" w:hAnsi="Times New Roman"/>
        </w:rPr>
        <w:t xml:space="preserve"> </w:t>
      </w:r>
      <w:r>
        <w:t>funds</w:t>
      </w:r>
      <w:r>
        <w:rPr>
          <w:rFonts w:ascii="Times New Roman" w:hAnsi="Times New Roman"/>
        </w:rPr>
        <w:t xml:space="preserve"> </w:t>
      </w:r>
      <w:r>
        <w:t>and</w:t>
      </w:r>
      <w:r>
        <w:rPr>
          <w:rFonts w:ascii="Times New Roman" w:hAnsi="Times New Roman"/>
        </w:rPr>
        <w:t xml:space="preserve"> </w:t>
      </w:r>
      <w:r>
        <w:t>branch</w:t>
      </w:r>
      <w:r>
        <w:rPr>
          <w:rFonts w:ascii="Times New Roman" w:hAnsi="Times New Roman"/>
        </w:rPr>
        <w:t xml:space="preserve"> </w:t>
      </w:r>
      <w:r>
        <w:t>ancillary</w:t>
      </w:r>
      <w:r>
        <w:rPr>
          <w:rFonts w:ascii="Times New Roman" w:hAnsi="Times New Roman"/>
        </w:rPr>
        <w:t xml:space="preserve"> </w:t>
      </w:r>
      <w:r>
        <w:t>own</w:t>
      </w:r>
      <w:r>
        <w:rPr>
          <w:rFonts w:ascii="Times New Roman" w:hAnsi="Times New Roman"/>
        </w:rPr>
        <w:t xml:space="preserve"> </w:t>
      </w:r>
      <w:r>
        <w:t>funds.</w:t>
      </w:r>
    </w:p>
    <w:p w14:paraId="27FD3E9A" w14:textId="77777777" w:rsidR="00BF6324" w:rsidRDefault="00A51A09">
      <w:pPr>
        <w:pStyle w:val="ListParagraph"/>
        <w:numPr>
          <w:ilvl w:val="0"/>
          <w:numId w:val="2"/>
        </w:numPr>
        <w:tabs>
          <w:tab w:val="left" w:pos="1491"/>
          <w:tab w:val="left" w:pos="1493"/>
        </w:tabs>
        <w:spacing w:line="276" w:lineRule="auto"/>
      </w:pPr>
      <w:r>
        <w:t>“</w:t>
      </w:r>
      <w:proofErr w:type="gramStart"/>
      <w:r>
        <w:t>branch</w:t>
      </w:r>
      <w:proofErr w:type="gramEnd"/>
      <w:r>
        <w:rPr>
          <w:rFonts w:ascii="Times New Roman" w:hAnsi="Times New Roman"/>
        </w:rPr>
        <w:t xml:space="preserve"> </w:t>
      </w:r>
      <w:r>
        <w:t>basic</w:t>
      </w:r>
      <w:r>
        <w:rPr>
          <w:rFonts w:ascii="Times New Roman" w:hAnsi="Times New Roman"/>
        </w:rPr>
        <w:t xml:space="preserve"> </w:t>
      </w:r>
      <w:r>
        <w:t>own</w:t>
      </w:r>
      <w:r>
        <w:rPr>
          <w:rFonts w:ascii="Times New Roman" w:hAnsi="Times New Roman"/>
        </w:rPr>
        <w:t xml:space="preserve"> </w:t>
      </w:r>
      <w:r>
        <w:t>funds”</w:t>
      </w:r>
      <w:r>
        <w:rPr>
          <w:rFonts w:ascii="Times New Roman" w:hAnsi="Times New Roman"/>
        </w:rPr>
        <w:t xml:space="preserve"> </w:t>
      </w:r>
      <w:r>
        <w:t>means</w:t>
      </w:r>
      <w:r>
        <w:rPr>
          <w:rFonts w:ascii="Times New Roman" w:hAnsi="Times New Roman"/>
        </w:rPr>
        <w:t xml:space="preserve"> </w:t>
      </w:r>
      <w:r>
        <w:t>the</w:t>
      </w:r>
      <w:r>
        <w:rPr>
          <w:rFonts w:ascii="Times New Roman" w:hAnsi="Times New Roman"/>
        </w:rPr>
        <w:t xml:space="preserve"> </w:t>
      </w:r>
      <w:r>
        <w:t>excess</w:t>
      </w:r>
      <w:r>
        <w:rPr>
          <w:rFonts w:ascii="Times New Roman" w:hAnsi="Times New Roman"/>
        </w:rPr>
        <w:t xml:space="preserve"> </w:t>
      </w:r>
      <w:r>
        <w:t>of</w:t>
      </w:r>
      <w:r>
        <w:rPr>
          <w:rFonts w:ascii="Times New Roman" w:hAnsi="Times New Roman"/>
        </w:rPr>
        <w:t xml:space="preserve"> </w:t>
      </w:r>
      <w:r>
        <w:t>branch</w:t>
      </w:r>
      <w:r>
        <w:rPr>
          <w:rFonts w:ascii="Times New Roman" w:hAnsi="Times New Roman"/>
        </w:rPr>
        <w:t xml:space="preserve"> </w:t>
      </w:r>
      <w:r>
        <w:t>assets</w:t>
      </w:r>
      <w:r>
        <w:rPr>
          <w:rFonts w:ascii="Times New Roman" w:hAnsi="Times New Roman"/>
        </w:rPr>
        <w:t xml:space="preserve"> </w:t>
      </w:r>
      <w:r>
        <w:t>over</w:t>
      </w:r>
      <w:r>
        <w:rPr>
          <w:rFonts w:ascii="Times New Roman" w:hAnsi="Times New Roman"/>
        </w:rPr>
        <w:t xml:space="preserve"> </w:t>
      </w:r>
      <w:r>
        <w:t>branch</w:t>
      </w:r>
      <w:r>
        <w:rPr>
          <w:rFonts w:ascii="Times New Roman" w:hAnsi="Times New Roman"/>
        </w:rPr>
        <w:t xml:space="preserve"> </w:t>
      </w:r>
      <w:r>
        <w:rPr>
          <w:spacing w:val="-2"/>
        </w:rPr>
        <w:t>liabilities.</w:t>
      </w:r>
    </w:p>
    <w:p w14:paraId="39575AFC" w14:textId="77777777" w:rsidR="00BF6324" w:rsidRDefault="00A51A09">
      <w:pPr>
        <w:pStyle w:val="ListParagraph"/>
        <w:numPr>
          <w:ilvl w:val="0"/>
          <w:numId w:val="2"/>
        </w:numPr>
        <w:tabs>
          <w:tab w:val="left" w:pos="1491"/>
          <w:tab w:val="left" w:pos="1493"/>
        </w:tabs>
        <w:spacing w:before="120" w:line="276" w:lineRule="auto"/>
        <w:ind w:right="123"/>
      </w:pPr>
      <w:r>
        <w:t>“</w:t>
      </w:r>
      <w:proofErr w:type="gramStart"/>
      <w:r>
        <w:t>branch</w:t>
      </w:r>
      <w:proofErr w:type="gramEnd"/>
      <w:r>
        <w:rPr>
          <w:rFonts w:ascii="Times New Roman" w:hAnsi="Times New Roman"/>
        </w:rPr>
        <w:t xml:space="preserve"> </w:t>
      </w:r>
      <w:r>
        <w:t>ancillary</w:t>
      </w:r>
      <w:r>
        <w:rPr>
          <w:rFonts w:ascii="Times New Roman" w:hAnsi="Times New Roman"/>
        </w:rPr>
        <w:t xml:space="preserve"> </w:t>
      </w:r>
      <w:r>
        <w:t>own</w:t>
      </w:r>
      <w:r>
        <w:rPr>
          <w:rFonts w:ascii="Times New Roman" w:hAnsi="Times New Roman"/>
        </w:rPr>
        <w:t xml:space="preserve"> </w:t>
      </w:r>
      <w:r>
        <w:t>funds”</w:t>
      </w:r>
      <w:r>
        <w:rPr>
          <w:rFonts w:ascii="Times New Roman" w:hAnsi="Times New Roman"/>
        </w:rPr>
        <w:t xml:space="preserve"> </w:t>
      </w:r>
      <w:r>
        <w:t>means</w:t>
      </w:r>
      <w:r>
        <w:rPr>
          <w:rFonts w:ascii="Times New Roman" w:hAnsi="Times New Roman"/>
        </w:rPr>
        <w:t xml:space="preserve"> </w:t>
      </w:r>
      <w:r>
        <w:t>items,</w:t>
      </w:r>
      <w:r>
        <w:rPr>
          <w:rFonts w:ascii="Times New Roman" w:hAnsi="Times New Roman"/>
        </w:rPr>
        <w:t xml:space="preserve"> </w:t>
      </w:r>
      <w:r>
        <w:t>which</w:t>
      </w:r>
      <w:r>
        <w:rPr>
          <w:rFonts w:ascii="Times New Roman" w:hAnsi="Times New Roman"/>
        </w:rPr>
        <w:t xml:space="preserve"> </w:t>
      </w:r>
      <w:r>
        <w:t>can</w:t>
      </w:r>
      <w:r>
        <w:rPr>
          <w:rFonts w:ascii="Times New Roman" w:hAnsi="Times New Roman"/>
        </w:rPr>
        <w:t xml:space="preserve"> </w:t>
      </w:r>
      <w:r>
        <w:t>be</w:t>
      </w:r>
      <w:r>
        <w:rPr>
          <w:rFonts w:ascii="Times New Roman" w:hAnsi="Times New Roman"/>
        </w:rPr>
        <w:t xml:space="preserve"> </w:t>
      </w:r>
      <w:r>
        <w:t>called</w:t>
      </w:r>
      <w:r>
        <w:rPr>
          <w:rFonts w:ascii="Times New Roman" w:hAnsi="Times New Roman"/>
        </w:rPr>
        <w:t xml:space="preserve"> </w:t>
      </w:r>
      <w:r>
        <w:t>up</w:t>
      </w:r>
      <w:r>
        <w:rPr>
          <w:rFonts w:ascii="Times New Roman" w:hAnsi="Times New Roman"/>
        </w:rPr>
        <w:t xml:space="preserve"> </w:t>
      </w:r>
      <w:r>
        <w:t>within</w:t>
      </w:r>
      <w:r>
        <w:rPr>
          <w:rFonts w:ascii="Times New Roman" w:hAnsi="Times New Roman"/>
        </w:rPr>
        <w:t xml:space="preserve"> </w:t>
      </w:r>
      <w:r>
        <w:t>winding-up</w:t>
      </w:r>
      <w:r>
        <w:rPr>
          <w:rFonts w:ascii="Times New Roman" w:hAnsi="Times New Roman"/>
        </w:rPr>
        <w:t xml:space="preserve"> </w:t>
      </w:r>
      <w:r>
        <w:t>proceedings</w:t>
      </w:r>
      <w:r>
        <w:rPr>
          <w:rFonts w:ascii="Times New Roman" w:hAnsi="Times New Roman"/>
        </w:rPr>
        <w:t xml:space="preserve"> </w:t>
      </w:r>
      <w:proofErr w:type="gramStart"/>
      <w:r>
        <w:t>with</w:t>
      </w:r>
      <w:r>
        <w:rPr>
          <w:rFonts w:ascii="Times New Roman" w:hAnsi="Times New Roman"/>
        </w:rPr>
        <w:t xml:space="preserve"> </w:t>
      </w:r>
      <w:r>
        <w:t>regard</w:t>
      </w:r>
      <w:r>
        <w:rPr>
          <w:rFonts w:ascii="Times New Roman" w:hAnsi="Times New Roman"/>
        </w:rPr>
        <w:t xml:space="preserve"> </w:t>
      </w:r>
      <w:r>
        <w:t>to</w:t>
      </w:r>
      <w:proofErr w:type="gramEnd"/>
      <w:r>
        <w:rPr>
          <w:rFonts w:ascii="Times New Roman" w:hAnsi="Times New Roman"/>
        </w:rPr>
        <w:t xml:space="preserve"> </w:t>
      </w:r>
      <w:r>
        <w:t>the</w:t>
      </w:r>
      <w:r>
        <w:rPr>
          <w:rFonts w:ascii="Times New Roman" w:hAnsi="Times New Roman"/>
        </w:rPr>
        <w:t xml:space="preserve"> </w:t>
      </w:r>
      <w:r>
        <w:t>third-country</w:t>
      </w:r>
      <w:r>
        <w:rPr>
          <w:rFonts w:ascii="Times New Roman" w:hAnsi="Times New Roman"/>
        </w:rPr>
        <w:t xml:space="preserve"> </w:t>
      </w:r>
      <w:r>
        <w:t>insurance</w:t>
      </w:r>
      <w:r>
        <w:rPr>
          <w:rFonts w:ascii="Times New Roman" w:hAnsi="Times New Roman"/>
        </w:rPr>
        <w:t xml:space="preserve"> </w:t>
      </w:r>
      <w:r>
        <w:t>undertaking</w:t>
      </w:r>
      <w:r>
        <w:rPr>
          <w:rFonts w:ascii="Times New Roman" w:hAnsi="Times New Roman"/>
          <w:spacing w:val="40"/>
        </w:rPr>
        <w:t xml:space="preserve"> </w:t>
      </w:r>
      <w:r>
        <w:t>to</w:t>
      </w:r>
      <w:r>
        <w:rPr>
          <w:rFonts w:ascii="Times New Roman" w:hAnsi="Times New Roman"/>
          <w:spacing w:val="40"/>
        </w:rPr>
        <w:t xml:space="preserve"> </w:t>
      </w:r>
      <w:r>
        <w:t>pay</w:t>
      </w:r>
      <w:r>
        <w:rPr>
          <w:rFonts w:ascii="Times New Roman" w:hAnsi="Times New Roman"/>
          <w:spacing w:val="39"/>
        </w:rPr>
        <w:t xml:space="preserve"> </w:t>
      </w:r>
      <w:r>
        <w:t>the</w:t>
      </w:r>
      <w:r>
        <w:rPr>
          <w:rFonts w:ascii="Times New Roman" w:hAnsi="Times New Roman"/>
          <w:spacing w:val="40"/>
        </w:rPr>
        <w:t xml:space="preserve"> </w:t>
      </w:r>
      <w:r>
        <w:t>insurance</w:t>
      </w:r>
      <w:r>
        <w:rPr>
          <w:rFonts w:ascii="Times New Roman" w:hAnsi="Times New Roman"/>
          <w:spacing w:val="40"/>
        </w:rPr>
        <w:t xml:space="preserve"> </w:t>
      </w:r>
      <w:r>
        <w:t>liabilities</w:t>
      </w:r>
      <w:r>
        <w:rPr>
          <w:rFonts w:ascii="Times New Roman" w:hAnsi="Times New Roman"/>
          <w:spacing w:val="40"/>
        </w:rPr>
        <w:t xml:space="preserve"> </w:t>
      </w:r>
      <w:r>
        <w:t>vis-a-vis</w:t>
      </w:r>
      <w:r>
        <w:rPr>
          <w:rFonts w:ascii="Times New Roman" w:hAnsi="Times New Roman"/>
          <w:spacing w:val="40"/>
        </w:rPr>
        <w:t xml:space="preserve"> </w:t>
      </w:r>
      <w:r>
        <w:t>branch</w:t>
      </w:r>
      <w:r>
        <w:rPr>
          <w:rFonts w:ascii="Times New Roman" w:hAnsi="Times New Roman"/>
          <w:spacing w:val="40"/>
        </w:rPr>
        <w:t xml:space="preserve"> </w:t>
      </w:r>
      <w:r>
        <w:t>policyholders</w:t>
      </w:r>
      <w:r>
        <w:rPr>
          <w:rFonts w:ascii="Times New Roman" w:hAnsi="Times New Roman"/>
        </w:rPr>
        <w:t xml:space="preserve"> </w:t>
      </w:r>
      <w:r>
        <w:t>in</w:t>
      </w:r>
      <w:r>
        <w:rPr>
          <w:rFonts w:ascii="Times New Roman" w:hAnsi="Times New Roman"/>
        </w:rPr>
        <w:t xml:space="preserve"> </w:t>
      </w:r>
      <w:r>
        <w:t>accordance</w:t>
      </w:r>
      <w:r>
        <w:rPr>
          <w:rFonts w:ascii="Times New Roman" w:hAnsi="Times New Roman"/>
        </w:rPr>
        <w:t xml:space="preserve"> </w:t>
      </w:r>
      <w:r>
        <w:t>with</w:t>
      </w:r>
      <w:r>
        <w:rPr>
          <w:rFonts w:ascii="Times New Roman" w:hAnsi="Times New Roman"/>
        </w:rPr>
        <w:t xml:space="preserve"> </w:t>
      </w:r>
      <w:r>
        <w:t>Guideline</w:t>
      </w:r>
      <w:r>
        <w:rPr>
          <w:rFonts w:ascii="Times New Roman" w:hAnsi="Times New Roman"/>
        </w:rPr>
        <w:t xml:space="preserve"> </w:t>
      </w:r>
      <w:r>
        <w:t>26</w:t>
      </w:r>
      <w:r>
        <w:rPr>
          <w:rFonts w:ascii="Times New Roman" w:hAnsi="Times New Roman"/>
        </w:rPr>
        <w:t xml:space="preserve"> </w:t>
      </w:r>
      <w:r>
        <w:t>and</w:t>
      </w:r>
      <w:r>
        <w:rPr>
          <w:rFonts w:ascii="Times New Roman" w:hAnsi="Times New Roman"/>
        </w:rPr>
        <w:t xml:space="preserve"> </w:t>
      </w:r>
      <w:r>
        <w:t>which</w:t>
      </w:r>
      <w:r>
        <w:rPr>
          <w:rFonts w:ascii="Times New Roman" w:hAnsi="Times New Roman"/>
        </w:rPr>
        <w:t xml:space="preserve"> </w:t>
      </w:r>
      <w:r>
        <w:t>meet</w:t>
      </w:r>
      <w:r>
        <w:rPr>
          <w:rFonts w:ascii="Times New Roman" w:hAnsi="Times New Roman"/>
        </w:rPr>
        <w:t xml:space="preserve"> </w:t>
      </w:r>
      <w:r>
        <w:t>the</w:t>
      </w:r>
      <w:r>
        <w:rPr>
          <w:rFonts w:ascii="Times New Roman" w:hAnsi="Times New Roman"/>
        </w:rPr>
        <w:t xml:space="preserve"> </w:t>
      </w:r>
      <w:r>
        <w:t>requirements</w:t>
      </w:r>
      <w:r>
        <w:rPr>
          <w:rFonts w:ascii="Times New Roman" w:hAnsi="Times New Roman"/>
        </w:rPr>
        <w:t xml:space="preserve"> </w:t>
      </w:r>
      <w:r>
        <w:t>of</w:t>
      </w:r>
      <w:r>
        <w:rPr>
          <w:rFonts w:ascii="Times New Roman" w:hAnsi="Times New Roman"/>
          <w:spacing w:val="80"/>
        </w:rPr>
        <w:t xml:space="preserve"> </w:t>
      </w:r>
      <w:r>
        <w:t>Articles</w:t>
      </w:r>
      <w:r>
        <w:rPr>
          <w:rFonts w:ascii="Times New Roman" w:hAnsi="Times New Roman"/>
        </w:rPr>
        <w:t xml:space="preserve"> </w:t>
      </w:r>
      <w:r>
        <w:t>89</w:t>
      </w:r>
      <w:r>
        <w:rPr>
          <w:rFonts w:ascii="Times New Roman" w:hAnsi="Times New Roman"/>
        </w:rPr>
        <w:t xml:space="preserve"> </w:t>
      </w:r>
      <w:r>
        <w:t>and</w:t>
      </w:r>
      <w:r>
        <w:rPr>
          <w:rFonts w:ascii="Times New Roman" w:hAnsi="Times New Roman"/>
        </w:rPr>
        <w:t xml:space="preserve"> </w:t>
      </w:r>
      <w:r>
        <w:t>90</w:t>
      </w:r>
      <w:r>
        <w:rPr>
          <w:rFonts w:ascii="Times New Roman" w:hAnsi="Times New Roman"/>
        </w:rPr>
        <w:t xml:space="preserve"> </w:t>
      </w:r>
      <w:r>
        <w:t>of</w:t>
      </w:r>
      <w:r>
        <w:rPr>
          <w:rFonts w:ascii="Times New Roman" w:hAnsi="Times New Roman"/>
        </w:rPr>
        <w:t xml:space="preserve"> </w:t>
      </w:r>
      <w:r>
        <w:t>Directive</w:t>
      </w:r>
      <w:r>
        <w:rPr>
          <w:rFonts w:ascii="Times New Roman" w:hAnsi="Times New Roman"/>
        </w:rPr>
        <w:t xml:space="preserve"> </w:t>
      </w:r>
      <w:r>
        <w:t>2009/138/EC.</w:t>
      </w:r>
    </w:p>
    <w:p w14:paraId="674A427F" w14:textId="77777777" w:rsidR="00BF6324" w:rsidRDefault="00A51A09">
      <w:pPr>
        <w:pStyle w:val="ListParagraph"/>
        <w:numPr>
          <w:ilvl w:val="0"/>
          <w:numId w:val="2"/>
        </w:numPr>
        <w:tabs>
          <w:tab w:val="left" w:pos="1491"/>
          <w:tab w:val="left" w:pos="1493"/>
        </w:tabs>
        <w:spacing w:before="121" w:line="276" w:lineRule="auto"/>
        <w:ind w:right="122"/>
      </w:pPr>
      <w:r>
        <w:lastRenderedPageBreak/>
        <w:t>“</w:t>
      </w:r>
      <w:proofErr w:type="gramStart"/>
      <w:r>
        <w:t>branch</w:t>
      </w:r>
      <w:proofErr w:type="gramEnd"/>
      <w:r>
        <w:rPr>
          <w:rFonts w:ascii="Times New Roman" w:hAnsi="Times New Roman"/>
        </w:rPr>
        <w:t xml:space="preserve"> </w:t>
      </w:r>
      <w:r>
        <w:t>balance</w:t>
      </w:r>
      <w:r>
        <w:rPr>
          <w:rFonts w:ascii="Times New Roman" w:hAnsi="Times New Roman"/>
        </w:rPr>
        <w:t xml:space="preserve"> </w:t>
      </w:r>
      <w:r>
        <w:t>sheet”</w:t>
      </w:r>
      <w:r>
        <w:rPr>
          <w:rFonts w:ascii="Times New Roman" w:hAnsi="Times New Roman"/>
        </w:rPr>
        <w:t xml:space="preserve"> </w:t>
      </w:r>
      <w:r>
        <w:t>means</w:t>
      </w:r>
      <w:r>
        <w:rPr>
          <w:rFonts w:ascii="Times New Roman" w:hAnsi="Times New Roman"/>
        </w:rPr>
        <w:t xml:space="preserve"> </w:t>
      </w:r>
      <w:r>
        <w:t>a</w:t>
      </w:r>
      <w:r>
        <w:rPr>
          <w:rFonts w:ascii="Times New Roman" w:hAnsi="Times New Roman"/>
        </w:rPr>
        <w:t xml:space="preserve"> </w:t>
      </w:r>
      <w:r>
        <w:t>balance</w:t>
      </w:r>
      <w:r>
        <w:rPr>
          <w:rFonts w:ascii="Times New Roman" w:hAnsi="Times New Roman"/>
        </w:rPr>
        <w:t xml:space="preserve"> </w:t>
      </w:r>
      <w:r>
        <w:t>sheet</w:t>
      </w:r>
      <w:r>
        <w:rPr>
          <w:rFonts w:ascii="Times New Roman" w:hAnsi="Times New Roman"/>
        </w:rPr>
        <w:t xml:space="preserve"> </w:t>
      </w:r>
      <w:r>
        <w:t>showing</w:t>
      </w:r>
      <w:r>
        <w:rPr>
          <w:rFonts w:ascii="Times New Roman" w:hAnsi="Times New Roman"/>
        </w:rPr>
        <w:t xml:space="preserve"> </w:t>
      </w:r>
      <w:r>
        <w:t>branch</w:t>
      </w:r>
      <w:r>
        <w:rPr>
          <w:rFonts w:ascii="Times New Roman" w:hAnsi="Times New Roman"/>
        </w:rPr>
        <w:t xml:space="preserve"> </w:t>
      </w:r>
      <w:r>
        <w:t>assets</w:t>
      </w:r>
      <w:r>
        <w:rPr>
          <w:rFonts w:ascii="Times New Roman" w:hAnsi="Times New Roman"/>
        </w:rPr>
        <w:t xml:space="preserve"> </w:t>
      </w:r>
      <w:r>
        <w:t>and</w:t>
      </w:r>
      <w:r>
        <w:rPr>
          <w:rFonts w:ascii="Times New Roman" w:hAnsi="Times New Roman"/>
        </w:rPr>
        <w:t xml:space="preserve"> </w:t>
      </w:r>
      <w:r>
        <w:t>branch</w:t>
      </w:r>
      <w:r>
        <w:rPr>
          <w:rFonts w:ascii="Times New Roman" w:hAnsi="Times New Roman"/>
        </w:rPr>
        <w:t xml:space="preserve"> </w:t>
      </w:r>
      <w:r>
        <w:t>liabilities</w:t>
      </w:r>
      <w:r>
        <w:rPr>
          <w:rFonts w:ascii="Times New Roman" w:hAnsi="Times New Roman"/>
        </w:rPr>
        <w:t xml:space="preserve"> </w:t>
      </w:r>
      <w:r>
        <w:t>complying</w:t>
      </w:r>
      <w:r>
        <w:rPr>
          <w:rFonts w:ascii="Times New Roman" w:hAnsi="Times New Roman"/>
        </w:rPr>
        <w:t xml:space="preserve"> </w:t>
      </w:r>
      <w:r>
        <w:t>with</w:t>
      </w:r>
      <w:r>
        <w:rPr>
          <w:rFonts w:ascii="Times New Roman" w:hAnsi="Times New Roman"/>
        </w:rPr>
        <w:t xml:space="preserve"> </w:t>
      </w:r>
      <w:r>
        <w:t>the</w:t>
      </w:r>
      <w:r>
        <w:rPr>
          <w:rFonts w:ascii="Times New Roman" w:hAnsi="Times New Roman"/>
        </w:rPr>
        <w:t xml:space="preserve"> </w:t>
      </w:r>
      <w:r>
        <w:t>recognition</w:t>
      </w:r>
      <w:r>
        <w:rPr>
          <w:rFonts w:ascii="Times New Roman" w:hAnsi="Times New Roman"/>
        </w:rPr>
        <w:t xml:space="preserve"> </w:t>
      </w:r>
      <w:r>
        <w:t>and</w:t>
      </w:r>
      <w:r>
        <w:rPr>
          <w:rFonts w:ascii="Times New Roman" w:hAnsi="Times New Roman"/>
        </w:rPr>
        <w:t xml:space="preserve"> </w:t>
      </w:r>
      <w:r>
        <w:t>valuation</w:t>
      </w:r>
      <w:r>
        <w:rPr>
          <w:rFonts w:ascii="Times New Roman" w:hAnsi="Times New Roman"/>
        </w:rPr>
        <w:t xml:space="preserve"> </w:t>
      </w:r>
      <w:r>
        <w:t>principles</w:t>
      </w:r>
      <w:r>
        <w:rPr>
          <w:rFonts w:ascii="Times New Roman" w:hAnsi="Times New Roman"/>
        </w:rPr>
        <w:t xml:space="preserve"> </w:t>
      </w:r>
      <w:r>
        <w:t>under</w:t>
      </w:r>
      <w:r>
        <w:rPr>
          <w:rFonts w:ascii="Times New Roman" w:hAnsi="Times New Roman"/>
        </w:rPr>
        <w:t xml:space="preserve"> </w:t>
      </w:r>
      <w:r>
        <w:t>Article</w:t>
      </w:r>
      <w:r>
        <w:rPr>
          <w:rFonts w:ascii="Times New Roman" w:hAnsi="Times New Roman"/>
        </w:rPr>
        <w:t xml:space="preserve"> </w:t>
      </w:r>
      <w:r>
        <w:t>75</w:t>
      </w:r>
      <w:r>
        <w:rPr>
          <w:rFonts w:ascii="Times New Roman" w:hAnsi="Times New Roman"/>
        </w:rPr>
        <w:t xml:space="preserve"> </w:t>
      </w:r>
      <w:r>
        <w:t>of</w:t>
      </w:r>
      <w:r>
        <w:rPr>
          <w:rFonts w:ascii="Times New Roman" w:hAnsi="Times New Roman"/>
        </w:rPr>
        <w:t xml:space="preserve"> </w:t>
      </w:r>
      <w:r>
        <w:t>Directive</w:t>
      </w:r>
      <w:r>
        <w:rPr>
          <w:rFonts w:ascii="Times New Roman" w:hAnsi="Times New Roman"/>
        </w:rPr>
        <w:t xml:space="preserve"> </w:t>
      </w:r>
      <w:r>
        <w:t>2009/138/EC.</w:t>
      </w:r>
    </w:p>
    <w:p w14:paraId="26E5F0E2" w14:textId="77777777" w:rsidR="00BF6324" w:rsidRDefault="00A51A09">
      <w:pPr>
        <w:pStyle w:val="BodyText"/>
        <w:spacing w:before="2"/>
        <w:ind w:left="0" w:right="0" w:firstLine="0"/>
        <w:jc w:val="left"/>
        <w:rPr>
          <w:sz w:val="14"/>
        </w:rPr>
      </w:pPr>
      <w:r>
        <w:rPr>
          <w:noProof/>
        </w:rPr>
        <mc:AlternateContent>
          <mc:Choice Requires="wps">
            <w:drawing>
              <wp:anchor distT="0" distB="0" distL="0" distR="0" simplePos="0" relativeHeight="487588864" behindDoc="1" locked="0" layoutInCell="1" allowOverlap="1" wp14:anchorId="7D9AF84F" wp14:editId="3D34E529">
                <wp:simplePos x="0" y="0"/>
                <wp:positionH relativeFrom="page">
                  <wp:posOffset>719327</wp:posOffset>
                </wp:positionH>
                <wp:positionV relativeFrom="paragraph">
                  <wp:posOffset>124768</wp:posOffset>
                </wp:positionV>
                <wp:extent cx="1828800" cy="9525"/>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799" y="0"/>
                              </a:moveTo>
                              <a:lnTo>
                                <a:pt x="0" y="0"/>
                              </a:lnTo>
                              <a:lnTo>
                                <a:pt x="0" y="9143"/>
                              </a:lnTo>
                              <a:lnTo>
                                <a:pt x="1828799" y="9143"/>
                              </a:lnTo>
                              <a:lnTo>
                                <a:pt x="18287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F6CC26" id="Graphic 12" o:spid="_x0000_s1026" style="position:absolute;margin-left:56.65pt;margin-top:9.8pt;width:2in;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" path="m1828799,l,,,9143r1828799,l1828799,xe" fillcolor="black" stroked="f">
                <v:path arrowok="t"/>
                <w10:wrap type="topAndBottom" anchorx="page"/>
              </v:shape>
            </w:pict>
          </mc:Fallback>
        </mc:AlternateContent>
      </w:r>
    </w:p>
    <w:p w14:paraId="5E56D369" w14:textId="26D83F02" w:rsidR="00BF6324" w:rsidDel="004366BA" w:rsidRDefault="00A51A09">
      <w:pPr>
        <w:spacing w:before="104"/>
        <w:ind w:left="274" w:right="656" w:hanging="142"/>
        <w:rPr>
          <w:del w:id="76" w:author="Johannes Backer" w:date="2025-05-15T08:15:00Z"/>
          <w:sz w:val="18"/>
        </w:rPr>
      </w:pPr>
      <w:r>
        <w:rPr>
          <w:sz w:val="18"/>
          <w:vertAlign w:val="superscript"/>
        </w:rPr>
        <w:t>3</w:t>
      </w:r>
      <w:r>
        <w:rPr>
          <w:rFonts w:ascii="Times New Roman"/>
          <w:spacing w:val="-3"/>
          <w:sz w:val="18"/>
        </w:rPr>
        <w:t xml:space="preserve"> </w:t>
      </w:r>
      <w:r>
        <w:rPr>
          <w:color w:val="0000FF"/>
          <w:sz w:val="18"/>
          <w:u w:val="single" w:color="0000FF"/>
        </w:rPr>
        <w:t>https://eiopa.europa.eu/Pages/Consultations/Public-consultation-on-the-Set-2-of-the-Solvency-II-</w:t>
      </w:r>
      <w:r>
        <w:rPr>
          <w:rFonts w:ascii="Times New Roman"/>
          <w:color w:val="0000FF"/>
          <w:sz w:val="18"/>
        </w:rPr>
        <w:t xml:space="preserve"> </w:t>
      </w:r>
      <w:r>
        <w:rPr>
          <w:color w:val="0000FF"/>
          <w:spacing w:val="-2"/>
          <w:sz w:val="18"/>
          <w:u w:val="single" w:color="0000FF"/>
        </w:rPr>
        <w:t>Implementing-Technical-Standards-%28ITS%29-and-Guidelines.aspx</w:t>
      </w:r>
    </w:p>
    <w:p w14:paraId="43F93DA8" w14:textId="1CFEECCB" w:rsidR="00BF6324" w:rsidDel="004366BA" w:rsidRDefault="00BF6324">
      <w:pPr>
        <w:spacing w:before="104"/>
        <w:ind w:left="274" w:right="656" w:hanging="142"/>
        <w:rPr>
          <w:del w:id="77" w:author="Johannes Backer" w:date="2025-05-15T08:15:00Z"/>
          <w:sz w:val="18"/>
        </w:rPr>
        <w:sectPr w:rsidR="00BF6324" w:rsidDel="004366BA">
          <w:pgSz w:w="11900" w:h="16840"/>
          <w:pgMar w:top="1040" w:right="1000" w:bottom="560" w:left="1000" w:header="0" w:footer="374" w:gutter="0"/>
          <w:cols w:space="720"/>
        </w:sectPr>
        <w:pPrChange w:id="78" w:author="Johannes Backer" w:date="2025-05-15T08:15:00Z">
          <w:pPr/>
        </w:pPrChange>
      </w:pPr>
    </w:p>
    <w:p w14:paraId="4BBF400E" w14:textId="77777777" w:rsidR="00BF6324" w:rsidRDefault="00A51A09">
      <w:pPr>
        <w:pStyle w:val="ListParagraph"/>
        <w:numPr>
          <w:ilvl w:val="0"/>
          <w:numId w:val="2"/>
        </w:numPr>
        <w:tabs>
          <w:tab w:val="left" w:pos="1491"/>
          <w:tab w:val="left" w:pos="1493"/>
        </w:tabs>
        <w:spacing w:before="90" w:line="276" w:lineRule="auto"/>
        <w:ind w:right="126"/>
      </w:pPr>
      <w:r>
        <w:lastRenderedPageBreak/>
        <w:t>“</w:t>
      </w:r>
      <w:proofErr w:type="gramStart"/>
      <w:r>
        <w:t>branch</w:t>
      </w:r>
      <w:proofErr w:type="gramEnd"/>
      <w:r>
        <w:rPr>
          <w:rFonts w:ascii="Times New Roman" w:hAnsi="Times New Roman"/>
          <w:spacing w:val="40"/>
        </w:rPr>
        <w:t xml:space="preserve"> </w:t>
      </w:r>
      <w:r>
        <w:rPr>
          <w:i/>
        </w:rPr>
        <w:t>SCR</w:t>
      </w:r>
      <w:r>
        <w:t>”</w:t>
      </w:r>
      <w:r>
        <w:rPr>
          <w:rFonts w:ascii="Times New Roman" w:hAnsi="Times New Roman"/>
          <w:spacing w:val="40"/>
        </w:rPr>
        <w:t xml:space="preserve"> </w:t>
      </w:r>
      <w:r>
        <w:t>means</w:t>
      </w:r>
      <w:r>
        <w:rPr>
          <w:rFonts w:ascii="Times New Roman" w:hAnsi="Times New Roman"/>
          <w:spacing w:val="40"/>
        </w:rPr>
        <w:t xml:space="preserve"> </w:t>
      </w:r>
      <w:r>
        <w:t>the</w:t>
      </w:r>
      <w:r>
        <w:rPr>
          <w:rFonts w:ascii="Times New Roman" w:hAnsi="Times New Roman"/>
          <w:spacing w:val="40"/>
        </w:rPr>
        <w:t xml:space="preserve"> </w:t>
      </w:r>
      <w:r>
        <w:t>Solvency</w:t>
      </w:r>
      <w:r>
        <w:rPr>
          <w:rFonts w:ascii="Times New Roman" w:hAnsi="Times New Roman"/>
          <w:spacing w:val="40"/>
        </w:rPr>
        <w:t xml:space="preserve"> </w:t>
      </w:r>
      <w:r>
        <w:t>Capital</w:t>
      </w:r>
      <w:r>
        <w:rPr>
          <w:rFonts w:ascii="Times New Roman" w:hAnsi="Times New Roman"/>
          <w:spacing w:val="40"/>
        </w:rPr>
        <w:t xml:space="preserve"> </w:t>
      </w:r>
      <w:r>
        <w:t>Requirement</w:t>
      </w:r>
      <w:r>
        <w:rPr>
          <w:rFonts w:ascii="Times New Roman" w:hAnsi="Times New Roman"/>
          <w:spacing w:val="40"/>
        </w:rPr>
        <w:t xml:space="preserve"> </w:t>
      </w:r>
      <w:r>
        <w:t>(SCR)</w:t>
      </w:r>
      <w:r>
        <w:rPr>
          <w:rFonts w:ascii="Times New Roman" w:hAnsi="Times New Roman"/>
          <w:spacing w:val="40"/>
        </w:rPr>
        <w:t xml:space="preserve"> </w:t>
      </w:r>
      <w:r>
        <w:t>based</w:t>
      </w:r>
      <w:r>
        <w:rPr>
          <w:rFonts w:ascii="Times New Roman" w:hAnsi="Times New Roman"/>
          <w:spacing w:val="40"/>
        </w:rPr>
        <w:t xml:space="preserve"> </w:t>
      </w:r>
      <w:r>
        <w:t>on</w:t>
      </w:r>
      <w:r>
        <w:rPr>
          <w:rFonts w:ascii="Times New Roman" w:hAnsi="Times New Roman"/>
        </w:rPr>
        <w:t xml:space="preserve"> </w:t>
      </w:r>
      <w:r>
        <w:t>the</w:t>
      </w:r>
      <w:r>
        <w:rPr>
          <w:rFonts w:ascii="Times New Roman" w:hAnsi="Times New Roman"/>
          <w:spacing w:val="40"/>
        </w:rPr>
        <w:t xml:space="preserve"> </w:t>
      </w:r>
      <w:r>
        <w:t>branch</w:t>
      </w:r>
      <w:r>
        <w:rPr>
          <w:rFonts w:ascii="Times New Roman" w:hAnsi="Times New Roman"/>
          <w:spacing w:val="40"/>
        </w:rPr>
        <w:t xml:space="preserve"> </w:t>
      </w:r>
      <w:r>
        <w:t>balance</w:t>
      </w:r>
      <w:r>
        <w:rPr>
          <w:rFonts w:ascii="Times New Roman" w:hAnsi="Times New Roman"/>
          <w:spacing w:val="40"/>
        </w:rPr>
        <w:t xml:space="preserve"> </w:t>
      </w:r>
      <w:r>
        <w:t>sheet</w:t>
      </w:r>
      <w:r>
        <w:rPr>
          <w:rFonts w:ascii="Times New Roman" w:hAnsi="Times New Roman"/>
          <w:spacing w:val="40"/>
        </w:rPr>
        <w:t xml:space="preserve"> </w:t>
      </w:r>
      <w:r>
        <w:t>and</w:t>
      </w:r>
      <w:r>
        <w:rPr>
          <w:rFonts w:ascii="Times New Roman" w:hAnsi="Times New Roman"/>
          <w:spacing w:val="40"/>
        </w:rPr>
        <w:t xml:space="preserve"> </w:t>
      </w:r>
      <w:r>
        <w:t>the</w:t>
      </w:r>
      <w:r>
        <w:rPr>
          <w:rFonts w:ascii="Times New Roman" w:hAnsi="Times New Roman"/>
          <w:spacing w:val="40"/>
        </w:rPr>
        <w:t xml:space="preserve"> </w:t>
      </w:r>
      <w:r>
        <w:t>volume</w:t>
      </w:r>
      <w:r>
        <w:rPr>
          <w:rFonts w:ascii="Times New Roman" w:hAnsi="Times New Roman"/>
          <w:spacing w:val="40"/>
        </w:rPr>
        <w:t xml:space="preserve"> </w:t>
      </w:r>
      <w:r>
        <w:t>measures</w:t>
      </w:r>
      <w:r>
        <w:rPr>
          <w:rFonts w:ascii="Times New Roman" w:hAnsi="Times New Roman"/>
          <w:spacing w:val="40"/>
        </w:rPr>
        <w:t xml:space="preserve"> </w:t>
      </w:r>
      <w:r>
        <w:t>as</w:t>
      </w:r>
      <w:r>
        <w:rPr>
          <w:rFonts w:ascii="Times New Roman" w:hAnsi="Times New Roman"/>
          <w:spacing w:val="40"/>
        </w:rPr>
        <w:t xml:space="preserve"> </w:t>
      </w:r>
      <w:r>
        <w:t>specified</w:t>
      </w:r>
      <w:r>
        <w:rPr>
          <w:rFonts w:ascii="Times New Roman" w:hAnsi="Times New Roman"/>
          <w:spacing w:val="40"/>
        </w:rPr>
        <w:t xml:space="preserve"> </w:t>
      </w:r>
      <w:r>
        <w:t>in</w:t>
      </w:r>
      <w:r>
        <w:rPr>
          <w:rFonts w:ascii="Times New Roman" w:hAnsi="Times New Roman"/>
        </w:rPr>
        <w:t xml:space="preserve"> </w:t>
      </w:r>
      <w:r>
        <w:t>Directive</w:t>
      </w:r>
      <w:r>
        <w:rPr>
          <w:rFonts w:ascii="Times New Roman" w:hAnsi="Times New Roman"/>
        </w:rPr>
        <w:t xml:space="preserve"> </w:t>
      </w:r>
      <w:r>
        <w:t>2009/138/EC</w:t>
      </w:r>
      <w:r>
        <w:rPr>
          <w:rFonts w:ascii="Times New Roman" w:hAnsi="Times New Roman"/>
        </w:rPr>
        <w:t xml:space="preserve"> </w:t>
      </w:r>
      <w:r>
        <w:t>which</w:t>
      </w:r>
      <w:r>
        <w:rPr>
          <w:rFonts w:ascii="Times New Roman" w:hAnsi="Times New Roman"/>
        </w:rPr>
        <w:t xml:space="preserve"> </w:t>
      </w:r>
      <w:r>
        <w:t>relate</w:t>
      </w:r>
      <w:r>
        <w:rPr>
          <w:rFonts w:ascii="Times New Roman" w:hAnsi="Times New Roman"/>
        </w:rPr>
        <w:t xml:space="preserve"> </w:t>
      </w:r>
      <w:r>
        <w:t>to</w:t>
      </w:r>
      <w:r>
        <w:rPr>
          <w:rFonts w:ascii="Times New Roman" w:hAnsi="Times New Roman"/>
        </w:rPr>
        <w:t xml:space="preserve"> </w:t>
      </w:r>
      <w:r>
        <w:t>the</w:t>
      </w:r>
      <w:r>
        <w:rPr>
          <w:rFonts w:ascii="Times New Roman" w:hAnsi="Times New Roman"/>
        </w:rPr>
        <w:t xml:space="preserve"> </w:t>
      </w:r>
      <w:r>
        <w:t>branch</w:t>
      </w:r>
      <w:r>
        <w:rPr>
          <w:rFonts w:ascii="Times New Roman" w:hAnsi="Times New Roman"/>
        </w:rPr>
        <w:t xml:space="preserve"> </w:t>
      </w:r>
      <w:r>
        <w:t>balance</w:t>
      </w:r>
      <w:r>
        <w:rPr>
          <w:rFonts w:ascii="Times New Roman" w:hAnsi="Times New Roman"/>
        </w:rPr>
        <w:t xml:space="preserve"> </w:t>
      </w:r>
      <w:r>
        <w:t>sheet.</w:t>
      </w:r>
    </w:p>
    <w:p w14:paraId="030933C1" w14:textId="77777777" w:rsidR="00BF6324" w:rsidRDefault="00A51A09">
      <w:pPr>
        <w:pStyle w:val="ListParagraph"/>
        <w:numPr>
          <w:ilvl w:val="0"/>
          <w:numId w:val="2"/>
        </w:numPr>
        <w:tabs>
          <w:tab w:val="left" w:pos="1490"/>
          <w:tab w:val="left" w:pos="1493"/>
        </w:tabs>
        <w:spacing w:before="121" w:line="276" w:lineRule="auto"/>
      </w:pPr>
      <w:r>
        <w:t>“</w:t>
      </w:r>
      <w:proofErr w:type="gramStart"/>
      <w:r>
        <w:t>branch</w:t>
      </w:r>
      <w:proofErr w:type="gramEnd"/>
      <w:r>
        <w:rPr>
          <w:rFonts w:ascii="Times New Roman" w:hAnsi="Times New Roman"/>
        </w:rPr>
        <w:t xml:space="preserve"> </w:t>
      </w:r>
      <w:r>
        <w:rPr>
          <w:i/>
        </w:rPr>
        <w:t>MCR</w:t>
      </w:r>
      <w:r>
        <w:t>”</w:t>
      </w:r>
      <w:r>
        <w:rPr>
          <w:rFonts w:ascii="Times New Roman" w:hAnsi="Times New Roman"/>
        </w:rPr>
        <w:t xml:space="preserve"> </w:t>
      </w:r>
      <w:r>
        <w:t>means</w:t>
      </w:r>
      <w:r>
        <w:rPr>
          <w:rFonts w:ascii="Times New Roman" w:hAnsi="Times New Roman"/>
        </w:rPr>
        <w:t xml:space="preserve"> </w:t>
      </w:r>
      <w:r>
        <w:t>the</w:t>
      </w:r>
      <w:r>
        <w:rPr>
          <w:rFonts w:ascii="Times New Roman" w:hAnsi="Times New Roman"/>
        </w:rPr>
        <w:t xml:space="preserve"> </w:t>
      </w:r>
      <w:r>
        <w:t>Minimum</w:t>
      </w:r>
      <w:r>
        <w:rPr>
          <w:rFonts w:ascii="Times New Roman" w:hAnsi="Times New Roman"/>
        </w:rPr>
        <w:t xml:space="preserve"> </w:t>
      </w:r>
      <w:r>
        <w:t>Capital</w:t>
      </w:r>
      <w:r>
        <w:rPr>
          <w:rFonts w:ascii="Times New Roman" w:hAnsi="Times New Roman"/>
        </w:rPr>
        <w:t xml:space="preserve"> </w:t>
      </w:r>
      <w:r>
        <w:t>Requirement</w:t>
      </w:r>
      <w:r>
        <w:rPr>
          <w:rFonts w:ascii="Times New Roman" w:hAnsi="Times New Roman"/>
        </w:rPr>
        <w:t xml:space="preserve"> </w:t>
      </w:r>
      <w:r>
        <w:t>(MCR)</w:t>
      </w:r>
      <w:r>
        <w:rPr>
          <w:rFonts w:ascii="Times New Roman" w:hAnsi="Times New Roman"/>
        </w:rPr>
        <w:t xml:space="preserve"> </w:t>
      </w:r>
      <w:r>
        <w:t>which</w:t>
      </w:r>
      <w:r>
        <w:rPr>
          <w:rFonts w:ascii="Times New Roman" w:hAnsi="Times New Roman"/>
        </w:rPr>
        <w:t xml:space="preserve"> </w:t>
      </w:r>
      <w:r>
        <w:t>is</w:t>
      </w:r>
      <w:r>
        <w:rPr>
          <w:rFonts w:ascii="Times New Roman" w:hAnsi="Times New Roman"/>
        </w:rPr>
        <w:t xml:space="preserve"> </w:t>
      </w:r>
      <w:r>
        <w:t>based</w:t>
      </w:r>
      <w:r>
        <w:rPr>
          <w:rFonts w:ascii="Times New Roman" w:hAnsi="Times New Roman"/>
          <w:spacing w:val="25"/>
        </w:rPr>
        <w:t xml:space="preserve"> </w:t>
      </w:r>
      <w:r>
        <w:t>on</w:t>
      </w:r>
      <w:r>
        <w:rPr>
          <w:rFonts w:ascii="Times New Roman" w:hAnsi="Times New Roman"/>
          <w:spacing w:val="25"/>
        </w:rPr>
        <w:t xml:space="preserve"> </w:t>
      </w:r>
      <w:r>
        <w:t>the</w:t>
      </w:r>
      <w:r>
        <w:rPr>
          <w:rFonts w:ascii="Times New Roman" w:hAnsi="Times New Roman"/>
          <w:spacing w:val="26"/>
        </w:rPr>
        <w:t xml:space="preserve"> </w:t>
      </w:r>
      <w:r>
        <w:t>branch</w:t>
      </w:r>
      <w:r>
        <w:rPr>
          <w:rFonts w:ascii="Times New Roman" w:hAnsi="Times New Roman"/>
          <w:spacing w:val="28"/>
        </w:rPr>
        <w:t xml:space="preserve"> </w:t>
      </w:r>
      <w:r>
        <w:t>balance</w:t>
      </w:r>
      <w:r>
        <w:rPr>
          <w:rFonts w:ascii="Times New Roman" w:hAnsi="Times New Roman"/>
          <w:spacing w:val="26"/>
        </w:rPr>
        <w:t xml:space="preserve"> </w:t>
      </w:r>
      <w:r>
        <w:t>sheet</w:t>
      </w:r>
      <w:r>
        <w:rPr>
          <w:rFonts w:ascii="Times New Roman" w:hAnsi="Times New Roman"/>
          <w:spacing w:val="25"/>
        </w:rPr>
        <w:t xml:space="preserve"> </w:t>
      </w:r>
      <w:r>
        <w:t>and</w:t>
      </w:r>
      <w:r>
        <w:rPr>
          <w:rFonts w:ascii="Times New Roman" w:hAnsi="Times New Roman"/>
          <w:spacing w:val="27"/>
        </w:rPr>
        <w:t xml:space="preserve"> </w:t>
      </w:r>
      <w:r>
        <w:t>the</w:t>
      </w:r>
      <w:r>
        <w:rPr>
          <w:rFonts w:ascii="Times New Roman" w:hAnsi="Times New Roman"/>
          <w:spacing w:val="26"/>
        </w:rPr>
        <w:t xml:space="preserve"> </w:t>
      </w:r>
      <w:r>
        <w:t>volume</w:t>
      </w:r>
      <w:r>
        <w:rPr>
          <w:rFonts w:ascii="Times New Roman" w:hAnsi="Times New Roman"/>
          <w:spacing w:val="26"/>
        </w:rPr>
        <w:t xml:space="preserve"> </w:t>
      </w:r>
      <w:r>
        <w:t>measures</w:t>
      </w:r>
      <w:r>
        <w:rPr>
          <w:rFonts w:ascii="Times New Roman" w:hAnsi="Times New Roman"/>
          <w:spacing w:val="26"/>
        </w:rPr>
        <w:t xml:space="preserve"> </w:t>
      </w:r>
      <w:r>
        <w:t>as</w:t>
      </w:r>
      <w:r>
        <w:rPr>
          <w:rFonts w:ascii="Times New Roman" w:hAnsi="Times New Roman"/>
          <w:spacing w:val="26"/>
        </w:rPr>
        <w:t xml:space="preserve"> </w:t>
      </w:r>
      <w:r>
        <w:t>specified</w:t>
      </w:r>
      <w:r>
        <w:rPr>
          <w:rFonts w:ascii="Times New Roman" w:hAnsi="Times New Roman"/>
        </w:rPr>
        <w:t xml:space="preserve"> </w:t>
      </w:r>
      <w:r>
        <w:t>in</w:t>
      </w:r>
      <w:r>
        <w:rPr>
          <w:rFonts w:ascii="Times New Roman" w:hAnsi="Times New Roman"/>
        </w:rPr>
        <w:t xml:space="preserve"> </w:t>
      </w:r>
      <w:r>
        <w:t>Directive</w:t>
      </w:r>
      <w:r>
        <w:rPr>
          <w:rFonts w:ascii="Times New Roman" w:hAnsi="Times New Roman"/>
        </w:rPr>
        <w:t xml:space="preserve"> </w:t>
      </w:r>
      <w:r>
        <w:t>2009/138/EC</w:t>
      </w:r>
      <w:r>
        <w:rPr>
          <w:rFonts w:ascii="Times New Roman" w:hAnsi="Times New Roman"/>
        </w:rPr>
        <w:t xml:space="preserve"> </w:t>
      </w:r>
      <w:r>
        <w:t>which</w:t>
      </w:r>
      <w:r>
        <w:rPr>
          <w:rFonts w:ascii="Times New Roman" w:hAnsi="Times New Roman"/>
        </w:rPr>
        <w:t xml:space="preserve"> </w:t>
      </w:r>
      <w:r>
        <w:t>relate</w:t>
      </w:r>
      <w:r>
        <w:rPr>
          <w:rFonts w:ascii="Times New Roman" w:hAnsi="Times New Roman"/>
        </w:rPr>
        <w:t xml:space="preserve"> </w:t>
      </w:r>
      <w:r>
        <w:t>to</w:t>
      </w:r>
      <w:r>
        <w:rPr>
          <w:rFonts w:ascii="Times New Roman" w:hAnsi="Times New Roman"/>
        </w:rPr>
        <w:t xml:space="preserve"> </w:t>
      </w:r>
      <w:r>
        <w:t>the</w:t>
      </w:r>
      <w:r>
        <w:rPr>
          <w:rFonts w:ascii="Times New Roman" w:hAnsi="Times New Roman"/>
        </w:rPr>
        <w:t xml:space="preserve"> </w:t>
      </w:r>
      <w:r>
        <w:t>branch</w:t>
      </w:r>
      <w:r>
        <w:rPr>
          <w:rFonts w:ascii="Times New Roman" w:hAnsi="Times New Roman"/>
        </w:rPr>
        <w:t xml:space="preserve"> </w:t>
      </w:r>
      <w:r>
        <w:t>balance</w:t>
      </w:r>
      <w:r>
        <w:rPr>
          <w:rFonts w:ascii="Times New Roman" w:hAnsi="Times New Roman"/>
        </w:rPr>
        <w:t xml:space="preserve"> </w:t>
      </w:r>
      <w:r>
        <w:t>sheet.</w:t>
      </w:r>
    </w:p>
    <w:p w14:paraId="13131E5A" w14:textId="77777777" w:rsidR="00BF6324" w:rsidRDefault="00A51A09">
      <w:pPr>
        <w:pStyle w:val="ListParagraph"/>
        <w:numPr>
          <w:ilvl w:val="0"/>
          <w:numId w:val="2"/>
        </w:numPr>
        <w:tabs>
          <w:tab w:val="left" w:pos="1491"/>
          <w:tab w:val="left" w:pos="1493"/>
        </w:tabs>
        <w:spacing w:line="276" w:lineRule="auto"/>
      </w:pPr>
      <w:r>
        <w:t>“</w:t>
      </w:r>
      <w:proofErr w:type="gramStart"/>
      <w:r>
        <w:t>branch</w:t>
      </w:r>
      <w:proofErr w:type="gramEnd"/>
      <w:r>
        <w:rPr>
          <w:rFonts w:ascii="Times New Roman" w:hAnsi="Times New Roman"/>
          <w:spacing w:val="40"/>
        </w:rPr>
        <w:t xml:space="preserve"> </w:t>
      </w:r>
      <w:r>
        <w:t>policyholder”</w:t>
      </w:r>
      <w:r>
        <w:rPr>
          <w:rFonts w:ascii="Times New Roman" w:hAnsi="Times New Roman"/>
          <w:spacing w:val="40"/>
        </w:rPr>
        <w:t xml:space="preserve"> </w:t>
      </w:r>
      <w:r>
        <w:t>means</w:t>
      </w:r>
      <w:r>
        <w:rPr>
          <w:rFonts w:ascii="Times New Roman" w:hAnsi="Times New Roman"/>
          <w:spacing w:val="80"/>
        </w:rPr>
        <w:t xml:space="preserve"> </w:t>
      </w:r>
      <w:r>
        <w:t>a</w:t>
      </w:r>
      <w:r>
        <w:rPr>
          <w:rFonts w:ascii="Times New Roman" w:hAnsi="Times New Roman"/>
          <w:spacing w:val="40"/>
        </w:rPr>
        <w:t xml:space="preserve"> </w:t>
      </w:r>
      <w:r>
        <w:t>policyholder</w:t>
      </w:r>
      <w:r>
        <w:rPr>
          <w:rFonts w:ascii="Times New Roman" w:hAnsi="Times New Roman"/>
          <w:spacing w:val="40"/>
        </w:rPr>
        <w:t xml:space="preserve"> </w:t>
      </w:r>
      <w:r>
        <w:t>whose</w:t>
      </w:r>
      <w:r>
        <w:rPr>
          <w:rFonts w:ascii="Times New Roman" w:hAnsi="Times New Roman"/>
          <w:spacing w:val="40"/>
        </w:rPr>
        <w:t xml:space="preserve"> </w:t>
      </w:r>
      <w:r>
        <w:t>policy</w:t>
      </w:r>
      <w:r>
        <w:rPr>
          <w:rFonts w:ascii="Times New Roman" w:hAnsi="Times New Roman"/>
          <w:spacing w:val="40"/>
        </w:rPr>
        <w:t xml:space="preserve"> </w:t>
      </w:r>
      <w:r>
        <w:t>is</w:t>
      </w:r>
      <w:r>
        <w:rPr>
          <w:rFonts w:ascii="Times New Roman" w:hAnsi="Times New Roman"/>
          <w:spacing w:val="40"/>
        </w:rPr>
        <w:t xml:space="preserve"> </w:t>
      </w:r>
      <w:proofErr w:type="gramStart"/>
      <w:r>
        <w:t>effected</w:t>
      </w:r>
      <w:proofErr w:type="gramEnd"/>
      <w:r>
        <w:rPr>
          <w:rFonts w:ascii="Times New Roman" w:hAnsi="Times New Roman"/>
          <w:spacing w:val="40"/>
        </w:rPr>
        <w:t xml:space="preserve"> </w:t>
      </w:r>
      <w:r>
        <w:t>by</w:t>
      </w:r>
      <w:r>
        <w:rPr>
          <w:rFonts w:ascii="Times New Roman" w:hAnsi="Times New Roman"/>
        </w:rPr>
        <w:t xml:space="preserve"> </w:t>
      </w:r>
      <w:r>
        <w:t>the</w:t>
      </w:r>
      <w:r>
        <w:rPr>
          <w:rFonts w:ascii="Times New Roman" w:hAnsi="Times New Roman"/>
          <w:spacing w:val="40"/>
        </w:rPr>
        <w:t xml:space="preserve"> </w:t>
      </w:r>
      <w:r>
        <w:t>branch.</w:t>
      </w:r>
      <w:r>
        <w:rPr>
          <w:rFonts w:ascii="Times New Roman" w:hAnsi="Times New Roman"/>
          <w:spacing w:val="40"/>
        </w:rPr>
        <w:t xml:space="preserve"> </w:t>
      </w:r>
      <w:r>
        <w:t>This</w:t>
      </w:r>
      <w:r>
        <w:rPr>
          <w:rFonts w:ascii="Times New Roman" w:hAnsi="Times New Roman"/>
          <w:spacing w:val="40"/>
        </w:rPr>
        <w:t xml:space="preserve"> </w:t>
      </w:r>
      <w:r>
        <w:t>definition</w:t>
      </w:r>
      <w:r>
        <w:rPr>
          <w:rFonts w:ascii="Times New Roman" w:hAnsi="Times New Roman"/>
          <w:spacing w:val="40"/>
        </w:rPr>
        <w:t xml:space="preserve"> </w:t>
      </w:r>
      <w:r>
        <w:t>includes,</w:t>
      </w:r>
      <w:r>
        <w:rPr>
          <w:rFonts w:ascii="Times New Roman" w:hAnsi="Times New Roman"/>
          <w:spacing w:val="40"/>
        </w:rPr>
        <w:t xml:space="preserve"> </w:t>
      </w:r>
      <w:r>
        <w:t>but</w:t>
      </w:r>
      <w:r>
        <w:rPr>
          <w:rFonts w:ascii="Times New Roman" w:hAnsi="Times New Roman"/>
          <w:spacing w:val="40"/>
        </w:rPr>
        <w:t xml:space="preserve"> </w:t>
      </w:r>
      <w:r>
        <w:t>is</w:t>
      </w:r>
      <w:r>
        <w:rPr>
          <w:rFonts w:ascii="Times New Roman" w:hAnsi="Times New Roman"/>
          <w:spacing w:val="40"/>
        </w:rPr>
        <w:t xml:space="preserve"> </w:t>
      </w:r>
      <w:r>
        <w:t>not</w:t>
      </w:r>
      <w:r>
        <w:rPr>
          <w:rFonts w:ascii="Times New Roman" w:hAnsi="Times New Roman"/>
          <w:spacing w:val="40"/>
        </w:rPr>
        <w:t xml:space="preserve"> </w:t>
      </w:r>
      <w:r>
        <w:t>limited</w:t>
      </w:r>
      <w:r>
        <w:rPr>
          <w:rFonts w:ascii="Times New Roman" w:hAnsi="Times New Roman"/>
          <w:spacing w:val="40"/>
        </w:rPr>
        <w:t xml:space="preserve"> </w:t>
      </w:r>
      <w:r>
        <w:t>to,</w:t>
      </w:r>
      <w:r>
        <w:rPr>
          <w:rFonts w:ascii="Times New Roman" w:hAnsi="Times New Roman"/>
          <w:spacing w:val="40"/>
        </w:rPr>
        <w:t xml:space="preserve"> </w:t>
      </w:r>
      <w:r>
        <w:t>policyholders</w:t>
      </w:r>
      <w:r>
        <w:rPr>
          <w:rFonts w:ascii="Times New Roman" w:hAnsi="Times New Roman"/>
        </w:rPr>
        <w:t xml:space="preserve"> </w:t>
      </w:r>
      <w:r>
        <w:t>and</w:t>
      </w:r>
      <w:r>
        <w:rPr>
          <w:rFonts w:ascii="Times New Roman" w:hAnsi="Times New Roman"/>
        </w:rPr>
        <w:t xml:space="preserve"> </w:t>
      </w:r>
      <w:r>
        <w:t>beneficiaries</w:t>
      </w:r>
      <w:r>
        <w:rPr>
          <w:rFonts w:ascii="Times New Roman" w:hAnsi="Times New Roman"/>
        </w:rPr>
        <w:t xml:space="preserve"> </w:t>
      </w:r>
      <w:r>
        <w:t>who</w:t>
      </w:r>
      <w:r>
        <w:rPr>
          <w:rFonts w:ascii="Times New Roman" w:hAnsi="Times New Roman"/>
        </w:rPr>
        <w:t xml:space="preserve"> </w:t>
      </w:r>
      <w:r>
        <w:t>have</w:t>
      </w:r>
      <w:r>
        <w:rPr>
          <w:rFonts w:ascii="Times New Roman" w:hAnsi="Times New Roman"/>
        </w:rPr>
        <w:t xml:space="preserve"> </w:t>
      </w:r>
      <w:r>
        <w:t>branch</w:t>
      </w:r>
      <w:r>
        <w:rPr>
          <w:rFonts w:ascii="Times New Roman" w:hAnsi="Times New Roman"/>
        </w:rPr>
        <w:t xml:space="preserve"> </w:t>
      </w:r>
      <w:r>
        <w:t>insurance</w:t>
      </w:r>
      <w:r>
        <w:rPr>
          <w:rFonts w:ascii="Times New Roman" w:hAnsi="Times New Roman"/>
        </w:rPr>
        <w:t xml:space="preserve"> </w:t>
      </w:r>
      <w:r>
        <w:t>claims.</w:t>
      </w:r>
    </w:p>
    <w:p w14:paraId="5F800EC1" w14:textId="77777777" w:rsidR="00BF6324" w:rsidRDefault="00A51A09">
      <w:pPr>
        <w:pStyle w:val="ListParagraph"/>
        <w:numPr>
          <w:ilvl w:val="0"/>
          <w:numId w:val="2"/>
        </w:numPr>
        <w:tabs>
          <w:tab w:val="left" w:pos="1491"/>
          <w:tab w:val="left" w:pos="1493"/>
        </w:tabs>
        <w:spacing w:before="122" w:line="276" w:lineRule="auto"/>
        <w:ind w:right="129"/>
      </w:pPr>
      <w:r>
        <w:t>“</w:t>
      </w:r>
      <w:proofErr w:type="gramStart"/>
      <w:r>
        <w:t>insurance</w:t>
      </w:r>
      <w:proofErr w:type="gramEnd"/>
      <w:r>
        <w:rPr>
          <w:rFonts w:ascii="Times New Roman" w:hAnsi="Times New Roman"/>
          <w:spacing w:val="40"/>
        </w:rPr>
        <w:t xml:space="preserve"> </w:t>
      </w:r>
      <w:r>
        <w:t>claim”</w:t>
      </w:r>
      <w:r>
        <w:rPr>
          <w:rFonts w:ascii="Times New Roman" w:hAnsi="Times New Roman"/>
          <w:spacing w:val="40"/>
        </w:rPr>
        <w:t xml:space="preserve"> </w:t>
      </w:r>
      <w:r>
        <w:t>means</w:t>
      </w:r>
      <w:r>
        <w:rPr>
          <w:rFonts w:ascii="Times New Roman" w:hAnsi="Times New Roman"/>
          <w:spacing w:val="40"/>
        </w:rPr>
        <w:t xml:space="preserve"> </w:t>
      </w:r>
      <w:r>
        <w:t>claims</w:t>
      </w:r>
      <w:r>
        <w:rPr>
          <w:rFonts w:ascii="Times New Roman" w:hAnsi="Times New Roman"/>
          <w:spacing w:val="40"/>
        </w:rPr>
        <w:t xml:space="preserve"> </w:t>
      </w:r>
      <w:r>
        <w:t>of</w:t>
      </w:r>
      <w:r>
        <w:rPr>
          <w:rFonts w:ascii="Times New Roman" w:hAnsi="Times New Roman"/>
          <w:spacing w:val="40"/>
        </w:rPr>
        <w:t xml:space="preserve"> </w:t>
      </w:r>
      <w:r>
        <w:t>branch</w:t>
      </w:r>
      <w:r>
        <w:rPr>
          <w:rFonts w:ascii="Times New Roman" w:hAnsi="Times New Roman"/>
          <w:spacing w:val="40"/>
        </w:rPr>
        <w:t xml:space="preserve"> </w:t>
      </w:r>
      <w:r>
        <w:t>policyholders</w:t>
      </w:r>
      <w:r>
        <w:rPr>
          <w:rFonts w:ascii="Times New Roman" w:hAnsi="Times New Roman"/>
          <w:spacing w:val="40"/>
        </w:rPr>
        <w:t xml:space="preserve"> </w:t>
      </w:r>
      <w:r>
        <w:t>within</w:t>
      </w:r>
      <w:r>
        <w:rPr>
          <w:rFonts w:ascii="Times New Roman" w:hAnsi="Times New Roman"/>
          <w:spacing w:val="40"/>
        </w:rPr>
        <w:t xml:space="preserve"> </w:t>
      </w:r>
      <w:r>
        <w:t>the</w:t>
      </w:r>
      <w:r>
        <w:rPr>
          <w:rFonts w:ascii="Times New Roman" w:hAnsi="Times New Roman"/>
        </w:rPr>
        <w:t xml:space="preserve"> </w:t>
      </w:r>
      <w:r>
        <w:t>meaning</w:t>
      </w:r>
      <w:r>
        <w:rPr>
          <w:rFonts w:ascii="Times New Roman" w:hAnsi="Times New Roman"/>
        </w:rPr>
        <w:t xml:space="preserve"> </w:t>
      </w:r>
      <w:r>
        <w:t>of</w:t>
      </w:r>
      <w:r>
        <w:rPr>
          <w:rFonts w:ascii="Times New Roman" w:hAnsi="Times New Roman"/>
        </w:rPr>
        <w:t xml:space="preserve"> </w:t>
      </w:r>
      <w:r>
        <w:t>Article</w:t>
      </w:r>
      <w:r>
        <w:rPr>
          <w:rFonts w:ascii="Times New Roman" w:hAnsi="Times New Roman"/>
        </w:rPr>
        <w:t xml:space="preserve"> </w:t>
      </w:r>
      <w:r>
        <w:t>268(g)</w:t>
      </w:r>
      <w:r>
        <w:rPr>
          <w:rFonts w:ascii="Times New Roman" w:hAnsi="Times New Roman"/>
        </w:rPr>
        <w:t xml:space="preserve"> </w:t>
      </w:r>
      <w:r>
        <w:t>of</w:t>
      </w:r>
      <w:r>
        <w:rPr>
          <w:rFonts w:ascii="Times New Roman" w:hAnsi="Times New Roman"/>
        </w:rPr>
        <w:t xml:space="preserve"> </w:t>
      </w:r>
      <w:r>
        <w:t>Directive</w:t>
      </w:r>
      <w:r>
        <w:rPr>
          <w:rFonts w:ascii="Times New Roman" w:hAnsi="Times New Roman"/>
        </w:rPr>
        <w:t xml:space="preserve"> </w:t>
      </w:r>
      <w:r>
        <w:t>2009/138/EC.</w:t>
      </w:r>
    </w:p>
    <w:p w14:paraId="4EC2EB76" w14:textId="77777777" w:rsidR="00BF6324" w:rsidRDefault="00A51A09">
      <w:pPr>
        <w:pStyle w:val="ListParagraph"/>
        <w:numPr>
          <w:ilvl w:val="0"/>
          <w:numId w:val="2"/>
        </w:numPr>
        <w:tabs>
          <w:tab w:val="left" w:pos="1490"/>
          <w:tab w:val="left" w:pos="1493"/>
        </w:tabs>
        <w:spacing w:line="276" w:lineRule="auto"/>
        <w:ind w:right="121"/>
      </w:pPr>
      <w:r>
        <w:t>“</w:t>
      </w:r>
      <w:proofErr w:type="gramStart"/>
      <w:r>
        <w:t>location</w:t>
      </w:r>
      <w:proofErr w:type="gramEnd"/>
      <w:r>
        <w:rPr>
          <w:rFonts w:ascii="Times New Roman" w:hAnsi="Times New Roman"/>
        </w:rPr>
        <w:t xml:space="preserve"> </w:t>
      </w:r>
      <w:r>
        <w:t>of</w:t>
      </w:r>
      <w:r>
        <w:rPr>
          <w:rFonts w:ascii="Times New Roman" w:hAnsi="Times New Roman"/>
        </w:rPr>
        <w:t xml:space="preserve"> </w:t>
      </w:r>
      <w:r>
        <w:t>the</w:t>
      </w:r>
      <w:r>
        <w:rPr>
          <w:rFonts w:ascii="Times New Roman" w:hAnsi="Times New Roman"/>
        </w:rPr>
        <w:t xml:space="preserve"> </w:t>
      </w:r>
      <w:r>
        <w:t>insurance</w:t>
      </w:r>
      <w:r>
        <w:rPr>
          <w:rFonts w:ascii="Times New Roman" w:hAnsi="Times New Roman"/>
        </w:rPr>
        <w:t xml:space="preserve"> </w:t>
      </w:r>
      <w:r>
        <w:t>claim”</w:t>
      </w:r>
      <w:r>
        <w:rPr>
          <w:rFonts w:ascii="Times New Roman" w:hAnsi="Times New Roman"/>
        </w:rPr>
        <w:t xml:space="preserve"> </w:t>
      </w:r>
      <w:r>
        <w:t>means</w:t>
      </w:r>
      <w:r>
        <w:rPr>
          <w:rFonts w:ascii="Times New Roman" w:hAnsi="Times New Roman"/>
        </w:rPr>
        <w:t xml:space="preserve"> </w:t>
      </w:r>
      <w:r>
        <w:t>the</w:t>
      </w:r>
      <w:r>
        <w:rPr>
          <w:rFonts w:ascii="Times New Roman" w:hAnsi="Times New Roman"/>
        </w:rPr>
        <w:t xml:space="preserve"> </w:t>
      </w:r>
      <w:r>
        <w:t>location</w:t>
      </w:r>
      <w:r>
        <w:rPr>
          <w:rFonts w:ascii="Times New Roman" w:hAnsi="Times New Roman"/>
        </w:rPr>
        <w:t xml:space="preserve"> </w:t>
      </w:r>
      <w:r>
        <w:t>of</w:t>
      </w:r>
      <w:r>
        <w:rPr>
          <w:rFonts w:ascii="Times New Roman" w:hAnsi="Times New Roman"/>
        </w:rPr>
        <w:t xml:space="preserve"> </w:t>
      </w:r>
      <w:r>
        <w:t>either</w:t>
      </w:r>
      <w:r>
        <w:rPr>
          <w:rFonts w:ascii="Times New Roman" w:hAnsi="Times New Roman"/>
        </w:rPr>
        <w:t xml:space="preserve"> </w:t>
      </w:r>
      <w:r>
        <w:t>the</w:t>
      </w:r>
      <w:r>
        <w:rPr>
          <w:rFonts w:ascii="Times New Roman" w:hAnsi="Times New Roman"/>
          <w:spacing w:val="80"/>
          <w:w w:val="150"/>
        </w:rPr>
        <w:t xml:space="preserve"> </w:t>
      </w:r>
      <w:r>
        <w:t>beneficiary</w:t>
      </w:r>
      <w:r>
        <w:rPr>
          <w:rFonts w:ascii="Times New Roman" w:hAnsi="Times New Roman"/>
          <w:spacing w:val="40"/>
        </w:rPr>
        <w:t xml:space="preserve"> </w:t>
      </w:r>
      <w:r>
        <w:t>(including</w:t>
      </w:r>
      <w:r>
        <w:rPr>
          <w:rFonts w:ascii="Times New Roman" w:hAnsi="Times New Roman"/>
          <w:spacing w:val="40"/>
        </w:rPr>
        <w:t xml:space="preserve"> </w:t>
      </w:r>
      <w:r>
        <w:t>policyholders),</w:t>
      </w:r>
      <w:r>
        <w:rPr>
          <w:rFonts w:ascii="Times New Roman" w:hAnsi="Times New Roman"/>
          <w:spacing w:val="40"/>
        </w:rPr>
        <w:t xml:space="preserve"> </w:t>
      </w:r>
      <w:r>
        <w:t>the</w:t>
      </w:r>
      <w:r>
        <w:rPr>
          <w:rFonts w:ascii="Times New Roman" w:hAnsi="Times New Roman"/>
          <w:spacing w:val="40"/>
        </w:rPr>
        <w:t xml:space="preserve"> </w:t>
      </w:r>
      <w:r>
        <w:t>insured</w:t>
      </w:r>
      <w:r>
        <w:rPr>
          <w:rFonts w:ascii="Times New Roman" w:hAnsi="Times New Roman"/>
          <w:spacing w:val="40"/>
        </w:rPr>
        <w:t xml:space="preserve"> </w:t>
      </w:r>
      <w:r>
        <w:t>risk</w:t>
      </w:r>
      <w:r>
        <w:rPr>
          <w:rFonts w:ascii="Times New Roman" w:hAnsi="Times New Roman"/>
          <w:spacing w:val="40"/>
        </w:rPr>
        <w:t xml:space="preserve"> </w:t>
      </w:r>
      <w:r>
        <w:t>or</w:t>
      </w:r>
      <w:r>
        <w:rPr>
          <w:rFonts w:ascii="Times New Roman" w:hAnsi="Times New Roman"/>
          <w:spacing w:val="40"/>
        </w:rPr>
        <w:t xml:space="preserve"> </w:t>
      </w:r>
      <w:r>
        <w:t>the</w:t>
      </w:r>
      <w:r>
        <w:rPr>
          <w:rFonts w:ascii="Times New Roman" w:hAnsi="Times New Roman"/>
          <w:spacing w:val="40"/>
        </w:rPr>
        <w:t xml:space="preserve"> </w:t>
      </w:r>
      <w:r>
        <w:t>contract</w:t>
      </w:r>
      <w:r>
        <w:rPr>
          <w:rFonts w:ascii="Times New Roman" w:hAnsi="Times New Roman"/>
        </w:rPr>
        <w:t xml:space="preserve"> </w:t>
      </w:r>
      <w:r>
        <w:t>signed</w:t>
      </w:r>
      <w:r>
        <w:rPr>
          <w:rFonts w:ascii="Times New Roman" w:hAnsi="Times New Roman"/>
          <w:spacing w:val="40"/>
        </w:rPr>
        <w:t xml:space="preserve"> </w:t>
      </w:r>
      <w:r>
        <w:t>with</w:t>
      </w:r>
      <w:r>
        <w:rPr>
          <w:rFonts w:ascii="Times New Roman" w:hAnsi="Times New Roman"/>
          <w:spacing w:val="40"/>
        </w:rPr>
        <w:t xml:space="preserve"> </w:t>
      </w:r>
      <w:r>
        <w:t>the</w:t>
      </w:r>
      <w:r>
        <w:rPr>
          <w:rFonts w:ascii="Times New Roman" w:hAnsi="Times New Roman"/>
          <w:spacing w:val="40"/>
        </w:rPr>
        <w:t xml:space="preserve"> </w:t>
      </w:r>
      <w:r>
        <w:t>third-country</w:t>
      </w:r>
      <w:r>
        <w:rPr>
          <w:rFonts w:ascii="Times New Roman" w:hAnsi="Times New Roman"/>
          <w:spacing w:val="40"/>
        </w:rPr>
        <w:t xml:space="preserve"> </w:t>
      </w:r>
      <w:r>
        <w:t>insurance</w:t>
      </w:r>
      <w:r>
        <w:rPr>
          <w:rFonts w:ascii="Times New Roman" w:hAnsi="Times New Roman"/>
          <w:spacing w:val="40"/>
        </w:rPr>
        <w:t xml:space="preserve"> </w:t>
      </w:r>
      <w:r>
        <w:t>undertaking</w:t>
      </w:r>
      <w:r>
        <w:rPr>
          <w:rFonts w:ascii="Times New Roman" w:hAnsi="Times New Roman"/>
          <w:spacing w:val="40"/>
        </w:rPr>
        <w:t xml:space="preserve"> </w:t>
      </w:r>
      <w:r>
        <w:t>(including</w:t>
      </w:r>
      <w:r>
        <w:rPr>
          <w:rFonts w:ascii="Times New Roman" w:hAnsi="Times New Roman"/>
          <w:spacing w:val="40"/>
        </w:rPr>
        <w:t xml:space="preserve"> </w:t>
      </w:r>
      <w:r>
        <w:t>whether</w:t>
      </w:r>
      <w:r>
        <w:rPr>
          <w:rFonts w:ascii="Times New Roman" w:hAnsi="Times New Roman"/>
        </w:rPr>
        <w:t xml:space="preserve"> </w:t>
      </w:r>
      <w:r>
        <w:t>the</w:t>
      </w:r>
      <w:r>
        <w:rPr>
          <w:rFonts w:ascii="Times New Roman" w:hAnsi="Times New Roman"/>
          <w:spacing w:val="40"/>
        </w:rPr>
        <w:t xml:space="preserve"> </w:t>
      </w:r>
      <w:r>
        <w:t>business</w:t>
      </w:r>
      <w:r>
        <w:rPr>
          <w:rFonts w:ascii="Times New Roman" w:hAnsi="Times New Roman"/>
          <w:spacing w:val="40"/>
        </w:rPr>
        <w:t xml:space="preserve"> </w:t>
      </w:r>
      <w:r>
        <w:t>was</w:t>
      </w:r>
      <w:r>
        <w:rPr>
          <w:rFonts w:ascii="Times New Roman" w:hAnsi="Times New Roman"/>
          <w:spacing w:val="40"/>
        </w:rPr>
        <w:t xml:space="preserve"> </w:t>
      </w:r>
      <w:r>
        <w:t>transacted</w:t>
      </w:r>
      <w:r>
        <w:rPr>
          <w:rFonts w:ascii="Times New Roman" w:hAnsi="Times New Roman"/>
          <w:spacing w:val="40"/>
        </w:rPr>
        <w:t xml:space="preserve"> </w:t>
      </w:r>
      <w:r>
        <w:t>through</w:t>
      </w:r>
      <w:r>
        <w:rPr>
          <w:rFonts w:ascii="Times New Roman" w:hAnsi="Times New Roman"/>
          <w:spacing w:val="40"/>
        </w:rPr>
        <w:t xml:space="preserve"> </w:t>
      </w:r>
      <w:r>
        <w:t>the</w:t>
      </w:r>
      <w:r>
        <w:rPr>
          <w:rFonts w:ascii="Times New Roman" w:hAnsi="Times New Roman"/>
          <w:spacing w:val="40"/>
        </w:rPr>
        <w:t xml:space="preserve"> </w:t>
      </w:r>
      <w:r>
        <w:t>branch</w:t>
      </w:r>
      <w:r>
        <w:rPr>
          <w:rFonts w:ascii="Times New Roman" w:hAnsi="Times New Roman"/>
          <w:spacing w:val="40"/>
        </w:rPr>
        <w:t xml:space="preserve"> </w:t>
      </w:r>
      <w:r>
        <w:t>or</w:t>
      </w:r>
      <w:r>
        <w:rPr>
          <w:rFonts w:ascii="Times New Roman" w:hAnsi="Times New Roman"/>
          <w:spacing w:val="40"/>
        </w:rPr>
        <w:t xml:space="preserve"> </w:t>
      </w:r>
      <w:r>
        <w:t>through</w:t>
      </w:r>
      <w:r>
        <w:rPr>
          <w:rFonts w:ascii="Times New Roman" w:hAnsi="Times New Roman"/>
          <w:spacing w:val="40"/>
        </w:rPr>
        <w:t xml:space="preserve"> </w:t>
      </w:r>
      <w:r>
        <w:t>the</w:t>
      </w:r>
      <w:r>
        <w:rPr>
          <w:rFonts w:ascii="Times New Roman" w:hAnsi="Times New Roman"/>
          <w:spacing w:val="40"/>
        </w:rPr>
        <w:t xml:space="preserve"> </w:t>
      </w:r>
      <w:r>
        <w:t>head-</w:t>
      </w:r>
      <w:r>
        <w:rPr>
          <w:rFonts w:ascii="Times New Roman" w:hAnsi="Times New Roman"/>
        </w:rPr>
        <w:t xml:space="preserve"> </w:t>
      </w:r>
      <w:r>
        <w:t>office</w:t>
      </w:r>
      <w:r>
        <w:rPr>
          <w:rFonts w:ascii="Times New Roman" w:hAnsi="Times New Roman"/>
        </w:rPr>
        <w:t xml:space="preserve"> </w:t>
      </w:r>
      <w:r>
        <w:t>of</w:t>
      </w:r>
      <w:r>
        <w:rPr>
          <w:rFonts w:ascii="Times New Roman" w:hAnsi="Times New Roman"/>
        </w:rPr>
        <w:t xml:space="preserve"> </w:t>
      </w:r>
      <w:r>
        <w:t>the</w:t>
      </w:r>
      <w:r>
        <w:rPr>
          <w:rFonts w:ascii="Times New Roman" w:hAnsi="Times New Roman"/>
        </w:rPr>
        <w:t xml:space="preserve"> </w:t>
      </w:r>
      <w:r>
        <w:t>third-country</w:t>
      </w:r>
      <w:r>
        <w:rPr>
          <w:rFonts w:ascii="Times New Roman" w:hAnsi="Times New Roman"/>
        </w:rPr>
        <w:t xml:space="preserve"> </w:t>
      </w:r>
      <w:r>
        <w:t>insurance</w:t>
      </w:r>
      <w:r>
        <w:rPr>
          <w:rFonts w:ascii="Times New Roman" w:hAnsi="Times New Roman"/>
        </w:rPr>
        <w:t xml:space="preserve"> </w:t>
      </w:r>
      <w:r>
        <w:t>undertaking).</w:t>
      </w:r>
    </w:p>
    <w:p w14:paraId="26CFF68B" w14:textId="77777777" w:rsidR="00BF6324" w:rsidRDefault="00A51A09">
      <w:pPr>
        <w:pStyle w:val="ListParagraph"/>
        <w:numPr>
          <w:ilvl w:val="0"/>
          <w:numId w:val="2"/>
        </w:numPr>
        <w:tabs>
          <w:tab w:val="left" w:pos="1491"/>
          <w:tab w:val="left" w:pos="1493"/>
        </w:tabs>
        <w:spacing w:line="276" w:lineRule="auto"/>
        <w:ind w:right="126"/>
      </w:pPr>
      <w:r>
        <w:t>“</w:t>
      </w:r>
      <w:proofErr w:type="gramStart"/>
      <w:r>
        <w:t>branch</w:t>
      </w:r>
      <w:proofErr w:type="gramEnd"/>
      <w:r>
        <w:rPr>
          <w:rFonts w:ascii="Times New Roman" w:hAnsi="Times New Roman"/>
        </w:rPr>
        <w:t xml:space="preserve"> </w:t>
      </w:r>
      <w:r>
        <w:t>insurance</w:t>
      </w:r>
      <w:r>
        <w:rPr>
          <w:rFonts w:ascii="Times New Roman" w:hAnsi="Times New Roman"/>
        </w:rPr>
        <w:t xml:space="preserve"> </w:t>
      </w:r>
      <w:r>
        <w:t>claim”</w:t>
      </w:r>
      <w:r>
        <w:rPr>
          <w:rFonts w:ascii="Times New Roman" w:hAnsi="Times New Roman"/>
        </w:rPr>
        <w:t xml:space="preserve"> </w:t>
      </w:r>
      <w:r>
        <w:t>means</w:t>
      </w:r>
      <w:r>
        <w:rPr>
          <w:rFonts w:ascii="Times New Roman" w:hAnsi="Times New Roman"/>
        </w:rPr>
        <w:t xml:space="preserve"> </w:t>
      </w:r>
      <w:r>
        <w:t>insurance</w:t>
      </w:r>
      <w:r>
        <w:rPr>
          <w:rFonts w:ascii="Times New Roman" w:hAnsi="Times New Roman"/>
        </w:rPr>
        <w:t xml:space="preserve"> </w:t>
      </w:r>
      <w:r>
        <w:t>claim</w:t>
      </w:r>
      <w:r>
        <w:rPr>
          <w:rFonts w:ascii="Times New Roman" w:hAnsi="Times New Roman"/>
        </w:rPr>
        <w:t xml:space="preserve"> </w:t>
      </w:r>
      <w:r>
        <w:t>relating</w:t>
      </w:r>
      <w:r>
        <w:rPr>
          <w:rFonts w:ascii="Times New Roman" w:hAnsi="Times New Roman"/>
        </w:rPr>
        <w:t xml:space="preserve"> </w:t>
      </w:r>
      <w:r>
        <w:t>to</w:t>
      </w:r>
      <w:r>
        <w:rPr>
          <w:rFonts w:ascii="Times New Roman" w:hAnsi="Times New Roman"/>
        </w:rPr>
        <w:t xml:space="preserve"> </w:t>
      </w:r>
      <w:r>
        <w:t>branch</w:t>
      </w:r>
      <w:r>
        <w:rPr>
          <w:rFonts w:ascii="Times New Roman" w:hAnsi="Times New Roman"/>
        </w:rPr>
        <w:t xml:space="preserve"> </w:t>
      </w:r>
      <w:r>
        <w:rPr>
          <w:spacing w:val="-2"/>
        </w:rPr>
        <w:t>policyholders.</w:t>
      </w:r>
    </w:p>
    <w:p w14:paraId="133202D3" w14:textId="77777777" w:rsidR="00BF6324" w:rsidRDefault="00A51A09">
      <w:pPr>
        <w:pStyle w:val="ListParagraph"/>
        <w:numPr>
          <w:ilvl w:val="0"/>
          <w:numId w:val="2"/>
        </w:numPr>
        <w:tabs>
          <w:tab w:val="left" w:pos="1491"/>
          <w:tab w:val="left" w:pos="1493"/>
        </w:tabs>
        <w:spacing w:before="122" w:line="276" w:lineRule="auto"/>
        <w:ind w:right="123"/>
      </w:pPr>
      <w:r>
        <w:t>“</w:t>
      </w:r>
      <w:proofErr w:type="gramStart"/>
      <w:r>
        <w:t>branch</w:t>
      </w:r>
      <w:proofErr w:type="gramEnd"/>
      <w:r>
        <w:rPr>
          <w:rFonts w:ascii="Times New Roman" w:hAnsi="Times New Roman"/>
        </w:rPr>
        <w:t xml:space="preserve"> </w:t>
      </w:r>
      <w:r>
        <w:t>preferential</w:t>
      </w:r>
      <w:r>
        <w:rPr>
          <w:rFonts w:ascii="Times New Roman" w:hAnsi="Times New Roman"/>
        </w:rPr>
        <w:t xml:space="preserve"> </w:t>
      </w:r>
      <w:r>
        <w:t>claims”</w:t>
      </w:r>
      <w:r>
        <w:rPr>
          <w:rFonts w:ascii="Times New Roman" w:hAnsi="Times New Roman"/>
        </w:rPr>
        <w:t xml:space="preserve"> </w:t>
      </w:r>
      <w:r>
        <w:t>means</w:t>
      </w:r>
      <w:r>
        <w:rPr>
          <w:rFonts w:ascii="Times New Roman" w:hAnsi="Times New Roman"/>
        </w:rPr>
        <w:t xml:space="preserve"> </w:t>
      </w:r>
      <w:r>
        <w:t>any</w:t>
      </w:r>
      <w:r>
        <w:rPr>
          <w:rFonts w:ascii="Times New Roman" w:hAnsi="Times New Roman"/>
        </w:rPr>
        <w:t xml:space="preserve"> </w:t>
      </w:r>
      <w:r>
        <w:t>claim</w:t>
      </w:r>
      <w:r>
        <w:rPr>
          <w:rFonts w:ascii="Times New Roman" w:hAnsi="Times New Roman"/>
        </w:rPr>
        <w:t xml:space="preserve"> </w:t>
      </w:r>
      <w:r>
        <w:t>which</w:t>
      </w:r>
      <w:r>
        <w:rPr>
          <w:rFonts w:ascii="Times New Roman" w:hAnsi="Times New Roman"/>
        </w:rPr>
        <w:t xml:space="preserve"> </w:t>
      </w:r>
      <w:r>
        <w:t>upon</w:t>
      </w:r>
      <w:r>
        <w:rPr>
          <w:rFonts w:ascii="Times New Roman" w:hAnsi="Times New Roman"/>
        </w:rPr>
        <w:t xml:space="preserve"> </w:t>
      </w:r>
      <w:r>
        <w:t>a</w:t>
      </w:r>
      <w:r>
        <w:rPr>
          <w:rFonts w:ascii="Times New Roman" w:hAnsi="Times New Roman"/>
        </w:rPr>
        <w:t xml:space="preserve"> </w:t>
      </w:r>
      <w:r>
        <w:t>winding-up</w:t>
      </w:r>
      <w:r>
        <w:rPr>
          <w:rFonts w:ascii="Times New Roman" w:hAnsi="Times New Roman"/>
        </w:rPr>
        <w:t xml:space="preserve"> </w:t>
      </w:r>
      <w:r>
        <w:t>of</w:t>
      </w:r>
      <w:r>
        <w:rPr>
          <w:rFonts w:ascii="Times New Roman" w:hAnsi="Times New Roman"/>
        </w:rPr>
        <w:t xml:space="preserve"> </w:t>
      </w:r>
      <w:r>
        <w:t>the</w:t>
      </w:r>
      <w:r>
        <w:rPr>
          <w:rFonts w:ascii="Times New Roman" w:hAnsi="Times New Roman"/>
        </w:rPr>
        <w:t xml:space="preserve"> </w:t>
      </w:r>
      <w:r>
        <w:t>third-country</w:t>
      </w:r>
      <w:r>
        <w:rPr>
          <w:rFonts w:ascii="Times New Roman" w:hAnsi="Times New Roman"/>
        </w:rPr>
        <w:t xml:space="preserve"> </w:t>
      </w:r>
      <w:r>
        <w:t>insurance</w:t>
      </w:r>
      <w:r>
        <w:rPr>
          <w:rFonts w:ascii="Times New Roman" w:hAnsi="Times New Roman"/>
        </w:rPr>
        <w:t xml:space="preserve"> </w:t>
      </w:r>
      <w:r>
        <w:t>undertaking</w:t>
      </w:r>
      <w:r>
        <w:rPr>
          <w:rFonts w:ascii="Times New Roman" w:hAnsi="Times New Roman"/>
        </w:rPr>
        <w:t xml:space="preserve"> </w:t>
      </w:r>
      <w:r>
        <w:t>ranks</w:t>
      </w:r>
      <w:r>
        <w:rPr>
          <w:rFonts w:ascii="Times New Roman" w:hAnsi="Times New Roman"/>
        </w:rPr>
        <w:t xml:space="preserve"> </w:t>
      </w:r>
      <w:r>
        <w:t>in</w:t>
      </w:r>
      <w:r>
        <w:rPr>
          <w:rFonts w:ascii="Times New Roman" w:hAnsi="Times New Roman"/>
        </w:rPr>
        <w:t xml:space="preserve"> </w:t>
      </w:r>
      <w:r>
        <w:t>priority</w:t>
      </w:r>
      <w:r>
        <w:rPr>
          <w:rFonts w:ascii="Times New Roman" w:hAnsi="Times New Roman"/>
        </w:rPr>
        <w:t xml:space="preserve"> </w:t>
      </w:r>
      <w:r>
        <w:t>to</w:t>
      </w:r>
      <w:r>
        <w:rPr>
          <w:rFonts w:ascii="Times New Roman" w:hAnsi="Times New Roman"/>
        </w:rPr>
        <w:t xml:space="preserve"> </w:t>
      </w:r>
      <w:r>
        <w:t>branch</w:t>
      </w:r>
      <w:r>
        <w:rPr>
          <w:rFonts w:ascii="Times New Roman" w:hAnsi="Times New Roman"/>
        </w:rPr>
        <w:t xml:space="preserve"> </w:t>
      </w:r>
      <w:r>
        <w:t>insurance</w:t>
      </w:r>
      <w:r>
        <w:rPr>
          <w:rFonts w:ascii="Times New Roman" w:hAnsi="Times New Roman"/>
        </w:rPr>
        <w:t xml:space="preserve"> </w:t>
      </w:r>
      <w:r>
        <w:t>claims</w:t>
      </w:r>
      <w:r>
        <w:rPr>
          <w:rFonts w:ascii="Times New Roman" w:hAnsi="Times New Roman"/>
        </w:rPr>
        <w:t xml:space="preserve"> </w:t>
      </w:r>
      <w:r>
        <w:t>which</w:t>
      </w:r>
      <w:r>
        <w:rPr>
          <w:rFonts w:ascii="Times New Roman" w:hAnsi="Times New Roman"/>
        </w:rPr>
        <w:t xml:space="preserve"> </w:t>
      </w:r>
      <w:r>
        <w:t>are:</w:t>
      </w:r>
    </w:p>
    <w:p w14:paraId="00A30158" w14:textId="77777777" w:rsidR="00BF6324" w:rsidRDefault="00A51A09">
      <w:pPr>
        <w:pStyle w:val="ListParagraph"/>
        <w:numPr>
          <w:ilvl w:val="0"/>
          <w:numId w:val="22"/>
        </w:numPr>
        <w:tabs>
          <w:tab w:val="left" w:pos="2213"/>
        </w:tabs>
        <w:spacing w:line="276" w:lineRule="auto"/>
        <w:ind w:right="212"/>
        <w:jc w:val="left"/>
      </w:pPr>
      <w:r>
        <w:t>claims</w:t>
      </w:r>
      <w:r>
        <w:rPr>
          <w:rFonts w:ascii="Times New Roman" w:hAnsi="Times New Roman"/>
        </w:rPr>
        <w:t xml:space="preserve"> </w:t>
      </w:r>
      <w:r>
        <w:t>of</w:t>
      </w:r>
      <w:r>
        <w:rPr>
          <w:rFonts w:ascii="Times New Roman" w:hAnsi="Times New Roman"/>
        </w:rPr>
        <w:t xml:space="preserve"> </w:t>
      </w:r>
      <w:r>
        <w:t>employees</w:t>
      </w:r>
      <w:r>
        <w:rPr>
          <w:rFonts w:ascii="Times New Roman" w:hAnsi="Times New Roman"/>
        </w:rPr>
        <w:t xml:space="preserve"> </w:t>
      </w:r>
      <w:r>
        <w:t>of</w:t>
      </w:r>
      <w:r>
        <w:rPr>
          <w:rFonts w:ascii="Times New Roman" w:hAnsi="Times New Roman"/>
        </w:rPr>
        <w:t xml:space="preserve"> </w:t>
      </w:r>
      <w:r>
        <w:t>branch</w:t>
      </w:r>
      <w:r>
        <w:rPr>
          <w:rFonts w:ascii="Times New Roman" w:hAnsi="Times New Roman"/>
        </w:rPr>
        <w:t xml:space="preserve"> </w:t>
      </w:r>
      <w:r>
        <w:t>operations</w:t>
      </w:r>
      <w:r>
        <w:rPr>
          <w:rFonts w:ascii="Times New Roman" w:hAnsi="Times New Roman"/>
        </w:rPr>
        <w:t xml:space="preserve"> </w:t>
      </w:r>
      <w:r>
        <w:t>arising</w:t>
      </w:r>
      <w:r>
        <w:rPr>
          <w:rFonts w:ascii="Times New Roman" w:hAnsi="Times New Roman"/>
        </w:rPr>
        <w:t xml:space="preserve"> </w:t>
      </w:r>
      <w:r>
        <w:t>from</w:t>
      </w:r>
      <w:r>
        <w:rPr>
          <w:rFonts w:ascii="Times New Roman" w:hAnsi="Times New Roman"/>
        </w:rPr>
        <w:t xml:space="preserve"> </w:t>
      </w:r>
      <w:r>
        <w:t>employment</w:t>
      </w:r>
      <w:r>
        <w:rPr>
          <w:rFonts w:ascii="Times New Roman" w:hAnsi="Times New Roman"/>
        </w:rPr>
        <w:t xml:space="preserve"> </w:t>
      </w:r>
      <w:r>
        <w:t>contracts</w:t>
      </w:r>
      <w:r>
        <w:rPr>
          <w:rFonts w:ascii="Times New Roman" w:hAnsi="Times New Roman"/>
        </w:rPr>
        <w:t xml:space="preserve"> </w:t>
      </w:r>
      <w:r>
        <w:t>and</w:t>
      </w:r>
      <w:r>
        <w:rPr>
          <w:rFonts w:ascii="Times New Roman" w:hAnsi="Times New Roman"/>
        </w:rPr>
        <w:t xml:space="preserve"> </w:t>
      </w:r>
      <w:r>
        <w:t>employment</w:t>
      </w:r>
      <w:r>
        <w:rPr>
          <w:rFonts w:ascii="Times New Roman" w:hAnsi="Times New Roman"/>
        </w:rPr>
        <w:t xml:space="preserve"> </w:t>
      </w:r>
      <w:r>
        <w:t>relations,</w:t>
      </w:r>
      <w:r>
        <w:rPr>
          <w:rFonts w:ascii="Times New Roman" w:hAnsi="Times New Roman"/>
        </w:rPr>
        <w:t xml:space="preserve"> </w:t>
      </w:r>
      <w:r>
        <w:t>claims</w:t>
      </w:r>
      <w:r>
        <w:rPr>
          <w:rFonts w:ascii="Times New Roman" w:hAnsi="Times New Roman"/>
        </w:rPr>
        <w:t xml:space="preserve"> </w:t>
      </w:r>
      <w:r>
        <w:t>by</w:t>
      </w:r>
      <w:r>
        <w:rPr>
          <w:rFonts w:ascii="Times New Roman" w:hAnsi="Times New Roman"/>
        </w:rPr>
        <w:t xml:space="preserve"> </w:t>
      </w:r>
      <w:r>
        <w:t>public</w:t>
      </w:r>
      <w:r>
        <w:rPr>
          <w:rFonts w:ascii="Times New Roman" w:hAnsi="Times New Roman"/>
        </w:rPr>
        <w:t xml:space="preserve"> </w:t>
      </w:r>
      <w:r>
        <w:t>bodies</w:t>
      </w:r>
      <w:r>
        <w:rPr>
          <w:rFonts w:ascii="Times New Roman" w:hAnsi="Times New Roman"/>
        </w:rPr>
        <w:t xml:space="preserve"> </w:t>
      </w:r>
      <w:r>
        <w:t>on</w:t>
      </w:r>
      <w:r>
        <w:rPr>
          <w:rFonts w:ascii="Times New Roman" w:hAnsi="Times New Roman"/>
        </w:rPr>
        <w:t xml:space="preserve"> </w:t>
      </w:r>
      <w:r>
        <w:t>taxes</w:t>
      </w:r>
      <w:r>
        <w:rPr>
          <w:rFonts w:ascii="Times New Roman" w:hAnsi="Times New Roman"/>
        </w:rPr>
        <w:t xml:space="preserve"> </w:t>
      </w:r>
      <w:r>
        <w:t>owed</w:t>
      </w:r>
      <w:r>
        <w:rPr>
          <w:rFonts w:ascii="Times New Roman" w:hAnsi="Times New Roman"/>
        </w:rPr>
        <w:t xml:space="preserve"> </w:t>
      </w:r>
      <w:r>
        <w:t>with</w:t>
      </w:r>
      <w:r>
        <w:rPr>
          <w:rFonts w:ascii="Times New Roman" w:hAnsi="Times New Roman"/>
        </w:rPr>
        <w:t xml:space="preserve"> </w:t>
      </w:r>
      <w:r>
        <w:t>respect</w:t>
      </w:r>
      <w:r>
        <w:rPr>
          <w:rFonts w:ascii="Times New Roman" w:hAnsi="Times New Roman"/>
        </w:rPr>
        <w:t xml:space="preserve"> </w:t>
      </w:r>
      <w:r>
        <w:t>to</w:t>
      </w:r>
      <w:r>
        <w:rPr>
          <w:rFonts w:ascii="Times New Roman" w:hAnsi="Times New Roman"/>
        </w:rPr>
        <w:t xml:space="preserve"> </w:t>
      </w:r>
      <w:r>
        <w:t>branch</w:t>
      </w:r>
      <w:r>
        <w:rPr>
          <w:rFonts w:ascii="Times New Roman" w:hAnsi="Times New Roman"/>
        </w:rPr>
        <w:t xml:space="preserve"> </w:t>
      </w:r>
      <w:r>
        <w:t>operations,</w:t>
      </w:r>
    </w:p>
    <w:p w14:paraId="08773249" w14:textId="77777777" w:rsidR="00BF6324" w:rsidRDefault="00A51A09">
      <w:pPr>
        <w:pStyle w:val="ListParagraph"/>
        <w:numPr>
          <w:ilvl w:val="0"/>
          <w:numId w:val="22"/>
        </w:numPr>
        <w:tabs>
          <w:tab w:val="left" w:pos="2213"/>
        </w:tabs>
        <w:spacing w:before="118" w:line="273" w:lineRule="auto"/>
        <w:ind w:right="221"/>
        <w:jc w:val="left"/>
      </w:pPr>
      <w:r>
        <w:t>claims</w:t>
      </w:r>
      <w:r>
        <w:rPr>
          <w:rFonts w:ascii="Times New Roman" w:hAnsi="Times New Roman"/>
        </w:rPr>
        <w:t xml:space="preserve"> </w:t>
      </w:r>
      <w:r>
        <w:t>by</w:t>
      </w:r>
      <w:r>
        <w:rPr>
          <w:rFonts w:ascii="Times New Roman" w:hAnsi="Times New Roman"/>
        </w:rPr>
        <w:t xml:space="preserve"> </w:t>
      </w:r>
      <w:r>
        <w:t>social</w:t>
      </w:r>
      <w:r>
        <w:rPr>
          <w:rFonts w:ascii="Times New Roman" w:hAnsi="Times New Roman"/>
        </w:rPr>
        <w:t xml:space="preserve"> </w:t>
      </w:r>
      <w:r>
        <w:t>security</w:t>
      </w:r>
      <w:r>
        <w:rPr>
          <w:rFonts w:ascii="Times New Roman" w:hAnsi="Times New Roman"/>
        </w:rPr>
        <w:t xml:space="preserve"> </w:t>
      </w:r>
      <w:r>
        <w:t>systems</w:t>
      </w:r>
      <w:r>
        <w:rPr>
          <w:rFonts w:ascii="Times New Roman" w:hAnsi="Times New Roman"/>
        </w:rPr>
        <w:t xml:space="preserve"> </w:t>
      </w:r>
      <w:proofErr w:type="gramStart"/>
      <w:r>
        <w:t>with</w:t>
      </w:r>
      <w:r>
        <w:rPr>
          <w:rFonts w:ascii="Times New Roman" w:hAnsi="Times New Roman"/>
        </w:rPr>
        <w:t xml:space="preserve"> </w:t>
      </w:r>
      <w:r>
        <w:t>regard</w:t>
      </w:r>
      <w:r>
        <w:rPr>
          <w:rFonts w:ascii="Times New Roman" w:hAnsi="Times New Roman"/>
        </w:rPr>
        <w:t xml:space="preserve"> </w:t>
      </w:r>
      <w:r>
        <w:t>to</w:t>
      </w:r>
      <w:proofErr w:type="gramEnd"/>
      <w:r>
        <w:rPr>
          <w:rFonts w:ascii="Times New Roman" w:hAnsi="Times New Roman"/>
        </w:rPr>
        <w:t xml:space="preserve"> </w:t>
      </w:r>
      <w:r>
        <w:t>branch</w:t>
      </w:r>
      <w:r>
        <w:rPr>
          <w:rFonts w:ascii="Times New Roman" w:hAnsi="Times New Roman"/>
        </w:rPr>
        <w:t xml:space="preserve"> </w:t>
      </w:r>
      <w:r>
        <w:t>operations,</w:t>
      </w:r>
      <w:r>
        <w:rPr>
          <w:rFonts w:ascii="Times New Roman" w:hAnsi="Times New Roman"/>
        </w:rPr>
        <w:t xml:space="preserve"> </w:t>
      </w:r>
      <w:r>
        <w:rPr>
          <w:spacing w:val="-6"/>
        </w:rPr>
        <w:t>or</w:t>
      </w:r>
    </w:p>
    <w:p w14:paraId="5FD0DF87" w14:textId="77777777" w:rsidR="00BF6324" w:rsidRDefault="00A51A09">
      <w:pPr>
        <w:pStyle w:val="ListParagraph"/>
        <w:numPr>
          <w:ilvl w:val="0"/>
          <w:numId w:val="22"/>
        </w:numPr>
        <w:tabs>
          <w:tab w:val="left" w:pos="2213"/>
        </w:tabs>
        <w:spacing w:before="126"/>
        <w:ind w:right="0"/>
        <w:jc w:val="left"/>
      </w:pPr>
      <w:r>
        <w:t>claims</w:t>
      </w:r>
      <w:r>
        <w:rPr>
          <w:rFonts w:ascii="Times New Roman" w:hAnsi="Times New Roman"/>
          <w:spacing w:val="18"/>
        </w:rPr>
        <w:t xml:space="preserve"> </w:t>
      </w:r>
      <w:r>
        <w:t>on</w:t>
      </w:r>
      <w:r>
        <w:rPr>
          <w:rFonts w:ascii="Times New Roman" w:hAnsi="Times New Roman"/>
          <w:spacing w:val="17"/>
        </w:rPr>
        <w:t xml:space="preserve"> </w:t>
      </w:r>
      <w:r>
        <w:t>branch</w:t>
      </w:r>
      <w:r>
        <w:rPr>
          <w:rFonts w:ascii="Times New Roman" w:hAnsi="Times New Roman"/>
          <w:spacing w:val="20"/>
        </w:rPr>
        <w:t xml:space="preserve"> </w:t>
      </w:r>
      <w:r>
        <w:t>assets</w:t>
      </w:r>
      <w:r>
        <w:rPr>
          <w:rFonts w:ascii="Times New Roman" w:hAnsi="Times New Roman"/>
          <w:spacing w:val="18"/>
        </w:rPr>
        <w:t xml:space="preserve"> </w:t>
      </w:r>
      <w:r>
        <w:t>subject</w:t>
      </w:r>
      <w:r>
        <w:rPr>
          <w:rFonts w:ascii="Times New Roman" w:hAnsi="Times New Roman"/>
          <w:spacing w:val="17"/>
        </w:rPr>
        <w:t xml:space="preserve"> </w:t>
      </w:r>
      <w:r>
        <w:t>to</w:t>
      </w:r>
      <w:r>
        <w:rPr>
          <w:rFonts w:ascii="Times New Roman" w:hAnsi="Times New Roman"/>
          <w:spacing w:val="19"/>
        </w:rPr>
        <w:t xml:space="preserve"> </w:t>
      </w:r>
      <w:r>
        <w:t>rights</w:t>
      </w:r>
      <w:r>
        <w:rPr>
          <w:rFonts w:ascii="Times New Roman" w:hAnsi="Times New Roman"/>
          <w:spacing w:val="20"/>
        </w:rPr>
        <w:t xml:space="preserve"> </w:t>
      </w:r>
      <w:r>
        <w:t>in</w:t>
      </w:r>
      <w:r>
        <w:rPr>
          <w:rFonts w:ascii="Times New Roman" w:hAnsi="Times New Roman"/>
          <w:spacing w:val="20"/>
        </w:rPr>
        <w:t xml:space="preserve"> </w:t>
      </w:r>
      <w:r>
        <w:rPr>
          <w:spacing w:val="-4"/>
        </w:rPr>
        <w:t>rem.</w:t>
      </w:r>
    </w:p>
    <w:p w14:paraId="6B1C2E8C" w14:textId="77777777" w:rsidR="00BF6324" w:rsidRDefault="00A51A09">
      <w:pPr>
        <w:pStyle w:val="ListParagraph"/>
        <w:numPr>
          <w:ilvl w:val="0"/>
          <w:numId w:val="2"/>
        </w:numPr>
        <w:tabs>
          <w:tab w:val="left" w:pos="1493"/>
        </w:tabs>
        <w:spacing w:before="158" w:line="276" w:lineRule="auto"/>
        <w:ind w:right="126"/>
      </w:pPr>
      <w:r>
        <w:t>“</w:t>
      </w:r>
      <w:proofErr w:type="gramStart"/>
      <w:r>
        <w:t>host</w:t>
      </w:r>
      <w:proofErr w:type="gramEnd"/>
      <w:r>
        <w:rPr>
          <w:rFonts w:ascii="Times New Roman" w:hAnsi="Times New Roman"/>
        </w:rPr>
        <w:t xml:space="preserve"> </w:t>
      </w:r>
      <w:r>
        <w:t>supervisory</w:t>
      </w:r>
      <w:r>
        <w:rPr>
          <w:rFonts w:ascii="Times New Roman" w:hAnsi="Times New Roman"/>
        </w:rPr>
        <w:t xml:space="preserve"> </w:t>
      </w:r>
      <w:r>
        <w:t>authority”</w:t>
      </w:r>
      <w:r>
        <w:rPr>
          <w:rFonts w:ascii="Times New Roman" w:hAnsi="Times New Roman"/>
        </w:rPr>
        <w:t xml:space="preserve"> </w:t>
      </w:r>
      <w:r>
        <w:t>means</w:t>
      </w:r>
      <w:r>
        <w:rPr>
          <w:rFonts w:ascii="Times New Roman" w:hAnsi="Times New Roman"/>
        </w:rPr>
        <w:t xml:space="preserve"> </w:t>
      </w:r>
      <w:r>
        <w:t>the</w:t>
      </w:r>
      <w:r>
        <w:rPr>
          <w:rFonts w:ascii="Times New Roman" w:hAnsi="Times New Roman"/>
        </w:rPr>
        <w:t xml:space="preserve"> </w:t>
      </w:r>
      <w:r>
        <w:t>supervisory</w:t>
      </w:r>
      <w:r>
        <w:rPr>
          <w:rFonts w:ascii="Times New Roman" w:hAnsi="Times New Roman"/>
        </w:rPr>
        <w:t xml:space="preserve"> </w:t>
      </w:r>
      <w:r>
        <w:t>authority</w:t>
      </w:r>
      <w:r>
        <w:rPr>
          <w:rFonts w:ascii="Times New Roman" w:hAnsi="Times New Roman"/>
        </w:rPr>
        <w:t xml:space="preserve"> </w:t>
      </w:r>
      <w:r>
        <w:t>of</w:t>
      </w:r>
      <w:r>
        <w:rPr>
          <w:rFonts w:ascii="Times New Roman" w:hAnsi="Times New Roman"/>
        </w:rPr>
        <w:t xml:space="preserve"> </w:t>
      </w:r>
      <w:r>
        <w:t>the</w:t>
      </w:r>
      <w:r>
        <w:rPr>
          <w:rFonts w:ascii="Times New Roman" w:hAnsi="Times New Roman"/>
          <w:spacing w:val="80"/>
        </w:rPr>
        <w:t xml:space="preserve"> </w:t>
      </w:r>
      <w:r>
        <w:t>Member</w:t>
      </w:r>
      <w:r>
        <w:rPr>
          <w:rFonts w:ascii="Times New Roman" w:hAnsi="Times New Roman"/>
        </w:rPr>
        <w:t xml:space="preserve"> </w:t>
      </w:r>
      <w:r>
        <w:t>State</w:t>
      </w:r>
      <w:r>
        <w:rPr>
          <w:rFonts w:ascii="Times New Roman" w:hAnsi="Times New Roman"/>
          <w:spacing w:val="36"/>
        </w:rPr>
        <w:t xml:space="preserve"> </w:t>
      </w:r>
      <w:r>
        <w:t>where</w:t>
      </w:r>
      <w:r>
        <w:rPr>
          <w:rFonts w:ascii="Times New Roman" w:hAnsi="Times New Roman"/>
          <w:spacing w:val="36"/>
        </w:rPr>
        <w:t xml:space="preserve"> </w:t>
      </w:r>
      <w:r>
        <w:t>the</w:t>
      </w:r>
      <w:r>
        <w:rPr>
          <w:rFonts w:ascii="Times New Roman" w:hAnsi="Times New Roman"/>
          <w:spacing w:val="36"/>
        </w:rPr>
        <w:t xml:space="preserve"> </w:t>
      </w:r>
      <w:r>
        <w:t>branch</w:t>
      </w:r>
      <w:r>
        <w:rPr>
          <w:rFonts w:ascii="Times New Roman" w:hAnsi="Times New Roman"/>
        </w:rPr>
        <w:t xml:space="preserve"> </w:t>
      </w:r>
      <w:r>
        <w:t>is</w:t>
      </w:r>
      <w:r>
        <w:rPr>
          <w:rFonts w:ascii="Times New Roman" w:hAnsi="Times New Roman"/>
          <w:spacing w:val="36"/>
        </w:rPr>
        <w:t xml:space="preserve"> </w:t>
      </w:r>
      <w:proofErr w:type="gramStart"/>
      <w:r>
        <w:t>established</w:t>
      </w:r>
      <w:proofErr w:type="gramEnd"/>
      <w:r>
        <w:rPr>
          <w:rFonts w:ascii="Times New Roman" w:hAnsi="Times New Roman"/>
        </w:rPr>
        <w:t xml:space="preserve"> </w:t>
      </w:r>
      <w:r>
        <w:t>and</w:t>
      </w:r>
      <w:r>
        <w:rPr>
          <w:rFonts w:ascii="Times New Roman" w:hAnsi="Times New Roman"/>
          <w:spacing w:val="37"/>
        </w:rPr>
        <w:t xml:space="preserve"> </w:t>
      </w:r>
      <w:r>
        <w:t>its</w:t>
      </w:r>
      <w:r>
        <w:rPr>
          <w:rFonts w:ascii="Times New Roman" w:hAnsi="Times New Roman"/>
          <w:spacing w:val="36"/>
        </w:rPr>
        <w:t xml:space="preserve"> </w:t>
      </w:r>
      <w:r>
        <w:t>operations</w:t>
      </w:r>
      <w:r>
        <w:rPr>
          <w:rFonts w:ascii="Times New Roman" w:hAnsi="Times New Roman"/>
          <w:spacing w:val="36"/>
        </w:rPr>
        <w:t xml:space="preserve"> </w:t>
      </w:r>
      <w:r>
        <w:t>occur.</w:t>
      </w:r>
    </w:p>
    <w:p w14:paraId="3332939E" w14:textId="77777777" w:rsidR="00BF6324" w:rsidRDefault="00A51A09">
      <w:pPr>
        <w:pStyle w:val="ListParagraph"/>
        <w:numPr>
          <w:ilvl w:val="0"/>
          <w:numId w:val="2"/>
        </w:numPr>
        <w:tabs>
          <w:tab w:val="left" w:pos="1491"/>
          <w:tab w:val="left" w:pos="1493"/>
        </w:tabs>
        <w:spacing w:line="276" w:lineRule="auto"/>
        <w:ind w:right="124"/>
      </w:pPr>
      <w:r>
        <w:t>“</w:t>
      </w:r>
      <w:proofErr w:type="gramStart"/>
      <w:r>
        <w:t>home</w:t>
      </w:r>
      <w:proofErr w:type="gramEnd"/>
      <w:r>
        <w:rPr>
          <w:rFonts w:ascii="Times New Roman" w:hAnsi="Times New Roman"/>
        </w:rPr>
        <w:t xml:space="preserve"> </w:t>
      </w:r>
      <w:r>
        <w:t>supervisory</w:t>
      </w:r>
      <w:r>
        <w:rPr>
          <w:rFonts w:ascii="Times New Roman" w:hAnsi="Times New Roman"/>
        </w:rPr>
        <w:t xml:space="preserve"> </w:t>
      </w:r>
      <w:r>
        <w:t>authority”</w:t>
      </w:r>
      <w:r>
        <w:rPr>
          <w:rFonts w:ascii="Times New Roman" w:hAnsi="Times New Roman"/>
        </w:rPr>
        <w:t xml:space="preserve"> </w:t>
      </w:r>
      <w:r>
        <w:t>means</w:t>
      </w:r>
      <w:r>
        <w:rPr>
          <w:rFonts w:ascii="Times New Roman" w:hAnsi="Times New Roman"/>
        </w:rPr>
        <w:t xml:space="preserve"> </w:t>
      </w:r>
      <w:r>
        <w:t>the</w:t>
      </w:r>
      <w:r>
        <w:rPr>
          <w:rFonts w:ascii="Times New Roman" w:hAnsi="Times New Roman"/>
        </w:rPr>
        <w:t xml:space="preserve"> </w:t>
      </w:r>
      <w:r>
        <w:t>supervisory</w:t>
      </w:r>
      <w:r>
        <w:rPr>
          <w:rFonts w:ascii="Times New Roman" w:hAnsi="Times New Roman"/>
        </w:rPr>
        <w:t xml:space="preserve"> </w:t>
      </w:r>
      <w:r>
        <w:t>authority</w:t>
      </w:r>
      <w:r>
        <w:rPr>
          <w:rFonts w:ascii="Times New Roman" w:hAnsi="Times New Roman"/>
        </w:rPr>
        <w:t xml:space="preserve"> </w:t>
      </w:r>
      <w:r>
        <w:t>of</w:t>
      </w:r>
      <w:r>
        <w:rPr>
          <w:rFonts w:ascii="Times New Roman" w:hAnsi="Times New Roman"/>
        </w:rPr>
        <w:t xml:space="preserve"> </w:t>
      </w:r>
      <w:r>
        <w:t>the</w:t>
      </w:r>
      <w:r>
        <w:rPr>
          <w:rFonts w:ascii="Times New Roman" w:hAnsi="Times New Roman"/>
        </w:rPr>
        <w:t xml:space="preserve"> </w:t>
      </w:r>
      <w:r>
        <w:t>country,</w:t>
      </w:r>
      <w:r>
        <w:rPr>
          <w:rFonts w:ascii="Times New Roman" w:hAnsi="Times New Roman"/>
        </w:rPr>
        <w:t xml:space="preserve"> </w:t>
      </w:r>
      <w:r>
        <w:t>which</w:t>
      </w:r>
      <w:r>
        <w:rPr>
          <w:rFonts w:ascii="Times New Roman" w:hAnsi="Times New Roman"/>
        </w:rPr>
        <w:t xml:space="preserve"> </w:t>
      </w:r>
      <w:r>
        <w:t>has</w:t>
      </w:r>
      <w:r>
        <w:rPr>
          <w:rFonts w:ascii="Times New Roman" w:hAnsi="Times New Roman"/>
        </w:rPr>
        <w:t xml:space="preserve"> </w:t>
      </w:r>
      <w:proofErr w:type="spellStart"/>
      <w:r>
        <w:t>authorised</w:t>
      </w:r>
      <w:proofErr w:type="spellEnd"/>
      <w:r>
        <w:rPr>
          <w:rFonts w:ascii="Times New Roman" w:hAnsi="Times New Roman"/>
        </w:rPr>
        <w:t xml:space="preserve"> </w:t>
      </w:r>
      <w:r>
        <w:t>the</w:t>
      </w:r>
      <w:r>
        <w:rPr>
          <w:rFonts w:ascii="Times New Roman" w:hAnsi="Times New Roman"/>
        </w:rPr>
        <w:t xml:space="preserve"> </w:t>
      </w:r>
      <w:r>
        <w:t>third-country</w:t>
      </w:r>
      <w:r>
        <w:rPr>
          <w:rFonts w:ascii="Times New Roman" w:hAnsi="Times New Roman"/>
        </w:rPr>
        <w:t xml:space="preserve"> </w:t>
      </w:r>
      <w:r>
        <w:t>insurance</w:t>
      </w:r>
      <w:r>
        <w:rPr>
          <w:rFonts w:ascii="Times New Roman" w:hAnsi="Times New Roman"/>
        </w:rPr>
        <w:t xml:space="preserve"> </w:t>
      </w:r>
      <w:r>
        <w:t>undertaking</w:t>
      </w:r>
      <w:r>
        <w:rPr>
          <w:rFonts w:ascii="Times New Roman" w:hAnsi="Times New Roman"/>
        </w:rPr>
        <w:t xml:space="preserve"> </w:t>
      </w:r>
      <w:r>
        <w:t>to</w:t>
      </w:r>
      <w:r>
        <w:rPr>
          <w:rFonts w:ascii="Times New Roman" w:hAnsi="Times New Roman"/>
        </w:rPr>
        <w:t xml:space="preserve"> </w:t>
      </w:r>
      <w:r>
        <w:t>take</w:t>
      </w:r>
      <w:r>
        <w:rPr>
          <w:rFonts w:ascii="Times New Roman" w:hAnsi="Times New Roman"/>
          <w:spacing w:val="20"/>
        </w:rPr>
        <w:t xml:space="preserve"> </w:t>
      </w:r>
      <w:r>
        <w:t>on</w:t>
      </w:r>
      <w:r>
        <w:rPr>
          <w:rFonts w:ascii="Times New Roman" w:hAnsi="Times New Roman"/>
          <w:spacing w:val="19"/>
        </w:rPr>
        <w:t xml:space="preserve"> </w:t>
      </w:r>
      <w:r>
        <w:t>insurance</w:t>
      </w:r>
      <w:r>
        <w:rPr>
          <w:rFonts w:ascii="Times New Roman" w:hAnsi="Times New Roman"/>
          <w:spacing w:val="20"/>
        </w:rPr>
        <w:t xml:space="preserve"> </w:t>
      </w:r>
      <w:r>
        <w:t>business</w:t>
      </w:r>
      <w:r>
        <w:rPr>
          <w:rFonts w:ascii="Times New Roman" w:hAnsi="Times New Roman"/>
          <w:spacing w:val="20"/>
        </w:rPr>
        <w:t xml:space="preserve"> </w:t>
      </w:r>
      <w:r>
        <w:t>and</w:t>
      </w:r>
      <w:r>
        <w:rPr>
          <w:rFonts w:ascii="Times New Roman" w:hAnsi="Times New Roman"/>
          <w:spacing w:val="19"/>
        </w:rPr>
        <w:t xml:space="preserve"> </w:t>
      </w:r>
      <w:r>
        <w:t>where</w:t>
      </w:r>
      <w:r>
        <w:rPr>
          <w:rFonts w:ascii="Times New Roman" w:hAnsi="Times New Roman"/>
          <w:spacing w:val="20"/>
        </w:rPr>
        <w:t xml:space="preserve"> </w:t>
      </w:r>
      <w:r>
        <w:t>the</w:t>
      </w:r>
      <w:r>
        <w:rPr>
          <w:rFonts w:ascii="Times New Roman" w:hAnsi="Times New Roman"/>
          <w:spacing w:val="20"/>
        </w:rPr>
        <w:t xml:space="preserve"> </w:t>
      </w:r>
      <w:r>
        <w:t>undertaking</w:t>
      </w:r>
      <w:r>
        <w:rPr>
          <w:rFonts w:ascii="Times New Roman" w:hAnsi="Times New Roman"/>
          <w:spacing w:val="19"/>
        </w:rPr>
        <w:t xml:space="preserve"> </w:t>
      </w:r>
      <w:r>
        <w:t>has</w:t>
      </w:r>
      <w:r>
        <w:rPr>
          <w:rFonts w:ascii="Times New Roman" w:hAnsi="Times New Roman"/>
          <w:spacing w:val="22"/>
        </w:rPr>
        <w:t xml:space="preserve"> </w:t>
      </w:r>
      <w:r>
        <w:t>its</w:t>
      </w:r>
      <w:r>
        <w:rPr>
          <w:rFonts w:ascii="Times New Roman" w:hAnsi="Times New Roman"/>
          <w:spacing w:val="20"/>
        </w:rPr>
        <w:t xml:space="preserve"> </w:t>
      </w:r>
      <w:r>
        <w:t>head</w:t>
      </w:r>
      <w:r>
        <w:rPr>
          <w:rFonts w:ascii="Times New Roman" w:hAnsi="Times New Roman"/>
          <w:spacing w:val="19"/>
        </w:rPr>
        <w:t xml:space="preserve"> </w:t>
      </w:r>
      <w:proofErr w:type="gramStart"/>
      <w:r>
        <w:t>office;</w:t>
      </w:r>
      <w:proofErr w:type="gramEnd"/>
    </w:p>
    <w:p w14:paraId="3655D776" w14:textId="77777777" w:rsidR="00BF6324" w:rsidRDefault="00A51A09">
      <w:pPr>
        <w:pStyle w:val="ListParagraph"/>
        <w:numPr>
          <w:ilvl w:val="0"/>
          <w:numId w:val="2"/>
        </w:numPr>
        <w:tabs>
          <w:tab w:val="left" w:pos="1491"/>
          <w:tab w:val="left" w:pos="1493"/>
        </w:tabs>
        <w:spacing w:before="120" w:line="276" w:lineRule="auto"/>
        <w:ind w:right="127"/>
      </w:pPr>
      <w:r>
        <w:t>“</w:t>
      </w:r>
      <w:proofErr w:type="gramStart"/>
      <w:r>
        <w:t>reporting</w:t>
      </w:r>
      <w:proofErr w:type="gramEnd"/>
      <w:r>
        <w:rPr>
          <w:rFonts w:ascii="Times New Roman" w:hAnsi="Times New Roman"/>
        </w:rPr>
        <w:t xml:space="preserve"> </w:t>
      </w:r>
      <w:r>
        <w:t>currency”</w:t>
      </w:r>
      <w:r>
        <w:rPr>
          <w:rFonts w:ascii="Times New Roman" w:hAnsi="Times New Roman"/>
        </w:rPr>
        <w:t xml:space="preserve"> </w:t>
      </w:r>
      <w:r>
        <w:t>is</w:t>
      </w:r>
      <w:r>
        <w:rPr>
          <w:rFonts w:ascii="Times New Roman" w:hAnsi="Times New Roman"/>
        </w:rPr>
        <w:t xml:space="preserve"> </w:t>
      </w:r>
      <w:r>
        <w:t>the</w:t>
      </w:r>
      <w:r>
        <w:rPr>
          <w:rFonts w:ascii="Times New Roman" w:hAnsi="Times New Roman"/>
        </w:rPr>
        <w:t xml:space="preserve"> </w:t>
      </w:r>
      <w:r>
        <w:t>currency</w:t>
      </w:r>
      <w:r>
        <w:rPr>
          <w:rFonts w:ascii="Times New Roman" w:hAnsi="Times New Roman"/>
        </w:rPr>
        <w:t xml:space="preserve"> </w:t>
      </w:r>
      <w:r>
        <w:t>of</w:t>
      </w:r>
      <w:r>
        <w:rPr>
          <w:rFonts w:ascii="Times New Roman" w:hAnsi="Times New Roman"/>
        </w:rPr>
        <w:t xml:space="preserve"> </w:t>
      </w:r>
      <w:r>
        <w:t>the</w:t>
      </w:r>
      <w:r>
        <w:rPr>
          <w:rFonts w:ascii="Times New Roman" w:hAnsi="Times New Roman"/>
        </w:rPr>
        <w:t xml:space="preserve"> </w:t>
      </w:r>
      <w:r>
        <w:t>country</w:t>
      </w:r>
      <w:r>
        <w:rPr>
          <w:rFonts w:ascii="Times New Roman" w:hAnsi="Times New Roman"/>
        </w:rPr>
        <w:t xml:space="preserve"> </w:t>
      </w:r>
      <w:r>
        <w:t>of</w:t>
      </w:r>
      <w:r>
        <w:rPr>
          <w:rFonts w:ascii="Times New Roman" w:hAnsi="Times New Roman"/>
        </w:rPr>
        <w:t xml:space="preserve"> </w:t>
      </w:r>
      <w:r>
        <w:t>the</w:t>
      </w:r>
      <w:r>
        <w:rPr>
          <w:rFonts w:ascii="Times New Roman" w:hAnsi="Times New Roman"/>
        </w:rPr>
        <w:t xml:space="preserve"> </w:t>
      </w:r>
      <w:r>
        <w:t>supervisory</w:t>
      </w:r>
      <w:r>
        <w:rPr>
          <w:rFonts w:ascii="Times New Roman" w:hAnsi="Times New Roman"/>
        </w:rPr>
        <w:t xml:space="preserve"> </w:t>
      </w:r>
      <w:r>
        <w:t>authority</w:t>
      </w:r>
      <w:r>
        <w:rPr>
          <w:rFonts w:ascii="Times New Roman" w:hAnsi="Times New Roman"/>
        </w:rPr>
        <w:t xml:space="preserve"> </w:t>
      </w:r>
      <w:r>
        <w:t>receiving</w:t>
      </w:r>
      <w:r>
        <w:rPr>
          <w:rFonts w:ascii="Times New Roman" w:hAnsi="Times New Roman"/>
        </w:rPr>
        <w:t xml:space="preserve"> </w:t>
      </w:r>
      <w:r>
        <w:t>the</w:t>
      </w:r>
      <w:r>
        <w:rPr>
          <w:rFonts w:ascii="Times New Roman" w:hAnsi="Times New Roman"/>
        </w:rPr>
        <w:t xml:space="preserve"> </w:t>
      </w:r>
      <w:r>
        <w:t>reporting</w:t>
      </w:r>
      <w:r>
        <w:rPr>
          <w:rFonts w:ascii="Times New Roman" w:hAnsi="Times New Roman"/>
        </w:rPr>
        <w:t xml:space="preserve"> </w:t>
      </w:r>
      <w:r>
        <w:t>information,</w:t>
      </w:r>
      <w:r>
        <w:rPr>
          <w:rFonts w:ascii="Times New Roman" w:hAnsi="Times New Roman"/>
        </w:rPr>
        <w:t xml:space="preserve"> </w:t>
      </w:r>
      <w:r>
        <w:t>unless</w:t>
      </w:r>
      <w:r>
        <w:rPr>
          <w:rFonts w:ascii="Times New Roman" w:hAnsi="Times New Roman"/>
        </w:rPr>
        <w:t xml:space="preserve"> </w:t>
      </w:r>
      <w:r>
        <w:t>otherwise</w:t>
      </w:r>
      <w:r>
        <w:rPr>
          <w:rFonts w:ascii="Times New Roman" w:hAnsi="Times New Roman"/>
        </w:rPr>
        <w:t xml:space="preserve"> </w:t>
      </w:r>
      <w:r>
        <w:t>allowed</w:t>
      </w:r>
      <w:r>
        <w:rPr>
          <w:rFonts w:ascii="Times New Roman" w:hAnsi="Times New Roman"/>
        </w:rPr>
        <w:t xml:space="preserve"> </w:t>
      </w:r>
      <w:r>
        <w:t>by</w:t>
      </w:r>
      <w:r>
        <w:rPr>
          <w:rFonts w:ascii="Times New Roman" w:hAnsi="Times New Roman"/>
        </w:rPr>
        <w:t xml:space="preserve"> </w:t>
      </w:r>
      <w:r>
        <w:t>this</w:t>
      </w:r>
      <w:r>
        <w:rPr>
          <w:rFonts w:ascii="Times New Roman" w:hAnsi="Times New Roman"/>
        </w:rPr>
        <w:t xml:space="preserve"> </w:t>
      </w:r>
      <w:r>
        <w:t>supervisory</w:t>
      </w:r>
      <w:r>
        <w:rPr>
          <w:rFonts w:ascii="Times New Roman" w:hAnsi="Times New Roman"/>
        </w:rPr>
        <w:t xml:space="preserve"> </w:t>
      </w:r>
      <w:proofErr w:type="gramStart"/>
      <w:r>
        <w:t>authority;</w:t>
      </w:r>
      <w:proofErr w:type="gramEnd"/>
    </w:p>
    <w:p w14:paraId="16379326" w14:textId="25F733FB" w:rsidR="00BF6324" w:rsidDel="00634AE0" w:rsidRDefault="00A51A09">
      <w:pPr>
        <w:pStyle w:val="ListParagraph"/>
        <w:numPr>
          <w:ilvl w:val="1"/>
          <w:numId w:val="41"/>
        </w:numPr>
        <w:tabs>
          <w:tab w:val="left" w:pos="1148"/>
          <w:tab w:val="left" w:pos="1152"/>
        </w:tabs>
        <w:spacing w:before="121" w:line="276" w:lineRule="auto"/>
        <w:ind w:right="129"/>
        <w:rPr>
          <w:del w:id="79" w:author="Johannes Backer" w:date="2025-05-19T17:52:00Z"/>
        </w:rPr>
        <w:pPrChange w:id="80" w:author="Johannes Backer" w:date="2025-05-19T17:52:00Z">
          <w:pPr>
            <w:pStyle w:val="ListParagraph"/>
            <w:numPr>
              <w:ilvl w:val="1"/>
              <w:numId w:val="24"/>
            </w:numPr>
            <w:tabs>
              <w:tab w:val="left" w:pos="1148"/>
              <w:tab w:val="left" w:pos="1152"/>
            </w:tabs>
            <w:spacing w:before="121" w:line="276" w:lineRule="auto"/>
            <w:ind w:left="1152" w:right="129" w:hanging="663"/>
          </w:pPr>
        </w:pPrChange>
      </w:pPr>
      <w:r>
        <w:t>If</w:t>
      </w:r>
      <w:r w:rsidRPr="00634AE0">
        <w:rPr>
          <w:rFonts w:ascii="Times New Roman"/>
          <w:spacing w:val="40"/>
        </w:rPr>
        <w:t xml:space="preserve"> </w:t>
      </w:r>
      <w:r>
        <w:t>not</w:t>
      </w:r>
      <w:r w:rsidRPr="00634AE0">
        <w:rPr>
          <w:rFonts w:ascii="Times New Roman"/>
          <w:spacing w:val="40"/>
        </w:rPr>
        <w:t xml:space="preserve"> </w:t>
      </w:r>
      <w:r>
        <w:t>defined</w:t>
      </w:r>
      <w:r w:rsidRPr="00634AE0">
        <w:rPr>
          <w:rFonts w:ascii="Times New Roman"/>
          <w:spacing w:val="40"/>
        </w:rPr>
        <w:t xml:space="preserve"> </w:t>
      </w:r>
      <w:r>
        <w:t>in</w:t>
      </w:r>
      <w:r w:rsidRPr="00634AE0">
        <w:rPr>
          <w:rFonts w:ascii="Times New Roman"/>
          <w:spacing w:val="40"/>
        </w:rPr>
        <w:t xml:space="preserve"> </w:t>
      </w:r>
      <w:r>
        <w:t>these</w:t>
      </w:r>
      <w:r w:rsidRPr="00634AE0">
        <w:rPr>
          <w:rFonts w:ascii="Times New Roman"/>
          <w:spacing w:val="40"/>
        </w:rPr>
        <w:t xml:space="preserve"> </w:t>
      </w:r>
      <w:r>
        <w:t>Guidelines,</w:t>
      </w:r>
      <w:r w:rsidRPr="00634AE0">
        <w:rPr>
          <w:rFonts w:ascii="Times New Roman"/>
          <w:spacing w:val="40"/>
        </w:rPr>
        <w:t xml:space="preserve"> </w:t>
      </w:r>
      <w:r>
        <w:t>terms</w:t>
      </w:r>
      <w:r w:rsidRPr="00634AE0">
        <w:rPr>
          <w:rFonts w:ascii="Times New Roman"/>
          <w:spacing w:val="40"/>
        </w:rPr>
        <w:t xml:space="preserve"> </w:t>
      </w:r>
      <w:r>
        <w:t>have</w:t>
      </w:r>
      <w:r w:rsidRPr="00634AE0">
        <w:rPr>
          <w:rFonts w:ascii="Times New Roman"/>
          <w:spacing w:val="40"/>
        </w:rPr>
        <w:t xml:space="preserve"> </w:t>
      </w:r>
      <w:r>
        <w:t>the</w:t>
      </w:r>
      <w:r w:rsidRPr="00634AE0">
        <w:rPr>
          <w:rFonts w:ascii="Times New Roman"/>
          <w:spacing w:val="40"/>
        </w:rPr>
        <w:t xml:space="preserve"> </w:t>
      </w:r>
      <w:r>
        <w:t>meaning</w:t>
      </w:r>
      <w:r w:rsidRPr="00634AE0">
        <w:rPr>
          <w:rFonts w:ascii="Times New Roman"/>
          <w:spacing w:val="40"/>
        </w:rPr>
        <w:t xml:space="preserve"> </w:t>
      </w:r>
      <w:r>
        <w:t>defined</w:t>
      </w:r>
      <w:r w:rsidRPr="00634AE0">
        <w:rPr>
          <w:rFonts w:ascii="Times New Roman"/>
          <w:spacing w:val="40"/>
        </w:rPr>
        <w:t xml:space="preserve"> </w:t>
      </w:r>
      <w:r>
        <w:t>in</w:t>
      </w:r>
      <w:r w:rsidRPr="00634AE0">
        <w:rPr>
          <w:rFonts w:ascii="Times New Roman"/>
          <w:spacing w:val="40"/>
        </w:rPr>
        <w:t xml:space="preserve"> </w:t>
      </w:r>
      <w:r>
        <w:t>the</w:t>
      </w:r>
      <w:r w:rsidRPr="00634AE0">
        <w:rPr>
          <w:rFonts w:ascii="Times New Roman"/>
        </w:rPr>
        <w:t xml:space="preserve"> </w:t>
      </w:r>
      <w:r>
        <w:t>legal</w:t>
      </w:r>
      <w:r w:rsidRPr="00634AE0">
        <w:rPr>
          <w:rFonts w:ascii="Times New Roman"/>
        </w:rPr>
        <w:t xml:space="preserve"> </w:t>
      </w:r>
      <w:r>
        <w:t>acts</w:t>
      </w:r>
      <w:r w:rsidRPr="00634AE0">
        <w:rPr>
          <w:rFonts w:ascii="Times New Roman"/>
        </w:rPr>
        <w:t xml:space="preserve"> </w:t>
      </w:r>
      <w:r>
        <w:t>referred</w:t>
      </w:r>
      <w:r w:rsidRPr="00634AE0">
        <w:rPr>
          <w:rFonts w:ascii="Times New Roman"/>
        </w:rPr>
        <w:t xml:space="preserve"> </w:t>
      </w:r>
      <w:r>
        <w:t>to</w:t>
      </w:r>
      <w:r w:rsidRPr="00634AE0">
        <w:rPr>
          <w:rFonts w:ascii="Times New Roman"/>
        </w:rPr>
        <w:t xml:space="preserve"> </w:t>
      </w:r>
      <w:r>
        <w:t>in</w:t>
      </w:r>
      <w:r w:rsidRPr="00634AE0">
        <w:rPr>
          <w:rFonts w:ascii="Times New Roman"/>
        </w:rPr>
        <w:t xml:space="preserve"> </w:t>
      </w:r>
      <w:r>
        <w:t>the</w:t>
      </w:r>
      <w:r w:rsidRPr="00634AE0">
        <w:rPr>
          <w:rFonts w:ascii="Times New Roman"/>
        </w:rPr>
        <w:t xml:space="preserve"> </w:t>
      </w:r>
      <w:proofErr w:type="spellStart"/>
      <w:r>
        <w:t>introduction.</w:t>
      </w:r>
    </w:p>
    <w:p w14:paraId="6D14E501" w14:textId="33A1CADE" w:rsidR="00634AE0" w:rsidRDefault="00634AE0">
      <w:pPr>
        <w:pStyle w:val="ListParagraph"/>
        <w:numPr>
          <w:ilvl w:val="1"/>
          <w:numId w:val="41"/>
        </w:numPr>
        <w:tabs>
          <w:tab w:val="left" w:pos="1148"/>
          <w:tab w:val="left" w:pos="1152"/>
        </w:tabs>
        <w:spacing w:before="121" w:line="276" w:lineRule="auto"/>
        <w:ind w:right="129"/>
        <w:sectPr w:rsidR="00634AE0">
          <w:pgSz w:w="11900" w:h="16840"/>
          <w:pgMar w:top="1040" w:right="1000" w:bottom="560" w:left="1000" w:header="0" w:footer="374" w:gutter="0"/>
          <w:cols w:space="720"/>
        </w:sectPr>
        <w:pPrChange w:id="81" w:author="Johannes Backer" w:date="2025-05-19T17:52:00Z">
          <w:pPr>
            <w:spacing w:line="276" w:lineRule="auto"/>
            <w:jc w:val="both"/>
          </w:pPr>
        </w:pPrChange>
      </w:pPr>
      <w:ins w:id="82" w:author="Johannes Backer" w:date="2025-05-19T17:52:00Z">
        <w:r w:rsidRPr="00634AE0">
          <w:t>The</w:t>
        </w:r>
        <w:proofErr w:type="spellEnd"/>
        <w:r w:rsidRPr="00634AE0">
          <w:t xml:space="preserve"> Guidelines apply from 30 January 2027 and repeal and replace the Guidelines on the supervision of branches of third-country insurance undertakings (EIOPA-BoS-</w:t>
        </w:r>
      </w:ins>
      <w:ins w:id="83" w:author="Johannes Backer" w:date="2025-05-20T08:32:00Z">
        <w:r w:rsidR="0096479E">
          <w:t>15</w:t>
        </w:r>
      </w:ins>
      <w:ins w:id="84" w:author="Johannes Backer" w:date="2025-05-19T17:52:00Z">
        <w:r w:rsidRPr="00634AE0">
          <w:t>-</w:t>
        </w:r>
      </w:ins>
      <w:ins w:id="85" w:author="Johannes Backer" w:date="2025-05-20T08:32:00Z">
        <w:r w:rsidR="0096479E">
          <w:t>110</w:t>
        </w:r>
      </w:ins>
      <w:ins w:id="86" w:author="Johannes Backer" w:date="2025-05-19T17:52:00Z">
        <w:r w:rsidRPr="00634AE0">
          <w:t>).</w:t>
        </w:r>
      </w:ins>
    </w:p>
    <w:p w14:paraId="55A24D26" w14:textId="77777777" w:rsidR="00BF6324" w:rsidRDefault="00A51A09">
      <w:pPr>
        <w:pStyle w:val="Heading1"/>
        <w:spacing w:before="90"/>
      </w:pPr>
      <w:proofErr w:type="spellStart"/>
      <w:r>
        <w:lastRenderedPageBreak/>
        <w:t>Authorisation</w:t>
      </w:r>
      <w:proofErr w:type="spellEnd"/>
      <w:r>
        <w:rPr>
          <w:rFonts w:ascii="Times New Roman"/>
          <w:b w:val="0"/>
          <w:spacing w:val="14"/>
        </w:rPr>
        <w:t xml:space="preserve"> </w:t>
      </w:r>
      <w:r>
        <w:t>of</w:t>
      </w:r>
      <w:r>
        <w:rPr>
          <w:rFonts w:ascii="Times New Roman"/>
          <w:b w:val="0"/>
          <w:spacing w:val="15"/>
        </w:rPr>
        <w:t xml:space="preserve"> </w:t>
      </w:r>
      <w:r>
        <w:t>branch</w:t>
      </w:r>
      <w:r>
        <w:rPr>
          <w:rFonts w:ascii="Times New Roman"/>
          <w:b w:val="0"/>
          <w:spacing w:val="16"/>
        </w:rPr>
        <w:t xml:space="preserve"> </w:t>
      </w:r>
      <w:r>
        <w:t>of</w:t>
      </w:r>
      <w:r>
        <w:rPr>
          <w:rFonts w:ascii="Times New Roman"/>
          <w:b w:val="0"/>
          <w:spacing w:val="15"/>
        </w:rPr>
        <w:t xml:space="preserve"> </w:t>
      </w:r>
      <w:r>
        <w:t>a</w:t>
      </w:r>
      <w:r>
        <w:rPr>
          <w:rFonts w:ascii="Times New Roman"/>
          <w:b w:val="0"/>
          <w:spacing w:val="14"/>
        </w:rPr>
        <w:t xml:space="preserve"> </w:t>
      </w:r>
      <w:r>
        <w:t>third-country</w:t>
      </w:r>
      <w:r>
        <w:rPr>
          <w:rFonts w:ascii="Times New Roman"/>
          <w:b w:val="0"/>
          <w:spacing w:val="15"/>
        </w:rPr>
        <w:t xml:space="preserve"> </w:t>
      </w:r>
      <w:r>
        <w:t>insurance</w:t>
      </w:r>
      <w:r>
        <w:rPr>
          <w:rFonts w:ascii="Times New Roman"/>
          <w:b w:val="0"/>
          <w:spacing w:val="16"/>
        </w:rPr>
        <w:t xml:space="preserve"> </w:t>
      </w:r>
      <w:r>
        <w:rPr>
          <w:spacing w:val="-2"/>
        </w:rPr>
        <w:t>undertaking</w:t>
      </w:r>
    </w:p>
    <w:p w14:paraId="4E769953" w14:textId="77777777" w:rsidR="00BF6324" w:rsidRDefault="00A51A09">
      <w:pPr>
        <w:spacing w:before="241"/>
        <w:ind w:left="132"/>
        <w:jc w:val="both"/>
        <w:rPr>
          <w:b/>
        </w:rPr>
      </w:pPr>
      <w:r>
        <w:rPr>
          <w:b/>
        </w:rPr>
        <w:t>Guideline</w:t>
      </w:r>
      <w:r>
        <w:rPr>
          <w:rFonts w:ascii="Times New Roman"/>
          <w:spacing w:val="13"/>
        </w:rPr>
        <w:t xml:space="preserve"> </w:t>
      </w:r>
      <w:r>
        <w:rPr>
          <w:b/>
        </w:rPr>
        <w:t>1</w:t>
      </w:r>
      <w:r>
        <w:rPr>
          <w:rFonts w:ascii="Times New Roman"/>
          <w:spacing w:val="15"/>
        </w:rPr>
        <w:t xml:space="preserve"> </w:t>
      </w:r>
      <w:r>
        <w:rPr>
          <w:b/>
        </w:rPr>
        <w:t>-</w:t>
      </w:r>
      <w:r>
        <w:rPr>
          <w:rFonts w:ascii="Times New Roman"/>
          <w:spacing w:val="15"/>
        </w:rPr>
        <w:t xml:space="preserve"> </w:t>
      </w:r>
      <w:r>
        <w:rPr>
          <w:b/>
        </w:rPr>
        <w:t>Conditions</w:t>
      </w:r>
      <w:r>
        <w:rPr>
          <w:rFonts w:ascii="Times New Roman"/>
          <w:spacing w:val="17"/>
        </w:rPr>
        <w:t xml:space="preserve"> </w:t>
      </w:r>
      <w:r>
        <w:rPr>
          <w:b/>
        </w:rPr>
        <w:t>for</w:t>
      </w:r>
      <w:r>
        <w:rPr>
          <w:rFonts w:ascii="Times New Roman"/>
          <w:spacing w:val="16"/>
        </w:rPr>
        <w:t xml:space="preserve"> </w:t>
      </w:r>
      <w:proofErr w:type="spellStart"/>
      <w:r>
        <w:rPr>
          <w:b/>
        </w:rPr>
        <w:t>authorisation</w:t>
      </w:r>
      <w:proofErr w:type="spellEnd"/>
      <w:r>
        <w:rPr>
          <w:rFonts w:ascii="Times New Roman"/>
          <w:spacing w:val="16"/>
        </w:rPr>
        <w:t xml:space="preserve"> </w:t>
      </w:r>
      <w:r>
        <w:rPr>
          <w:b/>
        </w:rPr>
        <w:t>or</w:t>
      </w:r>
      <w:r>
        <w:rPr>
          <w:rFonts w:ascii="Times New Roman"/>
          <w:spacing w:val="17"/>
        </w:rPr>
        <w:t xml:space="preserve"> </w:t>
      </w:r>
      <w:r>
        <w:rPr>
          <w:b/>
        </w:rPr>
        <w:t>continuing</w:t>
      </w:r>
      <w:r>
        <w:rPr>
          <w:rFonts w:ascii="Times New Roman"/>
          <w:spacing w:val="15"/>
        </w:rPr>
        <w:t xml:space="preserve"> </w:t>
      </w:r>
      <w:proofErr w:type="spellStart"/>
      <w:r>
        <w:rPr>
          <w:b/>
          <w:spacing w:val="-2"/>
        </w:rPr>
        <w:t>authorisation</w:t>
      </w:r>
      <w:proofErr w:type="spellEnd"/>
    </w:p>
    <w:p w14:paraId="36E4DBEC" w14:textId="77777777" w:rsidR="00BF6324" w:rsidRDefault="00A51A09">
      <w:pPr>
        <w:pStyle w:val="ListParagraph"/>
        <w:numPr>
          <w:ilvl w:val="1"/>
          <w:numId w:val="41"/>
        </w:numPr>
        <w:tabs>
          <w:tab w:val="left" w:pos="1148"/>
          <w:tab w:val="left" w:pos="1152"/>
        </w:tabs>
        <w:spacing w:line="276" w:lineRule="auto"/>
        <w:ind w:right="126"/>
        <w:pPrChange w:id="87" w:author="Johannes Backer" w:date="2025-05-15T08:14:00Z">
          <w:pPr>
            <w:pStyle w:val="ListParagraph"/>
            <w:numPr>
              <w:ilvl w:val="1"/>
              <w:numId w:val="24"/>
            </w:numPr>
            <w:tabs>
              <w:tab w:val="left" w:pos="1148"/>
              <w:tab w:val="left" w:pos="1152"/>
            </w:tabs>
            <w:spacing w:line="276" w:lineRule="auto"/>
            <w:ind w:left="1152" w:right="126" w:hanging="663"/>
          </w:pPr>
        </w:pPrChange>
      </w:pPr>
      <w:r>
        <w:t>When</w:t>
      </w:r>
      <w:r>
        <w:rPr>
          <w:rFonts w:ascii="Times New Roman"/>
        </w:rPr>
        <w:t xml:space="preserve"> </w:t>
      </w:r>
      <w:proofErr w:type="spellStart"/>
      <w:r>
        <w:t>authorising</w:t>
      </w:r>
      <w:proofErr w:type="spellEnd"/>
      <w:r>
        <w:rPr>
          <w:rFonts w:ascii="Times New Roman"/>
        </w:rPr>
        <w:t xml:space="preserve"> </w:t>
      </w:r>
      <w:r>
        <w:t>or</w:t>
      </w:r>
      <w:r>
        <w:rPr>
          <w:rFonts w:ascii="Times New Roman"/>
        </w:rPr>
        <w:t xml:space="preserve"> </w:t>
      </w:r>
      <w:r>
        <w:t>continuing</w:t>
      </w:r>
      <w:r>
        <w:rPr>
          <w:rFonts w:ascii="Times New Roman"/>
        </w:rPr>
        <w:t xml:space="preserve"> </w:t>
      </w:r>
      <w:proofErr w:type="spellStart"/>
      <w:r>
        <w:t>authorisation</w:t>
      </w:r>
      <w:proofErr w:type="spellEnd"/>
      <w:r>
        <w:rPr>
          <w:rFonts w:ascii="Times New Roman"/>
        </w:rPr>
        <w:t xml:space="preserve"> </w:t>
      </w:r>
      <w:r>
        <w:t>of</w:t>
      </w:r>
      <w:r>
        <w:rPr>
          <w:rFonts w:ascii="Times New Roman"/>
        </w:rPr>
        <w:t xml:space="preserve"> </w:t>
      </w:r>
      <w:r>
        <w:t>a</w:t>
      </w:r>
      <w:r>
        <w:rPr>
          <w:rFonts w:ascii="Times New Roman"/>
        </w:rPr>
        <w:t xml:space="preserve"> </w:t>
      </w:r>
      <w:r>
        <w:t>branch,</w:t>
      </w:r>
      <w:r>
        <w:rPr>
          <w:rFonts w:ascii="Times New Roman"/>
        </w:rPr>
        <w:t xml:space="preserve"> </w:t>
      </w:r>
      <w:r>
        <w:t>host</w:t>
      </w:r>
      <w:r>
        <w:rPr>
          <w:rFonts w:ascii="Times New Roman"/>
        </w:rPr>
        <w:t xml:space="preserve"> </w:t>
      </w:r>
      <w:r>
        <w:t>supervisory</w:t>
      </w:r>
      <w:r>
        <w:rPr>
          <w:rFonts w:ascii="Times New Roman"/>
        </w:rPr>
        <w:t xml:space="preserve"> </w:t>
      </w:r>
      <w:r>
        <w:t>authorities</w:t>
      </w:r>
      <w:r>
        <w:rPr>
          <w:rFonts w:ascii="Times New Roman"/>
        </w:rPr>
        <w:t xml:space="preserve"> </w:t>
      </w:r>
      <w:r>
        <w:t>should</w:t>
      </w:r>
      <w:r>
        <w:rPr>
          <w:rFonts w:ascii="Times New Roman"/>
        </w:rPr>
        <w:t xml:space="preserve"> </w:t>
      </w:r>
      <w:r>
        <w:t>be</w:t>
      </w:r>
      <w:r>
        <w:rPr>
          <w:rFonts w:ascii="Times New Roman"/>
        </w:rPr>
        <w:t xml:space="preserve"> </w:t>
      </w:r>
      <w:r>
        <w:t>satisfied</w:t>
      </w:r>
      <w:r>
        <w:rPr>
          <w:rFonts w:ascii="Times New Roman"/>
        </w:rPr>
        <w:t xml:space="preserve"> </w:t>
      </w:r>
      <w:r>
        <w:t>that</w:t>
      </w:r>
      <w:r>
        <w:rPr>
          <w:rFonts w:ascii="Times New Roman"/>
        </w:rPr>
        <w:t xml:space="preserve"> </w:t>
      </w:r>
      <w:r>
        <w:t>the</w:t>
      </w:r>
      <w:r>
        <w:rPr>
          <w:rFonts w:ascii="Times New Roman"/>
        </w:rPr>
        <w:t xml:space="preserve"> </w:t>
      </w:r>
      <w:r>
        <w:t>relevant</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has</w:t>
      </w:r>
      <w:r>
        <w:rPr>
          <w:rFonts w:ascii="Times New Roman"/>
        </w:rPr>
        <w:t xml:space="preserve"> </w:t>
      </w:r>
      <w:r>
        <w:t>an</w:t>
      </w:r>
      <w:r>
        <w:rPr>
          <w:rFonts w:ascii="Times New Roman"/>
        </w:rPr>
        <w:t xml:space="preserve"> </w:t>
      </w:r>
      <w:r>
        <w:t>adequate</w:t>
      </w:r>
      <w:r>
        <w:rPr>
          <w:rFonts w:ascii="Times New Roman"/>
        </w:rPr>
        <w:t xml:space="preserve"> </w:t>
      </w:r>
      <w:r>
        <w:t>solvency</w:t>
      </w:r>
      <w:r>
        <w:rPr>
          <w:rFonts w:ascii="Times New Roman"/>
        </w:rPr>
        <w:t xml:space="preserve"> </w:t>
      </w:r>
      <w:r>
        <w:t>margin</w:t>
      </w:r>
      <w:r>
        <w:rPr>
          <w:rFonts w:ascii="Times New Roman"/>
        </w:rPr>
        <w:t xml:space="preserve"> </w:t>
      </w:r>
      <w:r>
        <w:t>and</w:t>
      </w:r>
      <w:r>
        <w:rPr>
          <w:rFonts w:ascii="Times New Roman"/>
        </w:rPr>
        <w:t xml:space="preserve"> </w:t>
      </w:r>
      <w:r>
        <w:t>commits</w:t>
      </w:r>
      <w:r>
        <w:rPr>
          <w:rFonts w:ascii="Times New Roman"/>
        </w:rPr>
        <w:t xml:space="preserve"> </w:t>
      </w:r>
      <w:r>
        <w:t>to</w:t>
      </w:r>
      <w:r>
        <w:rPr>
          <w:rFonts w:ascii="Times New Roman"/>
        </w:rPr>
        <w:t xml:space="preserve"> </w:t>
      </w:r>
      <w:r>
        <w:t>provide</w:t>
      </w:r>
      <w:r>
        <w:rPr>
          <w:rFonts w:ascii="Times New Roman"/>
        </w:rPr>
        <w:t xml:space="preserve"> </w:t>
      </w:r>
      <w:r>
        <w:t>any</w:t>
      </w:r>
      <w:r>
        <w:rPr>
          <w:rFonts w:ascii="Times New Roman"/>
        </w:rPr>
        <w:t xml:space="preserve"> </w:t>
      </w:r>
      <w:r>
        <w:t>information</w:t>
      </w:r>
      <w:r>
        <w:rPr>
          <w:rFonts w:ascii="Times New Roman"/>
        </w:rPr>
        <w:t xml:space="preserve"> </w:t>
      </w:r>
      <w:r>
        <w:t>which</w:t>
      </w:r>
      <w:r>
        <w:rPr>
          <w:rFonts w:ascii="Times New Roman"/>
        </w:rPr>
        <w:t xml:space="preserve"> </w:t>
      </w: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may</w:t>
      </w:r>
      <w:r>
        <w:rPr>
          <w:rFonts w:ascii="Times New Roman"/>
        </w:rPr>
        <w:t xml:space="preserve"> </w:t>
      </w:r>
      <w:r>
        <w:t>need</w:t>
      </w:r>
      <w:r>
        <w:rPr>
          <w:rFonts w:ascii="Times New Roman"/>
        </w:rPr>
        <w:t xml:space="preserve"> </w:t>
      </w:r>
      <w:r>
        <w:t>for</w:t>
      </w:r>
      <w:r>
        <w:rPr>
          <w:rFonts w:ascii="Times New Roman"/>
        </w:rPr>
        <w:t xml:space="preserve"> </w:t>
      </w:r>
      <w:r>
        <w:t>supervisory</w:t>
      </w:r>
      <w:r>
        <w:rPr>
          <w:rFonts w:ascii="Times New Roman"/>
        </w:rPr>
        <w:t xml:space="preserve"> </w:t>
      </w:r>
      <w:r>
        <w:t>purposes</w:t>
      </w:r>
      <w:r>
        <w:rPr>
          <w:rFonts w:ascii="Times New Roman"/>
        </w:rPr>
        <w:t xml:space="preserve"> </w:t>
      </w:r>
      <w:r>
        <w:t>and</w:t>
      </w:r>
      <w:r>
        <w:rPr>
          <w:rFonts w:ascii="Times New Roman"/>
        </w:rPr>
        <w:t xml:space="preserve"> </w:t>
      </w:r>
      <w:r>
        <w:t>which</w:t>
      </w:r>
      <w:r>
        <w:rPr>
          <w:rFonts w:ascii="Times New Roman"/>
        </w:rPr>
        <w:t xml:space="preserve"> </w:t>
      </w:r>
      <w:r>
        <w:t>demonstrates</w:t>
      </w:r>
      <w:r>
        <w:rPr>
          <w:rFonts w:ascii="Times New Roman"/>
        </w:rPr>
        <w:t xml:space="preserve"> </w:t>
      </w:r>
      <w:r>
        <w:t>that</w:t>
      </w:r>
      <w:r>
        <w:rPr>
          <w:rFonts w:ascii="Times New Roman"/>
        </w:rPr>
        <w:t xml:space="preserve"> </w:t>
      </w:r>
      <w:r>
        <w:t>the</w:t>
      </w:r>
      <w:r>
        <w:rPr>
          <w:rFonts w:ascii="Times New Roman"/>
        </w:rPr>
        <w:t xml:space="preserve"> </w:t>
      </w:r>
      <w:r>
        <w:t>undertaking</w:t>
      </w:r>
      <w:r>
        <w:rPr>
          <w:rFonts w:ascii="Times New Roman"/>
        </w:rPr>
        <w:t xml:space="preserve"> </w:t>
      </w:r>
      <w:r>
        <w:t>as</w:t>
      </w:r>
      <w:r>
        <w:rPr>
          <w:rFonts w:ascii="Times New Roman"/>
        </w:rPr>
        <w:t xml:space="preserve"> </w:t>
      </w:r>
      <w:r>
        <w:t>a</w:t>
      </w:r>
      <w:r>
        <w:rPr>
          <w:rFonts w:ascii="Times New Roman"/>
        </w:rPr>
        <w:t xml:space="preserve"> </w:t>
      </w:r>
      <w:r>
        <w:t>whole</w:t>
      </w:r>
      <w:r>
        <w:rPr>
          <w:rFonts w:ascii="Times New Roman"/>
        </w:rPr>
        <w:t xml:space="preserve"> </w:t>
      </w:r>
      <w:r>
        <w:t>has</w:t>
      </w:r>
      <w:r>
        <w:rPr>
          <w:rFonts w:ascii="Times New Roman"/>
        </w:rPr>
        <w:t xml:space="preserve"> </w:t>
      </w:r>
      <w:r>
        <w:t>an</w:t>
      </w:r>
      <w:r>
        <w:rPr>
          <w:rFonts w:ascii="Times New Roman"/>
        </w:rPr>
        <w:t xml:space="preserve"> </w:t>
      </w:r>
      <w:r>
        <w:t>adequate</w:t>
      </w:r>
      <w:r>
        <w:rPr>
          <w:rFonts w:ascii="Times New Roman"/>
          <w:spacing w:val="40"/>
        </w:rPr>
        <w:t xml:space="preserve"> </w:t>
      </w:r>
      <w:r>
        <w:t>solvency</w:t>
      </w:r>
      <w:r>
        <w:rPr>
          <w:rFonts w:ascii="Times New Roman"/>
          <w:spacing w:val="40"/>
        </w:rPr>
        <w:t xml:space="preserve"> </w:t>
      </w:r>
      <w:r>
        <w:t>margin</w:t>
      </w:r>
      <w:r>
        <w:rPr>
          <w:rFonts w:ascii="Times New Roman"/>
          <w:spacing w:val="40"/>
        </w:rPr>
        <w:t xml:space="preserve"> </w:t>
      </w:r>
      <w:r>
        <w:t>under</w:t>
      </w:r>
      <w:r>
        <w:rPr>
          <w:rFonts w:ascii="Times New Roman"/>
          <w:spacing w:val="40"/>
        </w:rPr>
        <w:t xml:space="preserve"> </w:t>
      </w:r>
      <w:r>
        <w:t>the</w:t>
      </w:r>
      <w:r>
        <w:rPr>
          <w:rFonts w:ascii="Times New Roman"/>
          <w:spacing w:val="40"/>
        </w:rPr>
        <w:t xml:space="preserve"> </w:t>
      </w:r>
      <w:r>
        <w:t>home</w:t>
      </w:r>
      <w:r>
        <w:rPr>
          <w:rFonts w:ascii="Times New Roman"/>
          <w:spacing w:val="40"/>
        </w:rPr>
        <w:t xml:space="preserve"> </w:t>
      </w:r>
      <w:r>
        <w:t>jurisdiction</w:t>
      </w:r>
      <w:r>
        <w:rPr>
          <w:rFonts w:ascii="Times New Roman"/>
          <w:spacing w:val="40"/>
        </w:rPr>
        <w:t xml:space="preserve"> </w:t>
      </w:r>
      <w:r>
        <w:t>rules</w:t>
      </w:r>
      <w:r>
        <w:rPr>
          <w:rFonts w:ascii="Times New Roman"/>
          <w:spacing w:val="40"/>
        </w:rPr>
        <w:t xml:space="preserve"> </w:t>
      </w:r>
      <w:r>
        <w:t>and</w:t>
      </w:r>
      <w:r>
        <w:rPr>
          <w:rFonts w:ascii="Times New Roman"/>
          <w:spacing w:val="40"/>
        </w:rPr>
        <w:t xml:space="preserve"> </w:t>
      </w:r>
      <w:r>
        <w:t>that</w:t>
      </w:r>
      <w:r>
        <w:rPr>
          <w:rFonts w:ascii="Times New Roman"/>
          <w:spacing w:val="40"/>
        </w:rPr>
        <w:t xml:space="preserve"> </w:t>
      </w:r>
      <w:r>
        <w:t>the</w:t>
      </w:r>
      <w:r>
        <w:rPr>
          <w:rFonts w:ascii="Times New Roman"/>
        </w:rPr>
        <w:t xml:space="preserve"> </w:t>
      </w:r>
      <w:r>
        <w:t>home</w:t>
      </w:r>
      <w:r>
        <w:rPr>
          <w:rFonts w:ascii="Times New Roman"/>
        </w:rPr>
        <w:t xml:space="preserve"> </w:t>
      </w:r>
      <w:r>
        <w:t>supervisory</w:t>
      </w:r>
      <w:r>
        <w:rPr>
          <w:rFonts w:ascii="Times New Roman"/>
        </w:rPr>
        <w:t xml:space="preserve"> </w:t>
      </w:r>
      <w:r>
        <w:t>authority</w:t>
      </w:r>
      <w:r>
        <w:rPr>
          <w:rFonts w:ascii="Times New Roman"/>
        </w:rPr>
        <w:t xml:space="preserve"> </w:t>
      </w:r>
      <w:r>
        <w:t>confirms</w:t>
      </w:r>
      <w:r>
        <w:rPr>
          <w:rFonts w:ascii="Times New Roman"/>
        </w:rPr>
        <w:t xml:space="preserve"> </w:t>
      </w:r>
      <w:r>
        <w:t>that</w:t>
      </w:r>
      <w:r>
        <w:rPr>
          <w:rFonts w:ascii="Times New Roman"/>
        </w:rPr>
        <w:t xml:space="preserve"> </w:t>
      </w:r>
      <w:r>
        <w:t>those</w:t>
      </w:r>
      <w:r>
        <w:rPr>
          <w:rFonts w:ascii="Times New Roman"/>
        </w:rPr>
        <w:t xml:space="preserve"> </w:t>
      </w:r>
      <w:r>
        <w:t>rules</w:t>
      </w:r>
      <w:r>
        <w:rPr>
          <w:rFonts w:ascii="Times New Roman"/>
        </w:rPr>
        <w:t xml:space="preserve"> </w:t>
      </w:r>
      <w:r>
        <w:t>are</w:t>
      </w:r>
      <w:r>
        <w:rPr>
          <w:rFonts w:ascii="Times New Roman"/>
        </w:rPr>
        <w:t xml:space="preserve"> </w:t>
      </w:r>
      <w:r>
        <w:t>met.</w:t>
      </w:r>
    </w:p>
    <w:p w14:paraId="04D5AD40" w14:textId="77777777" w:rsidR="00BF6324" w:rsidRDefault="00A51A09">
      <w:pPr>
        <w:pStyle w:val="ListParagraph"/>
        <w:numPr>
          <w:ilvl w:val="1"/>
          <w:numId w:val="41"/>
        </w:numPr>
        <w:tabs>
          <w:tab w:val="left" w:pos="1148"/>
          <w:tab w:val="left" w:pos="1152"/>
        </w:tabs>
        <w:spacing w:before="121" w:line="276" w:lineRule="auto"/>
        <w:pPrChange w:id="88" w:author="Johannes Backer" w:date="2025-05-15T08:14:00Z">
          <w:pPr>
            <w:pStyle w:val="ListParagraph"/>
            <w:numPr>
              <w:ilvl w:val="1"/>
              <w:numId w:val="24"/>
            </w:numPr>
            <w:tabs>
              <w:tab w:val="left" w:pos="1148"/>
              <w:tab w:val="left" w:pos="1152"/>
            </w:tabs>
            <w:spacing w:before="121" w:line="276" w:lineRule="auto"/>
            <w:ind w:left="1152" w:hanging="663"/>
          </w:pPr>
        </w:pPrChange>
      </w:pPr>
      <w:r>
        <w:t>Host</w:t>
      </w:r>
      <w:r>
        <w:rPr>
          <w:rFonts w:ascii="Times New Roman"/>
        </w:rPr>
        <w:t xml:space="preserve"> </w:t>
      </w:r>
      <w:r>
        <w:t>supervisory</w:t>
      </w:r>
      <w:r>
        <w:rPr>
          <w:rFonts w:ascii="Times New Roman"/>
        </w:rPr>
        <w:t xml:space="preserve"> </w:t>
      </w:r>
      <w:r>
        <w:t>authorities</w:t>
      </w:r>
      <w:r>
        <w:rPr>
          <w:rFonts w:ascii="Times New Roman"/>
        </w:rPr>
        <w:t xml:space="preserve"> </w:t>
      </w:r>
      <w:r>
        <w:t>should</w:t>
      </w:r>
      <w:r>
        <w:rPr>
          <w:rFonts w:ascii="Times New Roman"/>
        </w:rPr>
        <w:t xml:space="preserve"> </w:t>
      </w:r>
      <w:r>
        <w:t>assess</w:t>
      </w:r>
      <w:r>
        <w:rPr>
          <w:rFonts w:ascii="Times New Roman"/>
        </w:rPr>
        <w:t xml:space="preserve"> </w:t>
      </w:r>
      <w:r>
        <w:t>the</w:t>
      </w:r>
      <w:r>
        <w:rPr>
          <w:rFonts w:ascii="Times New Roman"/>
        </w:rPr>
        <w:t xml:space="preserve"> </w:t>
      </w:r>
      <w:r>
        <w:t>adequacy</w:t>
      </w:r>
      <w:r>
        <w:rPr>
          <w:rFonts w:ascii="Times New Roman"/>
        </w:rPr>
        <w:t xml:space="preserve"> </w:t>
      </w:r>
      <w:r>
        <w:t>of</w:t>
      </w:r>
      <w:r>
        <w:rPr>
          <w:rFonts w:ascii="Times New Roman"/>
        </w:rPr>
        <w:t xml:space="preserve"> </w:t>
      </w:r>
      <w:r>
        <w:t>the</w:t>
      </w:r>
      <w:r>
        <w:rPr>
          <w:rFonts w:ascii="Times New Roman"/>
        </w:rPr>
        <w:t xml:space="preserve"> </w:t>
      </w:r>
      <w:r>
        <w:t>solvency</w:t>
      </w:r>
      <w:r>
        <w:rPr>
          <w:rFonts w:ascii="Times New Roman"/>
          <w:spacing w:val="40"/>
        </w:rPr>
        <w:t xml:space="preserve"> </w:t>
      </w:r>
      <w:r>
        <w:t>margin</w:t>
      </w:r>
      <w:r>
        <w:rPr>
          <w:rFonts w:ascii="Times New Roman"/>
        </w:rPr>
        <w:t xml:space="preserve"> </w:t>
      </w:r>
      <w:r>
        <w:t>of</w:t>
      </w:r>
      <w:r>
        <w:rPr>
          <w:rFonts w:ascii="Times New Roman"/>
        </w:rPr>
        <w:t xml:space="preserve"> </w:t>
      </w:r>
      <w:r>
        <w:t>the</w:t>
      </w:r>
      <w:r>
        <w:rPr>
          <w:rFonts w:ascii="Times New Roman"/>
        </w:rPr>
        <w:t xml:space="preserve"> </w:t>
      </w:r>
      <w:r>
        <w:t>undertaking</w:t>
      </w:r>
      <w:r>
        <w:rPr>
          <w:rFonts w:ascii="Times New Roman"/>
        </w:rPr>
        <w:t xml:space="preserve"> </w:t>
      </w:r>
      <w:r>
        <w:t>as</w:t>
      </w:r>
      <w:r>
        <w:rPr>
          <w:rFonts w:ascii="Times New Roman"/>
        </w:rPr>
        <w:t xml:space="preserve"> </w:t>
      </w:r>
      <w:r>
        <w:t>a</w:t>
      </w:r>
      <w:r>
        <w:rPr>
          <w:rFonts w:ascii="Times New Roman"/>
        </w:rPr>
        <w:t xml:space="preserve"> </w:t>
      </w:r>
      <w:r>
        <w:t>whole</w:t>
      </w:r>
      <w:r>
        <w:rPr>
          <w:rFonts w:ascii="Times New Roman"/>
        </w:rPr>
        <w:t xml:space="preserve"> </w:t>
      </w:r>
      <w:proofErr w:type="gramStart"/>
      <w:r>
        <w:t>on</w:t>
      </w:r>
      <w:r>
        <w:rPr>
          <w:rFonts w:ascii="Times New Roman"/>
        </w:rPr>
        <w:t xml:space="preserve"> </w:t>
      </w:r>
      <w:r>
        <w:t>the</w:t>
      </w:r>
      <w:r>
        <w:rPr>
          <w:rFonts w:ascii="Times New Roman"/>
        </w:rPr>
        <w:t xml:space="preserve"> </w:t>
      </w:r>
      <w:r>
        <w:t>basis</w:t>
      </w:r>
      <w:r>
        <w:rPr>
          <w:rFonts w:ascii="Times New Roman"/>
        </w:rPr>
        <w:t xml:space="preserve"> </w:t>
      </w:r>
      <w:r>
        <w:t>of</w:t>
      </w:r>
      <w:proofErr w:type="gramEnd"/>
      <w:r>
        <w:rPr>
          <w:rFonts w:ascii="Times New Roman"/>
        </w:rPr>
        <w:t xml:space="preserve"> </w:t>
      </w:r>
      <w:r>
        <w:t>the</w:t>
      </w:r>
      <w:r>
        <w:rPr>
          <w:rFonts w:ascii="Times New Roman"/>
        </w:rPr>
        <w:t xml:space="preserve"> </w:t>
      </w:r>
      <w:r>
        <w:t>prudential</w:t>
      </w:r>
      <w:r>
        <w:rPr>
          <w:rFonts w:ascii="Times New Roman"/>
        </w:rPr>
        <w:t xml:space="preserve"> </w:t>
      </w:r>
      <w:r>
        <w:t>requirements</w:t>
      </w:r>
      <w:r>
        <w:rPr>
          <w:rFonts w:ascii="Times New Roman"/>
        </w:rPr>
        <w:t xml:space="preserve"> </w:t>
      </w:r>
      <w:r>
        <w:t>of</w:t>
      </w:r>
      <w:r>
        <w:rPr>
          <w:rFonts w:ascii="Times New Roman"/>
        </w:rPr>
        <w:t xml:space="preserve"> </w:t>
      </w:r>
      <w:r>
        <w:t>the</w:t>
      </w:r>
      <w:r>
        <w:rPr>
          <w:rFonts w:ascii="Times New Roman"/>
        </w:rPr>
        <w:t xml:space="preserve"> </w:t>
      </w:r>
      <w:r>
        <w:t>home</w:t>
      </w:r>
      <w:r>
        <w:rPr>
          <w:rFonts w:ascii="Times New Roman"/>
        </w:rPr>
        <w:t xml:space="preserve"> </w:t>
      </w:r>
      <w:r>
        <w:t>supervisory</w:t>
      </w:r>
      <w:r>
        <w:rPr>
          <w:rFonts w:ascii="Times New Roman"/>
        </w:rPr>
        <w:t xml:space="preserve"> </w:t>
      </w:r>
      <w:r>
        <w:t>authority,</w:t>
      </w:r>
      <w:r>
        <w:rPr>
          <w:rFonts w:ascii="Times New Roman"/>
        </w:rPr>
        <w:t xml:space="preserve"> </w:t>
      </w:r>
      <w:r>
        <w:t>including</w:t>
      </w:r>
      <w:r>
        <w:rPr>
          <w:rFonts w:ascii="Times New Roman"/>
        </w:rPr>
        <w:t xml:space="preserve"> </w:t>
      </w:r>
      <w:r>
        <w:t>seeking</w:t>
      </w:r>
      <w:r>
        <w:rPr>
          <w:rFonts w:ascii="Times New Roman"/>
        </w:rPr>
        <w:t xml:space="preserve"> </w:t>
      </w:r>
      <w:r>
        <w:t>additional</w:t>
      </w:r>
      <w:r>
        <w:rPr>
          <w:rFonts w:ascii="Times New Roman"/>
        </w:rPr>
        <w:t xml:space="preserve"> </w:t>
      </w:r>
      <w:r>
        <w:t>information</w:t>
      </w:r>
      <w:r>
        <w:rPr>
          <w:rFonts w:ascii="Times New Roman"/>
        </w:rPr>
        <w:t xml:space="preserve"> </w:t>
      </w:r>
      <w:r>
        <w:t>where</w:t>
      </w:r>
      <w:r>
        <w:rPr>
          <w:rFonts w:ascii="Times New Roman"/>
        </w:rPr>
        <w:t xml:space="preserve"> </w:t>
      </w:r>
      <w:r>
        <w:t>needed.</w:t>
      </w:r>
    </w:p>
    <w:p w14:paraId="146432CA" w14:textId="77777777" w:rsidR="00BF6324" w:rsidRDefault="00A51A09">
      <w:pPr>
        <w:pStyle w:val="Heading1"/>
      </w:pPr>
      <w:r>
        <w:t>Guideline</w:t>
      </w:r>
      <w:r>
        <w:rPr>
          <w:rFonts w:ascii="Times New Roman" w:hAnsi="Times New Roman"/>
          <w:b w:val="0"/>
          <w:spacing w:val="16"/>
        </w:rPr>
        <w:t xml:space="preserve"> </w:t>
      </w:r>
      <w:r>
        <w:t>2</w:t>
      </w:r>
      <w:r>
        <w:rPr>
          <w:rFonts w:ascii="Times New Roman" w:hAnsi="Times New Roman"/>
          <w:b w:val="0"/>
          <w:spacing w:val="16"/>
        </w:rPr>
        <w:t xml:space="preserve"> </w:t>
      </w:r>
      <w:r>
        <w:t>–</w:t>
      </w:r>
      <w:r>
        <w:rPr>
          <w:rFonts w:ascii="Times New Roman" w:hAnsi="Times New Roman"/>
          <w:b w:val="0"/>
          <w:spacing w:val="15"/>
        </w:rPr>
        <w:t xml:space="preserve"> </w:t>
      </w:r>
      <w:r>
        <w:t>Scheme</w:t>
      </w:r>
      <w:r>
        <w:rPr>
          <w:rFonts w:ascii="Times New Roman" w:hAnsi="Times New Roman"/>
          <w:b w:val="0"/>
          <w:spacing w:val="17"/>
        </w:rPr>
        <w:t xml:space="preserve"> </w:t>
      </w:r>
      <w:r>
        <w:t>of</w:t>
      </w:r>
      <w:r>
        <w:rPr>
          <w:rFonts w:ascii="Times New Roman" w:hAnsi="Times New Roman"/>
          <w:b w:val="0"/>
          <w:spacing w:val="16"/>
        </w:rPr>
        <w:t xml:space="preserve"> </w:t>
      </w:r>
      <w:r>
        <w:t>operations</w:t>
      </w:r>
      <w:r>
        <w:rPr>
          <w:rFonts w:ascii="Times New Roman" w:hAnsi="Times New Roman"/>
          <w:b w:val="0"/>
          <w:spacing w:val="17"/>
        </w:rPr>
        <w:t xml:space="preserve"> </w:t>
      </w:r>
      <w:r>
        <w:t>and</w:t>
      </w:r>
      <w:r>
        <w:rPr>
          <w:rFonts w:ascii="Times New Roman" w:hAnsi="Times New Roman"/>
          <w:b w:val="0"/>
          <w:spacing w:val="16"/>
        </w:rPr>
        <w:t xml:space="preserve"> </w:t>
      </w:r>
      <w:r>
        <w:t>solvency</w:t>
      </w:r>
      <w:r>
        <w:rPr>
          <w:rFonts w:ascii="Times New Roman" w:hAnsi="Times New Roman"/>
          <w:b w:val="0"/>
          <w:spacing w:val="17"/>
        </w:rPr>
        <w:t xml:space="preserve"> </w:t>
      </w:r>
      <w:r>
        <w:rPr>
          <w:spacing w:val="-2"/>
        </w:rPr>
        <w:t>margin</w:t>
      </w:r>
    </w:p>
    <w:p w14:paraId="62FD2E3F" w14:textId="77777777" w:rsidR="00BF6324" w:rsidRDefault="00A51A09">
      <w:pPr>
        <w:pStyle w:val="ListParagraph"/>
        <w:numPr>
          <w:ilvl w:val="1"/>
          <w:numId w:val="41"/>
        </w:numPr>
        <w:tabs>
          <w:tab w:val="left" w:pos="1148"/>
          <w:tab w:val="left" w:pos="1152"/>
        </w:tabs>
        <w:spacing w:line="276" w:lineRule="auto"/>
        <w:pPrChange w:id="89" w:author="Johannes Backer" w:date="2025-05-15T08:14:00Z">
          <w:pPr>
            <w:pStyle w:val="ListParagraph"/>
            <w:numPr>
              <w:ilvl w:val="1"/>
              <w:numId w:val="24"/>
            </w:numPr>
            <w:tabs>
              <w:tab w:val="left" w:pos="1148"/>
              <w:tab w:val="left" w:pos="1152"/>
            </w:tabs>
            <w:spacing w:line="276" w:lineRule="auto"/>
            <w:ind w:left="1152"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the</w:t>
      </w:r>
      <w:r>
        <w:rPr>
          <w:rFonts w:ascii="Times New Roman"/>
          <w:spacing w:val="40"/>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includes</w:t>
      </w:r>
      <w:r>
        <w:rPr>
          <w:rFonts w:ascii="Times New Roman"/>
        </w:rPr>
        <w:t xml:space="preserve"> </w:t>
      </w:r>
      <w:r>
        <w:t>in</w:t>
      </w:r>
      <w:r>
        <w:rPr>
          <w:rFonts w:ascii="Times New Roman"/>
        </w:rPr>
        <w:t xml:space="preserve"> </w:t>
      </w:r>
      <w:r>
        <w:t>the</w:t>
      </w:r>
      <w:r>
        <w:rPr>
          <w:rFonts w:ascii="Times New Roman"/>
        </w:rPr>
        <w:t xml:space="preserve"> </w:t>
      </w:r>
      <w:r>
        <w:t>scheme</w:t>
      </w:r>
      <w:r>
        <w:rPr>
          <w:rFonts w:ascii="Times New Roman"/>
        </w:rPr>
        <w:t xml:space="preserve"> </w:t>
      </w:r>
      <w:r>
        <w:t>of</w:t>
      </w:r>
      <w:r>
        <w:rPr>
          <w:rFonts w:ascii="Times New Roman"/>
        </w:rPr>
        <w:t xml:space="preserve"> </w:t>
      </w:r>
      <w:r>
        <w:t>operations</w:t>
      </w:r>
      <w:r>
        <w:rPr>
          <w:rFonts w:ascii="Times New Roman"/>
        </w:rPr>
        <w:t xml:space="preserve"> </w:t>
      </w:r>
      <w:r>
        <w:t>of</w:t>
      </w:r>
      <w:r>
        <w:rPr>
          <w:rFonts w:ascii="Times New Roman"/>
        </w:rPr>
        <w:t xml:space="preserve"> </w:t>
      </w:r>
      <w:r>
        <w:t>its</w:t>
      </w:r>
      <w:r>
        <w:rPr>
          <w:rFonts w:ascii="Times New Roman"/>
        </w:rPr>
        <w:t xml:space="preserve"> </w:t>
      </w:r>
      <w:r>
        <w:t>branch</w:t>
      </w:r>
      <w:r>
        <w:rPr>
          <w:rFonts w:ascii="Times New Roman"/>
        </w:rPr>
        <w:t xml:space="preserve"> </w:t>
      </w:r>
      <w:r>
        <w:t>an</w:t>
      </w:r>
      <w:r>
        <w:rPr>
          <w:rFonts w:ascii="Times New Roman"/>
        </w:rPr>
        <w:t xml:space="preserve"> </w:t>
      </w:r>
      <w:r>
        <w:t>analysis</w:t>
      </w:r>
      <w:r>
        <w:rPr>
          <w:rFonts w:ascii="Times New Roman"/>
        </w:rPr>
        <w:t xml:space="preserve"> </w:t>
      </w:r>
      <w:r>
        <w:t>of</w:t>
      </w:r>
      <w:r>
        <w:rPr>
          <w:rFonts w:ascii="Times New Roman"/>
        </w:rPr>
        <w:t xml:space="preserve"> </w:t>
      </w:r>
      <w:r>
        <w:t>the</w:t>
      </w:r>
      <w:r>
        <w:rPr>
          <w:rFonts w:ascii="Times New Roman"/>
        </w:rPr>
        <w:t xml:space="preserve"> </w:t>
      </w:r>
      <w:r>
        <w:t>differences</w:t>
      </w:r>
      <w:r>
        <w:rPr>
          <w:rFonts w:ascii="Times New Roman"/>
        </w:rPr>
        <w:t xml:space="preserve"> </w:t>
      </w:r>
      <w:r>
        <w:t>between</w:t>
      </w:r>
      <w:r>
        <w:rPr>
          <w:rFonts w:ascii="Times New Roman"/>
        </w:rPr>
        <w:t xml:space="preserve"> </w:t>
      </w:r>
      <w:r>
        <w:t>the</w:t>
      </w:r>
      <w:r>
        <w:rPr>
          <w:rFonts w:ascii="Times New Roman"/>
        </w:rPr>
        <w:t xml:space="preserve"> </w:t>
      </w:r>
      <w:r>
        <w:t>home</w:t>
      </w:r>
      <w:r>
        <w:rPr>
          <w:rFonts w:ascii="Times New Roman"/>
        </w:rPr>
        <w:t xml:space="preserve"> </w:t>
      </w:r>
      <w:r>
        <w:t>country</w:t>
      </w:r>
      <w:r>
        <w:rPr>
          <w:rFonts w:ascii="Times New Roman"/>
        </w:rPr>
        <w:t xml:space="preserve"> </w:t>
      </w:r>
      <w:r>
        <w:t>solvency</w:t>
      </w:r>
      <w:r>
        <w:rPr>
          <w:rFonts w:ascii="Times New Roman"/>
        </w:rPr>
        <w:t xml:space="preserve"> </w:t>
      </w:r>
      <w:r>
        <w:t>rules</w:t>
      </w:r>
      <w:r>
        <w:rPr>
          <w:rFonts w:ascii="Times New Roman"/>
        </w:rPr>
        <w:t xml:space="preserve"> </w:t>
      </w:r>
      <w:r>
        <w:t>and</w:t>
      </w:r>
      <w:r>
        <w:rPr>
          <w:rFonts w:ascii="Times New Roman"/>
        </w:rPr>
        <w:t xml:space="preserve"> </w:t>
      </w:r>
      <w:r>
        <w:t>the</w:t>
      </w:r>
      <w:r>
        <w:rPr>
          <w:rFonts w:ascii="Times New Roman"/>
        </w:rPr>
        <w:t xml:space="preserve"> </w:t>
      </w:r>
      <w:r>
        <w:t>rules</w:t>
      </w:r>
      <w:r>
        <w:rPr>
          <w:rFonts w:ascii="Times New Roman"/>
        </w:rPr>
        <w:t xml:space="preserve"> </w:t>
      </w:r>
      <w:r>
        <w:t>of</w:t>
      </w:r>
      <w:r>
        <w:rPr>
          <w:rFonts w:ascii="Times New Roman"/>
        </w:rPr>
        <w:t xml:space="preserve"> </w:t>
      </w:r>
      <w:r>
        <w:t>Directive</w:t>
      </w:r>
      <w:r>
        <w:rPr>
          <w:rFonts w:ascii="Times New Roman"/>
        </w:rPr>
        <w:t xml:space="preserve"> </w:t>
      </w:r>
      <w:r>
        <w:t>2009/138/EC,</w:t>
      </w:r>
      <w:r>
        <w:rPr>
          <w:rFonts w:ascii="Times New Roman"/>
        </w:rPr>
        <w:t xml:space="preserve"> </w:t>
      </w:r>
      <w:r>
        <w:t>including</w:t>
      </w:r>
      <w:r>
        <w:rPr>
          <w:rFonts w:ascii="Times New Roman"/>
        </w:rPr>
        <w:t xml:space="preserve"> </w:t>
      </w:r>
      <w:r>
        <w:t>an</w:t>
      </w:r>
      <w:r>
        <w:rPr>
          <w:rFonts w:ascii="Times New Roman"/>
        </w:rPr>
        <w:t xml:space="preserve"> </w:t>
      </w:r>
      <w:r>
        <w:t>explanation</w:t>
      </w:r>
      <w:r>
        <w:rPr>
          <w:rFonts w:ascii="Times New Roman"/>
        </w:rPr>
        <w:t xml:space="preserve"> </w:t>
      </w:r>
      <w:r>
        <w:t>on</w:t>
      </w:r>
      <w:r>
        <w:rPr>
          <w:rFonts w:ascii="Times New Roman"/>
        </w:rPr>
        <w:t xml:space="preserve"> </w:t>
      </w:r>
      <w:r>
        <w:t>the</w:t>
      </w:r>
      <w:r>
        <w:rPr>
          <w:rFonts w:ascii="Times New Roman"/>
        </w:rPr>
        <w:t xml:space="preserve"> </w:t>
      </w:r>
      <w:r>
        <w:t>reasons</w:t>
      </w:r>
      <w:r>
        <w:rPr>
          <w:rFonts w:ascii="Times New Roman"/>
        </w:rPr>
        <w:t xml:space="preserve"> </w:t>
      </w:r>
      <w:r>
        <w:t>that</w:t>
      </w:r>
      <w:r>
        <w:rPr>
          <w:rFonts w:ascii="Times New Roman"/>
        </w:rPr>
        <w:t xml:space="preserve"> </w:t>
      </w:r>
      <w:r>
        <w:t>justify</w:t>
      </w:r>
      <w:r>
        <w:rPr>
          <w:rFonts w:ascii="Times New Roman"/>
        </w:rPr>
        <w:t xml:space="preserve"> </w:t>
      </w:r>
      <w:r>
        <w:t>such</w:t>
      </w:r>
      <w:r>
        <w:rPr>
          <w:rFonts w:ascii="Times New Roman"/>
        </w:rPr>
        <w:t xml:space="preserve"> </w:t>
      </w:r>
      <w:r>
        <w:t>differences.</w:t>
      </w:r>
    </w:p>
    <w:p w14:paraId="25E40FF0" w14:textId="77777777" w:rsidR="00BF6324" w:rsidRDefault="00A51A09">
      <w:pPr>
        <w:pStyle w:val="Heading1"/>
      </w:pPr>
      <w:r>
        <w:t>Guideline</w:t>
      </w:r>
      <w:r>
        <w:rPr>
          <w:rFonts w:ascii="Times New Roman" w:hAnsi="Times New Roman"/>
          <w:b w:val="0"/>
          <w:spacing w:val="15"/>
        </w:rPr>
        <w:t xml:space="preserve"> </w:t>
      </w:r>
      <w:r>
        <w:t>3</w:t>
      </w:r>
      <w:r>
        <w:rPr>
          <w:rFonts w:ascii="Times New Roman" w:hAnsi="Times New Roman"/>
          <w:b w:val="0"/>
          <w:spacing w:val="14"/>
        </w:rPr>
        <w:t xml:space="preserve"> </w:t>
      </w:r>
      <w:r>
        <w:t>–Distribution</w:t>
      </w:r>
      <w:r>
        <w:rPr>
          <w:rFonts w:ascii="Times New Roman" w:hAnsi="Times New Roman"/>
          <w:b w:val="0"/>
          <w:spacing w:val="17"/>
        </w:rPr>
        <w:t xml:space="preserve"> </w:t>
      </w:r>
      <w:r>
        <w:t>of</w:t>
      </w:r>
      <w:r>
        <w:rPr>
          <w:rFonts w:ascii="Times New Roman" w:hAnsi="Times New Roman"/>
          <w:b w:val="0"/>
          <w:spacing w:val="15"/>
        </w:rPr>
        <w:t xml:space="preserve"> </w:t>
      </w:r>
      <w:r>
        <w:t>branch</w:t>
      </w:r>
      <w:r>
        <w:rPr>
          <w:rFonts w:ascii="Times New Roman" w:hAnsi="Times New Roman"/>
          <w:b w:val="0"/>
          <w:spacing w:val="17"/>
        </w:rPr>
        <w:t xml:space="preserve"> </w:t>
      </w:r>
      <w:r>
        <w:rPr>
          <w:spacing w:val="-2"/>
        </w:rPr>
        <w:t>assets</w:t>
      </w:r>
    </w:p>
    <w:p w14:paraId="394436FD" w14:textId="77777777" w:rsidR="00BF6324" w:rsidRDefault="00A51A09">
      <w:pPr>
        <w:pStyle w:val="ListParagraph"/>
        <w:numPr>
          <w:ilvl w:val="1"/>
          <w:numId w:val="41"/>
        </w:numPr>
        <w:tabs>
          <w:tab w:val="left" w:pos="1148"/>
          <w:tab w:val="left" w:pos="1152"/>
        </w:tabs>
        <w:spacing w:line="276" w:lineRule="auto"/>
        <w:pPrChange w:id="90" w:author="Johannes Backer" w:date="2025-05-15T08:14:00Z">
          <w:pPr>
            <w:pStyle w:val="ListParagraph"/>
            <w:numPr>
              <w:ilvl w:val="1"/>
              <w:numId w:val="24"/>
            </w:numPr>
            <w:tabs>
              <w:tab w:val="left" w:pos="1148"/>
              <w:tab w:val="left" w:pos="1152"/>
            </w:tabs>
            <w:spacing w:line="276" w:lineRule="auto"/>
            <w:ind w:left="1152" w:hanging="663"/>
          </w:pPr>
        </w:pPrChange>
      </w:pPr>
      <w:r>
        <w:t>When</w:t>
      </w:r>
      <w:r>
        <w:rPr>
          <w:rFonts w:ascii="Times New Roman"/>
        </w:rPr>
        <w:t xml:space="preserve"> </w:t>
      </w:r>
      <w:r>
        <w:t>determining</w:t>
      </w:r>
      <w:r>
        <w:rPr>
          <w:rFonts w:ascii="Times New Roman"/>
        </w:rPr>
        <w:t xml:space="preserve"> </w:t>
      </w:r>
      <w:r>
        <w:t>whether</w:t>
      </w:r>
      <w:r>
        <w:rPr>
          <w:rFonts w:ascii="Times New Roman"/>
        </w:rPr>
        <w:t xml:space="preserve"> </w:t>
      </w:r>
      <w:r>
        <w:t>a</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has</w:t>
      </w:r>
      <w:r>
        <w:rPr>
          <w:rFonts w:ascii="Times New Roman"/>
        </w:rPr>
        <w:t xml:space="preserve"> </w:t>
      </w:r>
      <w:r>
        <w:t>an</w:t>
      </w:r>
      <w:r>
        <w:rPr>
          <w:rFonts w:ascii="Times New Roman"/>
        </w:rPr>
        <w:t xml:space="preserve"> </w:t>
      </w:r>
      <w:r>
        <w:t>adequate</w:t>
      </w:r>
      <w:r>
        <w:rPr>
          <w:rFonts w:ascii="Times New Roman"/>
        </w:rPr>
        <w:t xml:space="preserve"> </w:t>
      </w:r>
      <w:r>
        <w:t>solvency</w:t>
      </w:r>
      <w:r>
        <w:rPr>
          <w:rFonts w:ascii="Times New Roman"/>
        </w:rPr>
        <w:t xml:space="preserve"> </w:t>
      </w:r>
      <w:r>
        <w:t>margin,</w:t>
      </w:r>
      <w:r>
        <w:rPr>
          <w:rFonts w:ascii="Times New Roman"/>
        </w:rPr>
        <w:t xml:space="preserve"> </w:t>
      </w: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consider:</w:t>
      </w:r>
    </w:p>
    <w:p w14:paraId="08FE68B9" w14:textId="77777777" w:rsidR="00BF6324" w:rsidRDefault="00A51A09">
      <w:pPr>
        <w:pStyle w:val="ListParagraph"/>
        <w:numPr>
          <w:ilvl w:val="0"/>
          <w:numId w:val="3"/>
        </w:numPr>
        <w:tabs>
          <w:tab w:val="left" w:pos="1491"/>
          <w:tab w:val="left" w:pos="1493"/>
        </w:tabs>
        <w:spacing w:line="276" w:lineRule="auto"/>
      </w:pPr>
      <w:r>
        <w:t>the</w:t>
      </w:r>
      <w:r>
        <w:rPr>
          <w:rFonts w:ascii="Times New Roman"/>
        </w:rPr>
        <w:t xml:space="preserve"> </w:t>
      </w:r>
      <w:r>
        <w:t>branch</w:t>
      </w:r>
      <w:r>
        <w:rPr>
          <w:rFonts w:ascii="Times New Roman"/>
        </w:rPr>
        <w:t xml:space="preserve"> </w:t>
      </w:r>
      <w:r>
        <w:t>assets</w:t>
      </w:r>
      <w:r>
        <w:rPr>
          <w:rFonts w:ascii="Times New Roman"/>
        </w:rPr>
        <w:t xml:space="preserve"> </w:t>
      </w:r>
      <w:r>
        <w:t>remaining</w:t>
      </w:r>
      <w:r>
        <w:rPr>
          <w:rFonts w:ascii="Times New Roman"/>
        </w:rPr>
        <w:t xml:space="preserve"> </w:t>
      </w:r>
      <w:r>
        <w:t>after</w:t>
      </w:r>
      <w:r>
        <w:rPr>
          <w:rFonts w:ascii="Times New Roman"/>
        </w:rPr>
        <w:t xml:space="preserve"> </w:t>
      </w:r>
      <w:r>
        <w:t>paying</w:t>
      </w:r>
      <w:r>
        <w:rPr>
          <w:rFonts w:ascii="Times New Roman"/>
        </w:rPr>
        <w:t xml:space="preserve"> </w:t>
      </w:r>
      <w:r>
        <w:t>the</w:t>
      </w:r>
      <w:r>
        <w:rPr>
          <w:rFonts w:ascii="Times New Roman"/>
        </w:rPr>
        <w:t xml:space="preserve"> </w:t>
      </w:r>
      <w:r>
        <w:t>insurance</w:t>
      </w:r>
      <w:r>
        <w:rPr>
          <w:rFonts w:ascii="Times New Roman"/>
        </w:rPr>
        <w:t xml:space="preserve"> </w:t>
      </w:r>
      <w:r>
        <w:t>claims</w:t>
      </w:r>
      <w:r>
        <w:rPr>
          <w:rFonts w:ascii="Times New Roman"/>
        </w:rPr>
        <w:t xml:space="preserve"> </w:t>
      </w:r>
      <w:r>
        <w:t>of</w:t>
      </w:r>
      <w:r>
        <w:rPr>
          <w:rFonts w:ascii="Times New Roman"/>
        </w:rPr>
        <w:t xml:space="preserve"> </w:t>
      </w:r>
      <w:r>
        <w:t>branch</w:t>
      </w:r>
      <w:r>
        <w:rPr>
          <w:rFonts w:ascii="Times New Roman"/>
        </w:rPr>
        <w:t xml:space="preserve"> </w:t>
      </w:r>
      <w:r>
        <w:t>policyholders</w:t>
      </w:r>
      <w:r>
        <w:rPr>
          <w:rFonts w:ascii="Times New Roman"/>
        </w:rPr>
        <w:t xml:space="preserve"> </w:t>
      </w:r>
      <w:r>
        <w:t>which</w:t>
      </w:r>
      <w:r>
        <w:rPr>
          <w:rFonts w:ascii="Times New Roman"/>
        </w:rPr>
        <w:t xml:space="preserve"> </w:t>
      </w:r>
      <w:r>
        <w:t>would</w:t>
      </w:r>
      <w:r>
        <w:rPr>
          <w:rFonts w:ascii="Times New Roman"/>
        </w:rPr>
        <w:t xml:space="preserve"> </w:t>
      </w:r>
      <w:r>
        <w:t>be</w:t>
      </w:r>
      <w:r>
        <w:rPr>
          <w:rFonts w:ascii="Times New Roman"/>
        </w:rPr>
        <w:t xml:space="preserve"> </w:t>
      </w:r>
      <w:r>
        <w:t>distributed</w:t>
      </w:r>
      <w:r>
        <w:rPr>
          <w:rFonts w:ascii="Times New Roman"/>
        </w:rPr>
        <w:t xml:space="preserve"> </w:t>
      </w:r>
      <w:r>
        <w:t>to</w:t>
      </w:r>
      <w:r>
        <w:rPr>
          <w:rFonts w:ascii="Times New Roman"/>
        </w:rPr>
        <w:t xml:space="preserve"> </w:t>
      </w:r>
      <w:r>
        <w:t>other</w:t>
      </w:r>
      <w:r>
        <w:rPr>
          <w:rFonts w:ascii="Times New Roman"/>
        </w:rPr>
        <w:t xml:space="preserve"> </w:t>
      </w:r>
      <w:r>
        <w:t>claims</w:t>
      </w:r>
      <w:r>
        <w:rPr>
          <w:rFonts w:ascii="Times New Roman"/>
        </w:rPr>
        <w:t xml:space="preserve"> </w:t>
      </w:r>
      <w:r>
        <w:t>of</w:t>
      </w:r>
      <w:r>
        <w:rPr>
          <w:rFonts w:ascii="Times New Roman"/>
        </w:rPr>
        <w:t xml:space="preserve"> </w:t>
      </w:r>
      <w:r>
        <w:t>branch</w:t>
      </w:r>
      <w:r>
        <w:rPr>
          <w:rFonts w:ascii="Times New Roman"/>
        </w:rPr>
        <w:t xml:space="preserve"> </w:t>
      </w:r>
      <w:r>
        <w:t>policyholders;</w:t>
      </w:r>
      <w:r>
        <w:rPr>
          <w:rFonts w:ascii="Times New Roman"/>
        </w:rPr>
        <w:t xml:space="preserve"> </w:t>
      </w:r>
      <w:r>
        <w:t>and</w:t>
      </w:r>
    </w:p>
    <w:p w14:paraId="23042866" w14:textId="77777777" w:rsidR="00BF6324" w:rsidRDefault="00A51A09">
      <w:pPr>
        <w:pStyle w:val="ListParagraph"/>
        <w:numPr>
          <w:ilvl w:val="0"/>
          <w:numId w:val="3"/>
        </w:numPr>
        <w:tabs>
          <w:tab w:val="left" w:pos="1491"/>
          <w:tab w:val="left" w:pos="1493"/>
        </w:tabs>
        <w:spacing w:before="122" w:line="276" w:lineRule="auto"/>
      </w:pPr>
      <w:r>
        <w:t>the</w:t>
      </w:r>
      <w:r>
        <w:rPr>
          <w:rFonts w:ascii="Times New Roman"/>
        </w:rPr>
        <w:t xml:space="preserve"> </w:t>
      </w:r>
      <w:r>
        <w:t>aggregate</w:t>
      </w:r>
      <w:r>
        <w:rPr>
          <w:rFonts w:ascii="Times New Roman"/>
        </w:rPr>
        <w:t xml:space="preserve"> </w:t>
      </w:r>
      <w:proofErr w:type="gramStart"/>
      <w:r>
        <w:t>amount</w:t>
      </w:r>
      <w:proofErr w:type="gramEnd"/>
      <w:r>
        <w:rPr>
          <w:rFonts w:ascii="Times New Roman"/>
        </w:rPr>
        <w:t xml:space="preserve"> </w:t>
      </w:r>
      <w:r>
        <w:t>of</w:t>
      </w:r>
      <w:r>
        <w:rPr>
          <w:rFonts w:ascii="Times New Roman"/>
        </w:rPr>
        <w:t xml:space="preserve"> </w:t>
      </w:r>
      <w:r>
        <w:t>claims</w:t>
      </w:r>
      <w:r>
        <w:rPr>
          <w:rFonts w:ascii="Times New Roman"/>
        </w:rPr>
        <w:t xml:space="preserve"> </w:t>
      </w:r>
      <w:r>
        <w:t>which</w:t>
      </w:r>
      <w:r>
        <w:rPr>
          <w:rFonts w:ascii="Times New Roman"/>
        </w:rPr>
        <w:t xml:space="preserve"> </w:t>
      </w:r>
      <w:r>
        <w:t>would</w:t>
      </w:r>
      <w:r>
        <w:rPr>
          <w:rFonts w:ascii="Times New Roman"/>
        </w:rPr>
        <w:t xml:space="preserve"> </w:t>
      </w:r>
      <w:r>
        <w:t>rank</w:t>
      </w:r>
      <w:r>
        <w:rPr>
          <w:rFonts w:ascii="Times New Roman"/>
        </w:rPr>
        <w:t xml:space="preserve"> </w:t>
      </w:r>
      <w:r>
        <w:t>in</w:t>
      </w:r>
      <w:r>
        <w:rPr>
          <w:rFonts w:ascii="Times New Roman"/>
        </w:rPr>
        <w:t xml:space="preserve"> </w:t>
      </w:r>
      <w:r>
        <w:t>priority</w:t>
      </w:r>
      <w:r>
        <w:rPr>
          <w:rFonts w:ascii="Times New Roman"/>
        </w:rPr>
        <w:t xml:space="preserve"> </w:t>
      </w:r>
      <w:r>
        <w:t>to,</w:t>
      </w:r>
      <w:r>
        <w:rPr>
          <w:rFonts w:ascii="Times New Roman"/>
        </w:rPr>
        <w:t xml:space="preserve"> </w:t>
      </w:r>
      <w:r>
        <w:t>or</w:t>
      </w:r>
      <w:r>
        <w:rPr>
          <w:rFonts w:ascii="Times New Roman"/>
        </w:rPr>
        <w:t xml:space="preserve"> </w:t>
      </w:r>
      <w:r>
        <w:t>equal</w:t>
      </w:r>
      <w:r>
        <w:rPr>
          <w:rFonts w:ascii="Times New Roman"/>
        </w:rPr>
        <w:t xml:space="preserve"> </w:t>
      </w:r>
      <w:r>
        <w:t>with,</w:t>
      </w:r>
      <w:r>
        <w:rPr>
          <w:rFonts w:ascii="Times New Roman"/>
        </w:rPr>
        <w:t xml:space="preserve"> </w:t>
      </w:r>
      <w:r>
        <w:t>claims</w:t>
      </w:r>
      <w:r>
        <w:rPr>
          <w:rFonts w:ascii="Times New Roman"/>
        </w:rPr>
        <w:t xml:space="preserve"> </w:t>
      </w:r>
      <w:r>
        <w:t>of</w:t>
      </w:r>
      <w:r>
        <w:rPr>
          <w:rFonts w:ascii="Times New Roman"/>
        </w:rPr>
        <w:t xml:space="preserve"> </w:t>
      </w:r>
      <w:r>
        <w:t>branch</w:t>
      </w:r>
      <w:r>
        <w:rPr>
          <w:rFonts w:ascii="Times New Roman"/>
        </w:rPr>
        <w:t xml:space="preserve"> </w:t>
      </w:r>
      <w:r>
        <w:t>policyholders.</w:t>
      </w:r>
    </w:p>
    <w:p w14:paraId="718E8474" w14:textId="77777777" w:rsidR="00BF6324" w:rsidRDefault="00A51A09">
      <w:pPr>
        <w:pStyle w:val="Heading1"/>
        <w:spacing w:before="239"/>
      </w:pPr>
      <w:r>
        <w:t>Guideline</w:t>
      </w:r>
      <w:r>
        <w:rPr>
          <w:rFonts w:ascii="Times New Roman" w:hAnsi="Times New Roman"/>
          <w:b w:val="0"/>
          <w:spacing w:val="14"/>
        </w:rPr>
        <w:t xml:space="preserve"> </w:t>
      </w:r>
      <w:r>
        <w:t>4</w:t>
      </w:r>
      <w:r>
        <w:rPr>
          <w:rFonts w:ascii="Times New Roman" w:hAnsi="Times New Roman"/>
          <w:b w:val="0"/>
          <w:spacing w:val="15"/>
        </w:rPr>
        <w:t xml:space="preserve"> </w:t>
      </w:r>
      <w:r>
        <w:t>–</w:t>
      </w:r>
      <w:r>
        <w:rPr>
          <w:rFonts w:ascii="Times New Roman" w:hAnsi="Times New Roman"/>
          <w:b w:val="0"/>
          <w:spacing w:val="16"/>
        </w:rPr>
        <w:t xml:space="preserve"> </w:t>
      </w:r>
      <w:r>
        <w:t>Analysis</w:t>
      </w:r>
      <w:r>
        <w:rPr>
          <w:rFonts w:ascii="Times New Roman" w:hAnsi="Times New Roman"/>
          <w:b w:val="0"/>
          <w:spacing w:val="17"/>
        </w:rPr>
        <w:t xml:space="preserve"> </w:t>
      </w:r>
      <w:r>
        <w:t>concerning</w:t>
      </w:r>
      <w:r>
        <w:rPr>
          <w:rFonts w:ascii="Times New Roman" w:hAnsi="Times New Roman"/>
          <w:b w:val="0"/>
          <w:spacing w:val="15"/>
        </w:rPr>
        <w:t xml:space="preserve"> </w:t>
      </w:r>
      <w:r>
        <w:t>the</w:t>
      </w:r>
      <w:r>
        <w:rPr>
          <w:rFonts w:ascii="Times New Roman" w:hAnsi="Times New Roman"/>
          <w:b w:val="0"/>
          <w:spacing w:val="17"/>
        </w:rPr>
        <w:t xml:space="preserve"> </w:t>
      </w:r>
      <w:r>
        <w:t>distribution</w:t>
      </w:r>
      <w:r>
        <w:rPr>
          <w:rFonts w:ascii="Times New Roman" w:hAnsi="Times New Roman"/>
          <w:b w:val="0"/>
          <w:spacing w:val="17"/>
        </w:rPr>
        <w:t xml:space="preserve"> </w:t>
      </w:r>
      <w:r>
        <w:t>of</w:t>
      </w:r>
      <w:r>
        <w:rPr>
          <w:rFonts w:ascii="Times New Roman" w:hAnsi="Times New Roman"/>
          <w:b w:val="0"/>
          <w:spacing w:val="16"/>
        </w:rPr>
        <w:t xml:space="preserve"> </w:t>
      </w:r>
      <w:r>
        <w:t>branch</w:t>
      </w:r>
      <w:r>
        <w:rPr>
          <w:rFonts w:ascii="Times New Roman" w:hAnsi="Times New Roman"/>
          <w:b w:val="0"/>
          <w:spacing w:val="18"/>
        </w:rPr>
        <w:t xml:space="preserve"> </w:t>
      </w:r>
      <w:r>
        <w:rPr>
          <w:spacing w:val="-2"/>
        </w:rPr>
        <w:t>assets</w:t>
      </w:r>
    </w:p>
    <w:p w14:paraId="037C4736" w14:textId="77777777" w:rsidR="00BF6324" w:rsidRDefault="00A51A09">
      <w:pPr>
        <w:pStyle w:val="ListParagraph"/>
        <w:numPr>
          <w:ilvl w:val="1"/>
          <w:numId w:val="41"/>
        </w:numPr>
        <w:tabs>
          <w:tab w:val="left" w:pos="1148"/>
          <w:tab w:val="left" w:pos="1152"/>
        </w:tabs>
        <w:spacing w:line="276" w:lineRule="auto"/>
        <w:ind w:right="126"/>
        <w:pPrChange w:id="91" w:author="Johannes Backer" w:date="2025-05-15T08:14:00Z">
          <w:pPr>
            <w:pStyle w:val="ListParagraph"/>
            <w:numPr>
              <w:ilvl w:val="1"/>
              <w:numId w:val="24"/>
            </w:numPr>
            <w:tabs>
              <w:tab w:val="left" w:pos="1148"/>
              <w:tab w:val="left" w:pos="1152"/>
            </w:tabs>
            <w:spacing w:line="276" w:lineRule="auto"/>
            <w:ind w:left="1152" w:right="126" w:hanging="663"/>
          </w:pPr>
        </w:pPrChange>
      </w:pPr>
      <w:proofErr w:type="gramStart"/>
      <w:r>
        <w:t>For</w:t>
      </w:r>
      <w:r>
        <w:rPr>
          <w:rFonts w:ascii="Times New Roman"/>
        </w:rPr>
        <w:t xml:space="preserve"> </w:t>
      </w:r>
      <w:r>
        <w:t>the</w:t>
      </w:r>
      <w:r>
        <w:rPr>
          <w:rFonts w:ascii="Times New Roman"/>
        </w:rPr>
        <w:t xml:space="preserve"> </w:t>
      </w:r>
      <w:r>
        <w:t>purpose</w:t>
      </w:r>
      <w:r>
        <w:rPr>
          <w:rFonts w:ascii="Times New Roman"/>
        </w:rPr>
        <w:t xml:space="preserve"> </w:t>
      </w:r>
      <w:r>
        <w:t>of</w:t>
      </w:r>
      <w:proofErr w:type="gramEnd"/>
      <w:r>
        <w:rPr>
          <w:rFonts w:ascii="Times New Roman"/>
        </w:rPr>
        <w:t xml:space="preserve"> </w:t>
      </w:r>
      <w:r>
        <w:t>Guideline</w:t>
      </w:r>
      <w:r>
        <w:rPr>
          <w:rFonts w:ascii="Times New Roman"/>
        </w:rPr>
        <w:t xml:space="preserve"> </w:t>
      </w:r>
      <w:r>
        <w:t>6,</w:t>
      </w:r>
      <w:r>
        <w:rPr>
          <w:rFonts w:ascii="Times New Roman"/>
        </w:rPr>
        <w:t xml:space="preserve"> </w:t>
      </w: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procure</w:t>
      </w:r>
      <w:r>
        <w:rPr>
          <w:rFonts w:ascii="Times New Roman"/>
        </w:rPr>
        <w:t xml:space="preserve"> </w:t>
      </w:r>
      <w:r>
        <w:t>an</w:t>
      </w:r>
      <w:r>
        <w:rPr>
          <w:rFonts w:ascii="Times New Roman"/>
        </w:rPr>
        <w:t xml:space="preserve"> </w:t>
      </w:r>
      <w:r>
        <w:t>analysis</w:t>
      </w:r>
      <w:r>
        <w:rPr>
          <w:rFonts w:ascii="Times New Roman"/>
        </w:rPr>
        <w:t xml:space="preserve"> </w:t>
      </w:r>
      <w:r>
        <w:t>concerning</w:t>
      </w:r>
      <w:r>
        <w:rPr>
          <w:rFonts w:ascii="Times New Roman"/>
        </w:rPr>
        <w:t xml:space="preserve"> </w:t>
      </w:r>
      <w:r>
        <w:t>the</w:t>
      </w:r>
      <w:r>
        <w:rPr>
          <w:rFonts w:ascii="Times New Roman"/>
        </w:rPr>
        <w:t xml:space="preserve"> </w:t>
      </w:r>
      <w:r>
        <w:t>legal</w:t>
      </w:r>
      <w:r>
        <w:rPr>
          <w:rFonts w:ascii="Times New Roman"/>
        </w:rPr>
        <w:t xml:space="preserve"> </w:t>
      </w:r>
      <w:r>
        <w:t>and</w:t>
      </w:r>
      <w:r>
        <w:rPr>
          <w:rFonts w:ascii="Times New Roman"/>
        </w:rPr>
        <w:t xml:space="preserve"> </w:t>
      </w:r>
      <w:r>
        <w:t>practical</w:t>
      </w:r>
      <w:r>
        <w:rPr>
          <w:rFonts w:ascii="Times New Roman"/>
        </w:rPr>
        <w:t xml:space="preserve"> </w:t>
      </w:r>
      <w:r>
        <w:t>operation</w:t>
      </w:r>
      <w:r>
        <w:rPr>
          <w:rFonts w:ascii="Times New Roman"/>
        </w:rPr>
        <w:t xml:space="preserve"> </w:t>
      </w:r>
      <w:r>
        <w:t>of</w:t>
      </w:r>
      <w:r>
        <w:rPr>
          <w:rFonts w:ascii="Times New Roman"/>
        </w:rPr>
        <w:t xml:space="preserve"> </w:t>
      </w:r>
      <w:r>
        <w:t>the</w:t>
      </w:r>
      <w:r>
        <w:rPr>
          <w:rFonts w:ascii="Times New Roman"/>
        </w:rPr>
        <w:t xml:space="preserve"> </w:t>
      </w:r>
      <w:r>
        <w:t>home</w:t>
      </w:r>
      <w:r>
        <w:rPr>
          <w:rFonts w:ascii="Times New Roman"/>
          <w:spacing w:val="40"/>
        </w:rPr>
        <w:t xml:space="preserve"> </w:t>
      </w:r>
      <w:r>
        <w:t>jurisdiction</w:t>
      </w:r>
      <w:r>
        <w:rPr>
          <w:rFonts w:ascii="Times New Roman"/>
        </w:rPr>
        <w:t xml:space="preserve"> </w:t>
      </w:r>
      <w:r>
        <w:t>bankruptcy</w:t>
      </w:r>
      <w:r>
        <w:rPr>
          <w:rFonts w:ascii="Times New Roman"/>
        </w:rPr>
        <w:t xml:space="preserve"> </w:t>
      </w:r>
      <w:r>
        <w:t>regime;</w:t>
      </w:r>
      <w:r>
        <w:rPr>
          <w:rFonts w:ascii="Times New Roman"/>
        </w:rPr>
        <w:t xml:space="preserve"> </w:t>
      </w:r>
      <w:r>
        <w:t>the</w:t>
      </w:r>
      <w:r>
        <w:rPr>
          <w:rFonts w:ascii="Times New Roman"/>
        </w:rPr>
        <w:t xml:space="preserve"> </w:t>
      </w:r>
      <w:r>
        <w:t>priority</w:t>
      </w:r>
      <w:r>
        <w:rPr>
          <w:rFonts w:ascii="Times New Roman"/>
        </w:rPr>
        <w:t xml:space="preserve"> </w:t>
      </w:r>
      <w:r>
        <w:t>given</w:t>
      </w:r>
      <w:r>
        <w:rPr>
          <w:rFonts w:ascii="Times New Roman"/>
        </w:rPr>
        <w:t xml:space="preserve"> </w:t>
      </w:r>
      <w:r>
        <w:t>to</w:t>
      </w:r>
      <w:r>
        <w:rPr>
          <w:rFonts w:ascii="Times New Roman"/>
        </w:rPr>
        <w:t xml:space="preserve"> </w:t>
      </w:r>
      <w:r>
        <w:t>policyholders</w:t>
      </w:r>
      <w:r>
        <w:rPr>
          <w:rFonts w:ascii="Times New Roman"/>
        </w:rPr>
        <w:t xml:space="preserve"> </w:t>
      </w:r>
      <w:r>
        <w:t>of</w:t>
      </w:r>
      <w:r>
        <w:rPr>
          <w:rFonts w:ascii="Times New Roman"/>
        </w:rPr>
        <w:t xml:space="preserve"> </w:t>
      </w:r>
      <w:r>
        <w:t>the</w:t>
      </w:r>
      <w:r>
        <w:rPr>
          <w:rFonts w:ascii="Times New Roman"/>
          <w:spacing w:val="80"/>
        </w:rPr>
        <w:t xml:space="preserve"> </w:t>
      </w:r>
      <w:r>
        <w:t>branch</w:t>
      </w:r>
      <w:r>
        <w:rPr>
          <w:rFonts w:ascii="Times New Roman"/>
        </w:rPr>
        <w:t xml:space="preserve"> </w:t>
      </w:r>
      <w:r>
        <w:t>and</w:t>
      </w:r>
      <w:r>
        <w:rPr>
          <w:rFonts w:ascii="Times New Roman"/>
        </w:rPr>
        <w:t xml:space="preserve"> </w:t>
      </w:r>
      <w:r>
        <w:t>of</w:t>
      </w:r>
      <w:r>
        <w:rPr>
          <w:rFonts w:ascii="Times New Roman"/>
        </w:rPr>
        <w:t xml:space="preserve"> </w:t>
      </w:r>
      <w:r>
        <w:t>other</w:t>
      </w:r>
      <w:r>
        <w:rPr>
          <w:rFonts w:ascii="Times New Roman"/>
        </w:rPr>
        <w:t xml:space="preserve"> </w:t>
      </w:r>
      <w:r>
        <w:t>policyholders</w:t>
      </w:r>
      <w:r>
        <w:rPr>
          <w:rFonts w:ascii="Times New Roman"/>
          <w:spacing w:val="30"/>
        </w:rPr>
        <w:t xml:space="preserve"> </w:t>
      </w:r>
      <w:r>
        <w:t>of</w:t>
      </w:r>
      <w:r>
        <w:rPr>
          <w:rFonts w:ascii="Times New Roman"/>
        </w:rPr>
        <w:t xml:space="preserve"> </w:t>
      </w:r>
      <w:r>
        <w:t>the</w:t>
      </w:r>
      <w:r>
        <w:rPr>
          <w:rFonts w:ascii="Times New Roman"/>
          <w:spacing w:val="30"/>
        </w:rPr>
        <w:t xml:space="preserve"> </w:t>
      </w:r>
      <w:r>
        <w:t>third-country</w:t>
      </w:r>
      <w:r>
        <w:rPr>
          <w:rFonts w:ascii="Times New Roman"/>
        </w:rPr>
        <w:t xml:space="preserve"> </w:t>
      </w:r>
      <w:r>
        <w:t>insurance</w:t>
      </w:r>
      <w:r>
        <w:rPr>
          <w:rFonts w:ascii="Times New Roman"/>
          <w:spacing w:val="30"/>
        </w:rPr>
        <w:t xml:space="preserve"> </w:t>
      </w:r>
      <w:r>
        <w:t>undertaking</w:t>
      </w:r>
      <w:r>
        <w:rPr>
          <w:rFonts w:ascii="Times New Roman"/>
          <w:spacing w:val="40"/>
        </w:rPr>
        <w:t xml:space="preserve"> </w:t>
      </w:r>
      <w:r>
        <w:t>in</w:t>
      </w:r>
      <w:r>
        <w:rPr>
          <w:rFonts w:ascii="Times New Roman"/>
          <w:spacing w:val="40"/>
        </w:rPr>
        <w:t xml:space="preserve"> </w:t>
      </w:r>
      <w:r>
        <w:t>winding-up</w:t>
      </w:r>
      <w:r>
        <w:rPr>
          <w:rFonts w:ascii="Times New Roman"/>
          <w:spacing w:val="40"/>
        </w:rPr>
        <w:t xml:space="preserve"> </w:t>
      </w:r>
      <w:r>
        <w:t>proceedings;</w:t>
      </w:r>
      <w:r>
        <w:rPr>
          <w:rFonts w:ascii="Times New Roman"/>
          <w:spacing w:val="40"/>
        </w:rPr>
        <w:t xml:space="preserve"> </w:t>
      </w:r>
      <w:r>
        <w:t>and</w:t>
      </w:r>
      <w:r>
        <w:rPr>
          <w:rFonts w:ascii="Times New Roman"/>
          <w:spacing w:val="40"/>
        </w:rPr>
        <w:t xml:space="preserve"> </w:t>
      </w:r>
      <w:r>
        <w:t>how</w:t>
      </w:r>
      <w:r>
        <w:rPr>
          <w:rFonts w:ascii="Times New Roman"/>
          <w:spacing w:val="40"/>
        </w:rPr>
        <w:t xml:space="preserve"> </w:t>
      </w:r>
      <w:r>
        <w:t>the</w:t>
      </w:r>
      <w:r>
        <w:rPr>
          <w:rFonts w:ascii="Times New Roman"/>
          <w:spacing w:val="40"/>
        </w:rPr>
        <w:t xml:space="preserve"> </w:t>
      </w:r>
      <w:r>
        <w:t>assets</w:t>
      </w:r>
      <w:r>
        <w:rPr>
          <w:rFonts w:ascii="Times New Roman"/>
          <w:spacing w:val="40"/>
        </w:rPr>
        <w:t xml:space="preserve"> </w:t>
      </w:r>
      <w:r>
        <w:t>of</w:t>
      </w:r>
      <w:r>
        <w:rPr>
          <w:rFonts w:ascii="Times New Roman"/>
          <w:spacing w:val="40"/>
        </w:rPr>
        <w:t xml:space="preserve"> </w:t>
      </w:r>
      <w:r>
        <w:t>the</w:t>
      </w:r>
      <w:r>
        <w:rPr>
          <w:rFonts w:ascii="Times New Roman"/>
          <w:spacing w:val="40"/>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are</w:t>
      </w:r>
      <w:r>
        <w:rPr>
          <w:rFonts w:ascii="Times New Roman"/>
        </w:rPr>
        <w:t xml:space="preserve"> </w:t>
      </w:r>
      <w:r>
        <w:t>distributed</w:t>
      </w:r>
      <w:r>
        <w:rPr>
          <w:rFonts w:ascii="Times New Roman"/>
        </w:rPr>
        <w:t xml:space="preserve"> </w:t>
      </w:r>
      <w:r>
        <w:t>to</w:t>
      </w:r>
      <w:r>
        <w:rPr>
          <w:rFonts w:ascii="Times New Roman"/>
        </w:rPr>
        <w:t xml:space="preserve"> </w:t>
      </w:r>
      <w:r>
        <w:t>those</w:t>
      </w:r>
      <w:r>
        <w:rPr>
          <w:rFonts w:ascii="Times New Roman"/>
        </w:rPr>
        <w:t xml:space="preserve"> </w:t>
      </w:r>
      <w:r>
        <w:t>policyholders.</w:t>
      </w:r>
    </w:p>
    <w:p w14:paraId="51C499D7" w14:textId="77777777" w:rsidR="00BF6324" w:rsidRDefault="00A51A09">
      <w:pPr>
        <w:pStyle w:val="ListParagraph"/>
        <w:numPr>
          <w:ilvl w:val="1"/>
          <w:numId w:val="41"/>
        </w:numPr>
        <w:tabs>
          <w:tab w:val="left" w:pos="1148"/>
          <w:tab w:val="left" w:pos="1152"/>
        </w:tabs>
        <w:spacing w:before="121" w:line="276" w:lineRule="auto"/>
        <w:ind w:right="123"/>
        <w:pPrChange w:id="92" w:author="Johannes Backer" w:date="2025-05-15T08:14:00Z">
          <w:pPr>
            <w:pStyle w:val="ListParagraph"/>
            <w:numPr>
              <w:ilvl w:val="1"/>
              <w:numId w:val="24"/>
            </w:numPr>
            <w:tabs>
              <w:tab w:val="left" w:pos="1148"/>
              <w:tab w:val="left" w:pos="1152"/>
            </w:tabs>
            <w:spacing w:before="121" w:line="276" w:lineRule="auto"/>
            <w:ind w:left="1152" w:right="123"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to</w:t>
      </w:r>
      <w:r>
        <w:rPr>
          <w:rFonts w:ascii="Times New Roman"/>
        </w:rPr>
        <w:t xml:space="preserve"> </w:t>
      </w:r>
      <w:r>
        <w:t>the</w:t>
      </w:r>
      <w:r>
        <w:rPr>
          <w:rFonts w:ascii="Times New Roman"/>
        </w:rPr>
        <w:t xml:space="preserve"> </w:t>
      </w:r>
      <w:r>
        <w:t>extent</w:t>
      </w:r>
      <w:r>
        <w:rPr>
          <w:rFonts w:ascii="Times New Roman"/>
        </w:rPr>
        <w:t xml:space="preserve"> </w:t>
      </w:r>
      <w:r>
        <w:t>to</w:t>
      </w:r>
      <w:r>
        <w:rPr>
          <w:rFonts w:ascii="Times New Roman"/>
        </w:rPr>
        <w:t xml:space="preserve"> </w:t>
      </w:r>
      <w:r>
        <w:t>which</w:t>
      </w:r>
      <w:r>
        <w:rPr>
          <w:rFonts w:ascii="Times New Roman"/>
        </w:rPr>
        <w:t xml:space="preserve"> </w:t>
      </w:r>
      <w:r>
        <w:t>applicable</w:t>
      </w:r>
      <w:r>
        <w:rPr>
          <w:rFonts w:ascii="Times New Roman"/>
        </w:rPr>
        <w:t xml:space="preserve"> </w:t>
      </w:r>
      <w:r>
        <w:t>confidentiality</w:t>
      </w:r>
      <w:r>
        <w:rPr>
          <w:rFonts w:ascii="Times New Roman"/>
        </w:rPr>
        <w:t xml:space="preserve"> </w:t>
      </w:r>
      <w:r>
        <w:t>requirements</w:t>
      </w:r>
      <w:r>
        <w:rPr>
          <w:rFonts w:ascii="Times New Roman"/>
        </w:rPr>
        <w:t xml:space="preserve"> </w:t>
      </w:r>
      <w:r>
        <w:t>permit,</w:t>
      </w:r>
      <w:r>
        <w:rPr>
          <w:rFonts w:ascii="Times New Roman"/>
        </w:rPr>
        <w:t xml:space="preserve"> </w:t>
      </w:r>
      <w:r>
        <w:t>make</w:t>
      </w:r>
      <w:r>
        <w:rPr>
          <w:rFonts w:ascii="Times New Roman"/>
        </w:rPr>
        <w:t xml:space="preserve"> </w:t>
      </w:r>
      <w:r>
        <w:t>the</w:t>
      </w:r>
      <w:r>
        <w:rPr>
          <w:rFonts w:ascii="Times New Roman"/>
        </w:rPr>
        <w:t xml:space="preserve"> </w:t>
      </w:r>
      <w:r>
        <w:t>procured</w:t>
      </w:r>
      <w:r>
        <w:rPr>
          <w:rFonts w:ascii="Times New Roman"/>
        </w:rPr>
        <w:t xml:space="preserve"> </w:t>
      </w:r>
      <w:r>
        <w:t>analysis</w:t>
      </w:r>
      <w:r>
        <w:rPr>
          <w:rFonts w:ascii="Times New Roman"/>
        </w:rPr>
        <w:t xml:space="preserve"> </w:t>
      </w:r>
      <w:r>
        <w:t>available</w:t>
      </w:r>
      <w:r>
        <w:rPr>
          <w:rFonts w:ascii="Times New Roman"/>
        </w:rPr>
        <w:t xml:space="preserve"> </w:t>
      </w:r>
      <w:r>
        <w:t>to</w:t>
      </w:r>
      <w:r>
        <w:rPr>
          <w:rFonts w:ascii="Times New Roman"/>
        </w:rPr>
        <w:t xml:space="preserve"> </w:t>
      </w:r>
      <w:r>
        <w:t>EIOPA.</w:t>
      </w:r>
      <w:r>
        <w:rPr>
          <w:rFonts w:ascii="Times New Roman"/>
          <w:spacing w:val="40"/>
        </w:rPr>
        <w:t xml:space="preserve"> </w:t>
      </w:r>
      <w:r>
        <w:t>EIOPA</w:t>
      </w:r>
      <w:r>
        <w:rPr>
          <w:rFonts w:ascii="Times New Roman"/>
          <w:spacing w:val="40"/>
        </w:rPr>
        <w:t xml:space="preserve"> </w:t>
      </w:r>
      <w:r>
        <w:t>may</w:t>
      </w:r>
      <w:r>
        <w:rPr>
          <w:rFonts w:ascii="Times New Roman"/>
          <w:spacing w:val="40"/>
        </w:rPr>
        <w:t xml:space="preserve"> </w:t>
      </w:r>
      <w:r>
        <w:t>decide</w:t>
      </w:r>
      <w:r>
        <w:rPr>
          <w:rFonts w:ascii="Times New Roman"/>
          <w:spacing w:val="40"/>
        </w:rPr>
        <w:t xml:space="preserve"> </w:t>
      </w:r>
      <w:r>
        <w:t>to</w:t>
      </w:r>
      <w:r>
        <w:rPr>
          <w:rFonts w:ascii="Times New Roman"/>
          <w:spacing w:val="40"/>
        </w:rPr>
        <w:t xml:space="preserve"> </w:t>
      </w:r>
      <w:r>
        <w:t>make</w:t>
      </w:r>
      <w:r>
        <w:rPr>
          <w:rFonts w:ascii="Times New Roman"/>
          <w:spacing w:val="40"/>
        </w:rPr>
        <w:t xml:space="preserve"> </w:t>
      </w:r>
      <w:r>
        <w:t>the</w:t>
      </w:r>
      <w:r>
        <w:rPr>
          <w:rFonts w:ascii="Times New Roman"/>
          <w:spacing w:val="40"/>
        </w:rPr>
        <w:t xml:space="preserve"> </w:t>
      </w:r>
      <w:r>
        <w:t>analysis</w:t>
      </w:r>
      <w:r>
        <w:rPr>
          <w:rFonts w:ascii="Times New Roman"/>
          <w:spacing w:val="40"/>
        </w:rPr>
        <w:t xml:space="preserve"> </w:t>
      </w:r>
      <w:r>
        <w:t>available</w:t>
      </w:r>
      <w:r>
        <w:rPr>
          <w:rFonts w:ascii="Times New Roman"/>
          <w:spacing w:val="40"/>
        </w:rPr>
        <w:t xml:space="preserve"> </w:t>
      </w:r>
      <w:r>
        <w:t>to</w:t>
      </w:r>
      <w:r>
        <w:rPr>
          <w:rFonts w:ascii="Times New Roman"/>
          <w:spacing w:val="40"/>
        </w:rPr>
        <w:t xml:space="preserve"> </w:t>
      </w:r>
      <w:r>
        <w:t>other</w:t>
      </w:r>
      <w:r>
        <w:rPr>
          <w:rFonts w:ascii="Times New Roman"/>
        </w:rPr>
        <w:t xml:space="preserve"> </w:t>
      </w:r>
      <w:r>
        <w:t>supervisory</w:t>
      </w:r>
      <w:r>
        <w:rPr>
          <w:rFonts w:ascii="Times New Roman"/>
        </w:rPr>
        <w:t xml:space="preserve"> </w:t>
      </w:r>
      <w:r>
        <w:t>authorities</w:t>
      </w:r>
      <w:r>
        <w:rPr>
          <w:rFonts w:ascii="Times New Roman"/>
        </w:rPr>
        <w:t xml:space="preserve"> </w:t>
      </w:r>
      <w:r>
        <w:t>in</w:t>
      </w:r>
      <w:r>
        <w:rPr>
          <w:rFonts w:ascii="Times New Roman"/>
        </w:rPr>
        <w:t xml:space="preserve"> </w:t>
      </w:r>
      <w:r>
        <w:t>accordance</w:t>
      </w:r>
      <w:r>
        <w:rPr>
          <w:rFonts w:ascii="Times New Roman"/>
        </w:rPr>
        <w:t xml:space="preserve"> </w:t>
      </w:r>
      <w:r>
        <w:t>with</w:t>
      </w:r>
      <w:r>
        <w:rPr>
          <w:rFonts w:ascii="Times New Roman"/>
        </w:rPr>
        <w:t xml:space="preserve"> </w:t>
      </w:r>
      <w:r>
        <w:t>its</w:t>
      </w:r>
      <w:r>
        <w:rPr>
          <w:rFonts w:ascii="Times New Roman"/>
        </w:rPr>
        <w:t xml:space="preserve"> </w:t>
      </w:r>
      <w:r>
        <w:t>confidentiality</w:t>
      </w:r>
      <w:r>
        <w:rPr>
          <w:rFonts w:ascii="Times New Roman"/>
        </w:rPr>
        <w:t xml:space="preserve"> </w:t>
      </w:r>
      <w:r>
        <w:t>regime</w:t>
      </w:r>
      <w:r>
        <w:rPr>
          <w:rFonts w:ascii="Times New Roman"/>
        </w:rPr>
        <w:t xml:space="preserve"> </w:t>
      </w:r>
      <w:r>
        <w:t>and</w:t>
      </w:r>
      <w:r>
        <w:rPr>
          <w:rFonts w:ascii="Times New Roman"/>
        </w:rPr>
        <w:t xml:space="preserve"> </w:t>
      </w:r>
      <w:r>
        <w:t>on</w:t>
      </w:r>
      <w:r>
        <w:rPr>
          <w:rFonts w:ascii="Times New Roman"/>
        </w:rPr>
        <w:t xml:space="preserve"> </w:t>
      </w:r>
      <w:r>
        <w:t>a</w:t>
      </w:r>
      <w:r>
        <w:rPr>
          <w:rFonts w:ascii="Times New Roman"/>
        </w:rPr>
        <w:t xml:space="preserve"> </w:t>
      </w:r>
      <w:r>
        <w:t>need-to-know</w:t>
      </w:r>
      <w:r>
        <w:rPr>
          <w:rFonts w:ascii="Times New Roman"/>
        </w:rPr>
        <w:t xml:space="preserve"> </w:t>
      </w:r>
      <w:r>
        <w:t>basis.</w:t>
      </w:r>
    </w:p>
    <w:p w14:paraId="7E4EA1EC" w14:textId="77777777" w:rsidR="00BF6324" w:rsidRDefault="00A51A09">
      <w:pPr>
        <w:pStyle w:val="ListParagraph"/>
        <w:numPr>
          <w:ilvl w:val="1"/>
          <w:numId w:val="41"/>
        </w:numPr>
        <w:tabs>
          <w:tab w:val="left" w:pos="1148"/>
          <w:tab w:val="left" w:pos="1152"/>
        </w:tabs>
        <w:spacing w:before="121" w:line="276" w:lineRule="auto"/>
        <w:ind w:right="126"/>
        <w:pPrChange w:id="93" w:author="Johannes Backer" w:date="2025-05-15T08:14:00Z">
          <w:pPr>
            <w:pStyle w:val="ListParagraph"/>
            <w:numPr>
              <w:ilvl w:val="1"/>
              <w:numId w:val="24"/>
            </w:numPr>
            <w:tabs>
              <w:tab w:val="left" w:pos="1148"/>
              <w:tab w:val="left" w:pos="1152"/>
            </w:tabs>
            <w:spacing w:before="121" w:line="276" w:lineRule="auto"/>
            <w:ind w:left="1152" w:right="126" w:hanging="663"/>
          </w:pPr>
        </w:pPrChange>
      </w:pPr>
      <w:r>
        <w:t>Where</w:t>
      </w:r>
      <w:r>
        <w:rPr>
          <w:rFonts w:ascii="Times New Roman"/>
        </w:rPr>
        <w:t xml:space="preserve"> </w:t>
      </w:r>
      <w:r>
        <w:t>the</w:t>
      </w:r>
      <w:r>
        <w:rPr>
          <w:rFonts w:ascii="Times New Roman"/>
        </w:rPr>
        <w:t xml:space="preserve"> </w:t>
      </w:r>
      <w:r>
        <w:t>home</w:t>
      </w:r>
      <w:r>
        <w:rPr>
          <w:rFonts w:ascii="Times New Roman"/>
        </w:rPr>
        <w:t xml:space="preserve"> </w:t>
      </w:r>
      <w:r>
        <w:t>jurisdiction</w:t>
      </w:r>
      <w:r>
        <w:rPr>
          <w:rFonts w:ascii="Times New Roman"/>
        </w:rPr>
        <w:t xml:space="preserve"> </w:t>
      </w:r>
      <w:r>
        <w:t>bankruptcy</w:t>
      </w:r>
      <w:r>
        <w:rPr>
          <w:rFonts w:ascii="Times New Roman"/>
        </w:rPr>
        <w:t xml:space="preserve"> </w:t>
      </w:r>
      <w:r>
        <w:t>regime</w:t>
      </w:r>
      <w:r>
        <w:rPr>
          <w:rFonts w:ascii="Times New Roman"/>
        </w:rPr>
        <w:t xml:space="preserve"> </w:t>
      </w:r>
      <w:r>
        <w:t>does</w:t>
      </w:r>
      <w:r>
        <w:rPr>
          <w:rFonts w:ascii="Times New Roman"/>
        </w:rPr>
        <w:t xml:space="preserve"> </w:t>
      </w:r>
      <w:r>
        <w:t>not</w:t>
      </w:r>
      <w:r>
        <w:rPr>
          <w:rFonts w:ascii="Times New Roman"/>
        </w:rPr>
        <w:t xml:space="preserve"> </w:t>
      </w:r>
      <w:r>
        <w:t>provide</w:t>
      </w:r>
      <w:r>
        <w:rPr>
          <w:rFonts w:ascii="Times New Roman"/>
        </w:rPr>
        <w:t xml:space="preserve"> </w:t>
      </w:r>
      <w:r>
        <w:t>for</w:t>
      </w:r>
      <w:r>
        <w:rPr>
          <w:rFonts w:ascii="Times New Roman"/>
        </w:rPr>
        <w:t xml:space="preserve"> </w:t>
      </w:r>
      <w:r>
        <w:t>at</w:t>
      </w:r>
      <w:r>
        <w:rPr>
          <w:rFonts w:ascii="Times New Roman"/>
        </w:rPr>
        <w:t xml:space="preserve"> </w:t>
      </w:r>
      <w:r>
        <w:t>least</w:t>
      </w:r>
      <w:r>
        <w:rPr>
          <w:rFonts w:ascii="Times New Roman"/>
        </w:rPr>
        <w:t xml:space="preserve"> </w:t>
      </w:r>
      <w:r>
        <w:t>the</w:t>
      </w:r>
      <w:r>
        <w:rPr>
          <w:rFonts w:ascii="Times New Roman"/>
          <w:spacing w:val="40"/>
        </w:rPr>
        <w:t xml:space="preserve"> </w:t>
      </w:r>
      <w:r>
        <w:t>same</w:t>
      </w:r>
      <w:r>
        <w:rPr>
          <w:rFonts w:ascii="Times New Roman"/>
          <w:spacing w:val="40"/>
        </w:rPr>
        <w:t xml:space="preserve"> </w:t>
      </w:r>
      <w:r>
        <w:t>level</w:t>
      </w:r>
      <w:r>
        <w:rPr>
          <w:rFonts w:ascii="Times New Roman"/>
          <w:spacing w:val="40"/>
        </w:rPr>
        <w:t xml:space="preserve"> </w:t>
      </w:r>
      <w:r>
        <w:t>of</w:t>
      </w:r>
      <w:r>
        <w:rPr>
          <w:rFonts w:ascii="Times New Roman"/>
          <w:spacing w:val="40"/>
        </w:rPr>
        <w:t xml:space="preserve"> </w:t>
      </w:r>
      <w:r>
        <w:t>protection</w:t>
      </w:r>
      <w:r>
        <w:rPr>
          <w:rFonts w:ascii="Times New Roman"/>
          <w:spacing w:val="40"/>
        </w:rPr>
        <w:t xml:space="preserve"> </w:t>
      </w:r>
      <w:r>
        <w:t>of</w:t>
      </w:r>
      <w:r>
        <w:rPr>
          <w:rFonts w:ascii="Times New Roman"/>
          <w:spacing w:val="40"/>
        </w:rPr>
        <w:t xml:space="preserve"> </w:t>
      </w:r>
      <w:r>
        <w:t>policyholders</w:t>
      </w:r>
      <w:r>
        <w:rPr>
          <w:rFonts w:ascii="Times New Roman"/>
          <w:spacing w:val="40"/>
        </w:rPr>
        <w:t xml:space="preserve"> </w:t>
      </w:r>
      <w:r>
        <w:t>in</w:t>
      </w:r>
      <w:r>
        <w:rPr>
          <w:rFonts w:ascii="Times New Roman"/>
          <w:spacing w:val="40"/>
        </w:rPr>
        <w:t xml:space="preserve"> </w:t>
      </w:r>
      <w:r>
        <w:t>winding-up</w:t>
      </w:r>
      <w:r>
        <w:rPr>
          <w:rFonts w:ascii="Times New Roman"/>
          <w:spacing w:val="40"/>
        </w:rPr>
        <w:t xml:space="preserve"> </w:t>
      </w:r>
      <w:r>
        <w:t>proceedings</w:t>
      </w:r>
      <w:r>
        <w:rPr>
          <w:rFonts w:ascii="Times New Roman"/>
          <w:spacing w:val="40"/>
        </w:rPr>
        <w:t xml:space="preserve"> </w:t>
      </w:r>
      <w:r>
        <w:t>as</w:t>
      </w:r>
    </w:p>
    <w:p w14:paraId="29A6CC41" w14:textId="77777777" w:rsidR="00BF6324" w:rsidRDefault="00BF6324">
      <w:pPr>
        <w:spacing w:line="276" w:lineRule="auto"/>
        <w:jc w:val="both"/>
        <w:sectPr w:rsidR="00BF6324">
          <w:pgSz w:w="11900" w:h="16840"/>
          <w:pgMar w:top="1040" w:right="1000" w:bottom="560" w:left="1000" w:header="0" w:footer="374" w:gutter="0"/>
          <w:cols w:space="720"/>
        </w:sectPr>
      </w:pPr>
    </w:p>
    <w:p w14:paraId="7EF69447" w14:textId="77777777" w:rsidR="00BF6324" w:rsidRDefault="00A51A09">
      <w:pPr>
        <w:pStyle w:val="BodyText"/>
        <w:spacing w:before="90" w:line="276" w:lineRule="auto"/>
        <w:ind w:left="1152" w:right="122" w:firstLine="0"/>
      </w:pPr>
      <w:r>
        <w:lastRenderedPageBreak/>
        <w:t>under</w:t>
      </w:r>
      <w:r>
        <w:rPr>
          <w:rFonts w:ascii="Times New Roman"/>
        </w:rPr>
        <w:t xml:space="preserve"> </w:t>
      </w:r>
      <w:r>
        <w:t>Directive</w:t>
      </w:r>
      <w:r>
        <w:rPr>
          <w:rFonts w:ascii="Times New Roman"/>
        </w:rPr>
        <w:t xml:space="preserve"> </w:t>
      </w:r>
      <w:r>
        <w:t>2009/138/EC,</w:t>
      </w:r>
      <w:r>
        <w:rPr>
          <w:rFonts w:ascii="Times New Roman"/>
        </w:rPr>
        <w:t xml:space="preserve"> </w:t>
      </w: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procure</w:t>
      </w:r>
      <w:r>
        <w:rPr>
          <w:rFonts w:ascii="Times New Roman"/>
        </w:rPr>
        <w:t xml:space="preserve"> </w:t>
      </w:r>
      <w:r>
        <w:t>from</w:t>
      </w:r>
      <w:r>
        <w:rPr>
          <w:rFonts w:ascii="Times New Roman"/>
        </w:rPr>
        <w:t xml:space="preserve"> </w:t>
      </w:r>
      <w:r>
        <w:t>the</w:t>
      </w:r>
      <w:r>
        <w:rPr>
          <w:rFonts w:ascii="Times New Roman"/>
        </w:rPr>
        <w:t xml:space="preserve"> </w:t>
      </w:r>
      <w:r>
        <w:t>relevant</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an</w:t>
      </w:r>
      <w:r>
        <w:rPr>
          <w:rFonts w:ascii="Times New Roman"/>
        </w:rPr>
        <w:t xml:space="preserve"> </w:t>
      </w:r>
      <w:r>
        <w:t>analysis</w:t>
      </w:r>
      <w:r>
        <w:rPr>
          <w:rFonts w:ascii="Times New Roman"/>
        </w:rPr>
        <w:t xml:space="preserve"> </w:t>
      </w:r>
      <w:r>
        <w:t>concerning</w:t>
      </w:r>
      <w:r>
        <w:rPr>
          <w:rFonts w:ascii="Times New Roman"/>
        </w:rPr>
        <w:t xml:space="preserve"> </w:t>
      </w:r>
      <w:r>
        <w:t>the</w:t>
      </w:r>
      <w:r>
        <w:rPr>
          <w:rFonts w:ascii="Times New Roman"/>
        </w:rPr>
        <w:t xml:space="preserve"> </w:t>
      </w:r>
      <w:r>
        <w:t>distribution</w:t>
      </w:r>
      <w:r>
        <w:rPr>
          <w:rFonts w:ascii="Times New Roman"/>
        </w:rPr>
        <w:t xml:space="preserve"> </w:t>
      </w:r>
      <w:r>
        <w:t>of</w:t>
      </w:r>
      <w:r>
        <w:rPr>
          <w:rFonts w:ascii="Times New Roman"/>
        </w:rPr>
        <w:t xml:space="preserve"> </w:t>
      </w:r>
      <w:r>
        <w:t>branch</w:t>
      </w:r>
      <w:r>
        <w:rPr>
          <w:rFonts w:ascii="Times New Roman"/>
        </w:rPr>
        <w:t xml:space="preserve"> </w:t>
      </w:r>
      <w:r>
        <w:t>assets</w:t>
      </w:r>
      <w:r>
        <w:rPr>
          <w:rFonts w:ascii="Times New Roman"/>
        </w:rPr>
        <w:t xml:space="preserve"> </w:t>
      </w:r>
      <w:r>
        <w:t>under:</w:t>
      </w:r>
      <w:r>
        <w:rPr>
          <w:rFonts w:ascii="Times New Roman"/>
        </w:rPr>
        <w:t xml:space="preserve"> </w:t>
      </w:r>
      <w:r>
        <w:t>the</w:t>
      </w:r>
      <w:r>
        <w:rPr>
          <w:rFonts w:ascii="Times New Roman"/>
        </w:rPr>
        <w:t xml:space="preserve"> </w:t>
      </w:r>
      <w:r>
        <w:t>home</w:t>
      </w:r>
      <w:r>
        <w:rPr>
          <w:rFonts w:ascii="Times New Roman"/>
        </w:rPr>
        <w:t xml:space="preserve"> </w:t>
      </w:r>
      <w:r>
        <w:t>jurisdiction</w:t>
      </w:r>
      <w:r>
        <w:rPr>
          <w:rFonts w:ascii="Times New Roman"/>
        </w:rPr>
        <w:t xml:space="preserve"> </w:t>
      </w:r>
      <w:r>
        <w:t>bankruptcy</w:t>
      </w:r>
      <w:r>
        <w:rPr>
          <w:rFonts w:ascii="Times New Roman"/>
        </w:rPr>
        <w:t xml:space="preserve"> </w:t>
      </w:r>
      <w:r>
        <w:t>regime</w:t>
      </w:r>
      <w:r>
        <w:rPr>
          <w:rFonts w:ascii="Times New Roman"/>
          <w:spacing w:val="40"/>
        </w:rPr>
        <w:t xml:space="preserve"> </w:t>
      </w:r>
      <w:r>
        <w:t>in</w:t>
      </w:r>
      <w:r>
        <w:rPr>
          <w:rFonts w:ascii="Times New Roman"/>
          <w:spacing w:val="40"/>
        </w:rPr>
        <w:t xml:space="preserve"> </w:t>
      </w:r>
      <w:r>
        <w:t>relation</w:t>
      </w:r>
      <w:r>
        <w:rPr>
          <w:rFonts w:ascii="Times New Roman"/>
          <w:spacing w:val="40"/>
        </w:rPr>
        <w:t xml:space="preserve"> </w:t>
      </w:r>
      <w:r>
        <w:t>to</w:t>
      </w:r>
      <w:r>
        <w:rPr>
          <w:rFonts w:ascii="Times New Roman"/>
          <w:spacing w:val="40"/>
        </w:rPr>
        <w:t xml:space="preserve"> </w:t>
      </w:r>
      <w:r>
        <w:t>that</w:t>
      </w:r>
      <w:r>
        <w:rPr>
          <w:rFonts w:ascii="Times New Roman"/>
          <w:spacing w:val="40"/>
        </w:rPr>
        <w:t xml:space="preserve"> </w:t>
      </w:r>
      <w:r>
        <w:t>undertaking;</w:t>
      </w:r>
      <w:r>
        <w:rPr>
          <w:rFonts w:ascii="Times New Roman"/>
          <w:spacing w:val="40"/>
        </w:rPr>
        <w:t xml:space="preserve"> </w:t>
      </w:r>
      <w:r>
        <w:t>the</w:t>
      </w:r>
      <w:r>
        <w:rPr>
          <w:rFonts w:ascii="Times New Roman"/>
          <w:spacing w:val="40"/>
        </w:rPr>
        <w:t xml:space="preserve"> </w:t>
      </w:r>
      <w:r>
        <w:t>regime</w:t>
      </w:r>
      <w:r>
        <w:rPr>
          <w:rFonts w:ascii="Times New Roman"/>
          <w:spacing w:val="40"/>
        </w:rPr>
        <w:t xml:space="preserve"> </w:t>
      </w:r>
      <w:r>
        <w:t>of</w:t>
      </w:r>
      <w:r>
        <w:rPr>
          <w:rFonts w:ascii="Times New Roman"/>
          <w:spacing w:val="40"/>
        </w:rPr>
        <w:t xml:space="preserve"> </w:t>
      </w:r>
      <w:r>
        <w:t>the</w:t>
      </w:r>
      <w:r>
        <w:rPr>
          <w:rFonts w:ascii="Times New Roman"/>
          <w:spacing w:val="40"/>
        </w:rPr>
        <w:t xml:space="preserve"> </w:t>
      </w:r>
      <w:r>
        <w:t>Member</w:t>
      </w:r>
      <w:r>
        <w:rPr>
          <w:rFonts w:ascii="Times New Roman"/>
          <w:spacing w:val="40"/>
        </w:rPr>
        <w:t xml:space="preserve"> </w:t>
      </w:r>
      <w:r>
        <w:t>State</w:t>
      </w:r>
      <w:r>
        <w:rPr>
          <w:rFonts w:ascii="Times New Roman"/>
        </w:rPr>
        <w:t xml:space="preserve"> </w:t>
      </w:r>
      <w:r>
        <w:t>where</w:t>
      </w:r>
      <w:r>
        <w:rPr>
          <w:rFonts w:ascii="Times New Roman"/>
          <w:spacing w:val="38"/>
        </w:rPr>
        <w:t xml:space="preserve"> </w:t>
      </w:r>
      <w:r>
        <w:t>the</w:t>
      </w:r>
      <w:r>
        <w:rPr>
          <w:rFonts w:ascii="Times New Roman"/>
          <w:spacing w:val="38"/>
        </w:rPr>
        <w:t xml:space="preserve"> </w:t>
      </w:r>
      <w:r>
        <w:t>branch</w:t>
      </w:r>
      <w:r>
        <w:rPr>
          <w:rFonts w:ascii="Times New Roman"/>
          <w:spacing w:val="37"/>
        </w:rPr>
        <w:t xml:space="preserve"> </w:t>
      </w:r>
      <w:r>
        <w:t>is</w:t>
      </w:r>
      <w:r>
        <w:rPr>
          <w:rFonts w:ascii="Times New Roman"/>
          <w:spacing w:val="38"/>
        </w:rPr>
        <w:t xml:space="preserve"> </w:t>
      </w:r>
      <w:proofErr w:type="spellStart"/>
      <w:r>
        <w:t>authorised</w:t>
      </w:r>
      <w:proofErr w:type="spellEnd"/>
      <w:r>
        <w:rPr>
          <w:rFonts w:ascii="Times New Roman"/>
          <w:spacing w:val="37"/>
        </w:rPr>
        <w:t xml:space="preserve"> </w:t>
      </w:r>
      <w:r>
        <w:t>(where</w:t>
      </w:r>
      <w:r>
        <w:rPr>
          <w:rFonts w:ascii="Times New Roman"/>
          <w:spacing w:val="38"/>
        </w:rPr>
        <w:t xml:space="preserve"> </w:t>
      </w:r>
      <w:r>
        <w:t>separate</w:t>
      </w:r>
      <w:r>
        <w:rPr>
          <w:rFonts w:ascii="Times New Roman"/>
          <w:spacing w:val="38"/>
        </w:rPr>
        <w:t xml:space="preserve"> </w:t>
      </w:r>
      <w:r>
        <w:t>proceedings</w:t>
      </w:r>
      <w:r>
        <w:rPr>
          <w:rFonts w:ascii="Times New Roman"/>
          <w:spacing w:val="38"/>
        </w:rPr>
        <w:t xml:space="preserve"> </w:t>
      </w:r>
      <w:r>
        <w:t>can</w:t>
      </w:r>
      <w:r>
        <w:rPr>
          <w:rFonts w:ascii="Times New Roman"/>
          <w:spacing w:val="37"/>
        </w:rPr>
        <w:t xml:space="preserve"> </w:t>
      </w:r>
      <w:r>
        <w:t>be</w:t>
      </w:r>
      <w:r>
        <w:rPr>
          <w:rFonts w:ascii="Times New Roman"/>
          <w:spacing w:val="38"/>
        </w:rPr>
        <w:t xml:space="preserve"> </w:t>
      </w:r>
      <w:r>
        <w:t>opened</w:t>
      </w:r>
      <w:r>
        <w:rPr>
          <w:rFonts w:ascii="Times New Roman"/>
        </w:rPr>
        <w:t xml:space="preserve"> </w:t>
      </w:r>
      <w:r>
        <w:t>in</w:t>
      </w:r>
      <w:r>
        <w:rPr>
          <w:rFonts w:ascii="Times New Roman"/>
        </w:rPr>
        <w:t xml:space="preserve"> </w:t>
      </w:r>
      <w:r>
        <w:t>respect</w:t>
      </w:r>
      <w:r>
        <w:rPr>
          <w:rFonts w:ascii="Times New Roman"/>
        </w:rPr>
        <w:t xml:space="preserve"> </w:t>
      </w:r>
      <w:r>
        <w:t>of</w:t>
      </w:r>
      <w:r>
        <w:rPr>
          <w:rFonts w:ascii="Times New Roman"/>
        </w:rPr>
        <w:t xml:space="preserve"> </w:t>
      </w:r>
      <w:r>
        <w:t>the</w:t>
      </w:r>
      <w:r>
        <w:rPr>
          <w:rFonts w:ascii="Times New Roman"/>
        </w:rPr>
        <w:t xml:space="preserve"> </w:t>
      </w:r>
      <w:r>
        <w:t>branch);</w:t>
      </w:r>
      <w:r>
        <w:rPr>
          <w:rFonts w:ascii="Times New Roman"/>
        </w:rPr>
        <w:t xml:space="preserve"> </w:t>
      </w:r>
      <w:r>
        <w:t>or</w:t>
      </w:r>
      <w:r>
        <w:rPr>
          <w:rFonts w:ascii="Times New Roman"/>
        </w:rPr>
        <w:t xml:space="preserve"> </w:t>
      </w:r>
      <w:r>
        <w:t>the</w:t>
      </w:r>
      <w:r>
        <w:rPr>
          <w:rFonts w:ascii="Times New Roman"/>
        </w:rPr>
        <w:t xml:space="preserve"> </w:t>
      </w:r>
      <w:r>
        <w:t>distribution</w:t>
      </w:r>
      <w:r>
        <w:rPr>
          <w:rFonts w:ascii="Times New Roman"/>
        </w:rPr>
        <w:t xml:space="preserve"> </w:t>
      </w:r>
      <w:r>
        <w:t>circumstances</w:t>
      </w:r>
      <w:r>
        <w:rPr>
          <w:rFonts w:ascii="Times New Roman"/>
        </w:rPr>
        <w:t xml:space="preserve"> </w:t>
      </w:r>
      <w:r>
        <w:t>where</w:t>
      </w:r>
      <w:r>
        <w:rPr>
          <w:rFonts w:ascii="Times New Roman"/>
        </w:rPr>
        <w:t xml:space="preserve"> </w:t>
      </w:r>
      <w:r>
        <w:t>winding-up</w:t>
      </w:r>
      <w:r>
        <w:rPr>
          <w:rFonts w:ascii="Times New Roman"/>
        </w:rPr>
        <w:t xml:space="preserve"> </w:t>
      </w:r>
      <w:r>
        <w:t>proceedings</w:t>
      </w:r>
      <w:r>
        <w:rPr>
          <w:rFonts w:ascii="Times New Roman"/>
        </w:rPr>
        <w:t xml:space="preserve"> </w:t>
      </w:r>
      <w:r>
        <w:t>are</w:t>
      </w:r>
      <w:r>
        <w:rPr>
          <w:rFonts w:ascii="Times New Roman"/>
        </w:rPr>
        <w:t xml:space="preserve"> </w:t>
      </w:r>
      <w:r>
        <w:t>initiated</w:t>
      </w:r>
      <w:r>
        <w:rPr>
          <w:rFonts w:ascii="Times New Roman"/>
        </w:rPr>
        <w:t xml:space="preserve"> </w:t>
      </w:r>
      <w:r>
        <w:t>in</w:t>
      </w:r>
      <w:r>
        <w:rPr>
          <w:rFonts w:ascii="Times New Roman"/>
        </w:rPr>
        <w:t xml:space="preserve"> </w:t>
      </w:r>
      <w:r>
        <w:t>both</w:t>
      </w:r>
      <w:r>
        <w:rPr>
          <w:rFonts w:ascii="Times New Roman"/>
        </w:rPr>
        <w:t xml:space="preserve"> </w:t>
      </w:r>
      <w:r>
        <w:t>the</w:t>
      </w:r>
      <w:r>
        <w:rPr>
          <w:rFonts w:ascii="Times New Roman"/>
        </w:rPr>
        <w:t xml:space="preserve"> </w:t>
      </w:r>
      <w:r>
        <w:t>home</w:t>
      </w:r>
      <w:r>
        <w:rPr>
          <w:rFonts w:ascii="Times New Roman"/>
        </w:rPr>
        <w:t xml:space="preserve"> </w:t>
      </w:r>
      <w:r>
        <w:t>jurisdiction</w:t>
      </w:r>
      <w:r>
        <w:rPr>
          <w:rFonts w:ascii="Times New Roman"/>
        </w:rPr>
        <w:t xml:space="preserve"> </w:t>
      </w:r>
      <w:r>
        <w:t>and</w:t>
      </w:r>
      <w:r>
        <w:rPr>
          <w:rFonts w:ascii="Times New Roman"/>
        </w:rPr>
        <w:t xml:space="preserve"> </w:t>
      </w:r>
      <w:r>
        <w:t>the</w:t>
      </w:r>
      <w:r>
        <w:rPr>
          <w:rFonts w:ascii="Times New Roman"/>
        </w:rPr>
        <w:t xml:space="preserve"> </w:t>
      </w:r>
      <w:r>
        <w:t>host</w:t>
      </w:r>
      <w:r>
        <w:rPr>
          <w:rFonts w:ascii="Times New Roman"/>
        </w:rPr>
        <w:t xml:space="preserve"> </w:t>
      </w:r>
      <w:r>
        <w:t>Member</w:t>
      </w:r>
      <w:r>
        <w:rPr>
          <w:rFonts w:ascii="Times New Roman"/>
        </w:rPr>
        <w:t xml:space="preserve"> </w:t>
      </w:r>
      <w:r>
        <w:t>State</w:t>
      </w:r>
      <w:r>
        <w:rPr>
          <w:rFonts w:ascii="Times New Roman"/>
        </w:rPr>
        <w:t xml:space="preserve"> </w:t>
      </w:r>
      <w:r>
        <w:t>where</w:t>
      </w:r>
      <w:r>
        <w:rPr>
          <w:rFonts w:ascii="Times New Roman"/>
        </w:rPr>
        <w:t xml:space="preserve"> </w:t>
      </w:r>
      <w:r>
        <w:t>the</w:t>
      </w:r>
      <w:r>
        <w:rPr>
          <w:rFonts w:ascii="Times New Roman"/>
        </w:rPr>
        <w:t xml:space="preserve"> </w:t>
      </w:r>
      <w:r>
        <w:t>branch</w:t>
      </w:r>
      <w:r>
        <w:rPr>
          <w:rFonts w:ascii="Times New Roman"/>
        </w:rPr>
        <w:t xml:space="preserve"> </w:t>
      </w:r>
      <w:r>
        <w:t>is</w:t>
      </w:r>
      <w:r>
        <w:rPr>
          <w:rFonts w:ascii="Times New Roman"/>
        </w:rPr>
        <w:t xml:space="preserve"> </w:t>
      </w:r>
      <w:r>
        <w:t>established.</w:t>
      </w:r>
    </w:p>
    <w:p w14:paraId="54A3709C" w14:textId="77777777" w:rsidR="00BF6324" w:rsidRDefault="00A51A09">
      <w:pPr>
        <w:pStyle w:val="ListParagraph"/>
        <w:numPr>
          <w:ilvl w:val="1"/>
          <w:numId w:val="41"/>
        </w:numPr>
        <w:tabs>
          <w:tab w:val="left" w:pos="1148"/>
          <w:tab w:val="left" w:pos="1152"/>
        </w:tabs>
        <w:spacing w:before="120" w:line="276" w:lineRule="auto"/>
        <w:pPrChange w:id="94" w:author="Johannes Backer" w:date="2025-05-15T08:14:00Z">
          <w:pPr>
            <w:pStyle w:val="ListParagraph"/>
            <w:numPr>
              <w:ilvl w:val="1"/>
              <w:numId w:val="24"/>
            </w:numPr>
            <w:tabs>
              <w:tab w:val="left" w:pos="1148"/>
              <w:tab w:val="left" w:pos="1152"/>
            </w:tabs>
            <w:spacing w:before="120" w:line="276" w:lineRule="auto"/>
            <w:ind w:left="1152"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all</w:t>
      </w:r>
      <w:r>
        <w:rPr>
          <w:rFonts w:ascii="Times New Roman"/>
          <w:spacing w:val="40"/>
        </w:rPr>
        <w:t xml:space="preserve"> </w:t>
      </w:r>
      <w:r>
        <w:t>analyses</w:t>
      </w:r>
      <w:r>
        <w:rPr>
          <w:rFonts w:ascii="Times New Roman"/>
          <w:spacing w:val="40"/>
        </w:rPr>
        <w:t xml:space="preserve"> </w:t>
      </w:r>
      <w:r>
        <w:t>are</w:t>
      </w:r>
      <w:r>
        <w:rPr>
          <w:rFonts w:ascii="Times New Roman"/>
          <w:spacing w:val="40"/>
        </w:rPr>
        <w:t xml:space="preserve"> </w:t>
      </w:r>
      <w:r>
        <w:t>provided</w:t>
      </w:r>
      <w:r>
        <w:rPr>
          <w:rFonts w:ascii="Times New Roman"/>
        </w:rPr>
        <w:t xml:space="preserve"> </w:t>
      </w:r>
      <w:r>
        <w:t>by</w:t>
      </w:r>
      <w:r>
        <w:rPr>
          <w:rFonts w:ascii="Times New Roman"/>
        </w:rPr>
        <w:t xml:space="preserve"> </w:t>
      </w:r>
      <w:r>
        <w:t>persons</w:t>
      </w:r>
      <w:r>
        <w:rPr>
          <w:rFonts w:ascii="Times New Roman"/>
        </w:rPr>
        <w:t xml:space="preserve"> </w:t>
      </w:r>
      <w:r>
        <w:t>suitably</w:t>
      </w:r>
      <w:r>
        <w:rPr>
          <w:rFonts w:ascii="Times New Roman"/>
        </w:rPr>
        <w:t xml:space="preserve"> </w:t>
      </w:r>
      <w:r>
        <w:t>qualified</w:t>
      </w:r>
      <w:r>
        <w:rPr>
          <w:rFonts w:ascii="Times New Roman"/>
        </w:rPr>
        <w:t xml:space="preserve"> </w:t>
      </w:r>
      <w:r>
        <w:t>to</w:t>
      </w:r>
      <w:r>
        <w:rPr>
          <w:rFonts w:ascii="Times New Roman"/>
        </w:rPr>
        <w:t xml:space="preserve"> </w:t>
      </w:r>
      <w:r>
        <w:t>advise</w:t>
      </w:r>
      <w:r>
        <w:rPr>
          <w:rFonts w:ascii="Times New Roman"/>
        </w:rPr>
        <w:t xml:space="preserve"> </w:t>
      </w:r>
      <w:r>
        <w:t>in</w:t>
      </w:r>
      <w:r>
        <w:rPr>
          <w:rFonts w:ascii="Times New Roman"/>
        </w:rPr>
        <w:t xml:space="preserve"> </w:t>
      </w:r>
      <w:r>
        <w:t>respect</w:t>
      </w:r>
      <w:r>
        <w:rPr>
          <w:rFonts w:ascii="Times New Roman"/>
        </w:rPr>
        <w:t xml:space="preserve"> </w:t>
      </w:r>
      <w:r>
        <w:t>of</w:t>
      </w:r>
      <w:r>
        <w:rPr>
          <w:rFonts w:ascii="Times New Roman"/>
        </w:rPr>
        <w:t xml:space="preserve"> </w:t>
      </w:r>
      <w:r>
        <w:t>the</w:t>
      </w:r>
      <w:r>
        <w:rPr>
          <w:rFonts w:ascii="Times New Roman"/>
        </w:rPr>
        <w:t xml:space="preserve"> </w:t>
      </w:r>
      <w:r>
        <w:t>laws</w:t>
      </w:r>
      <w:r>
        <w:rPr>
          <w:rFonts w:ascii="Times New Roman"/>
        </w:rPr>
        <w:t xml:space="preserve"> </w:t>
      </w:r>
      <w:r>
        <w:t>and</w:t>
      </w:r>
      <w:r>
        <w:rPr>
          <w:rFonts w:ascii="Times New Roman"/>
        </w:rPr>
        <w:t xml:space="preserve"> </w:t>
      </w:r>
      <w:r>
        <w:t>practices</w:t>
      </w:r>
      <w:r>
        <w:rPr>
          <w:rFonts w:ascii="Times New Roman"/>
        </w:rPr>
        <w:t xml:space="preserve"> </w:t>
      </w:r>
      <w:r>
        <w:t>of</w:t>
      </w:r>
      <w:r>
        <w:rPr>
          <w:rFonts w:ascii="Times New Roman"/>
          <w:spacing w:val="40"/>
        </w:rPr>
        <w:t xml:space="preserve"> </w:t>
      </w:r>
      <w:r>
        <w:t>the</w:t>
      </w:r>
      <w:r>
        <w:rPr>
          <w:rFonts w:ascii="Times New Roman"/>
        </w:rPr>
        <w:t xml:space="preserve"> </w:t>
      </w:r>
      <w:r>
        <w:t>jurisdiction</w:t>
      </w:r>
      <w:r>
        <w:rPr>
          <w:rFonts w:ascii="Times New Roman"/>
        </w:rPr>
        <w:t xml:space="preserve"> </w:t>
      </w:r>
      <w:r>
        <w:t>concerned.</w:t>
      </w:r>
    </w:p>
    <w:p w14:paraId="1D240497" w14:textId="77777777" w:rsidR="00BF6324" w:rsidRDefault="00A51A09">
      <w:pPr>
        <w:pStyle w:val="Heading1"/>
      </w:pPr>
      <w:r>
        <w:t>Guideline</w:t>
      </w:r>
      <w:r>
        <w:rPr>
          <w:rFonts w:ascii="Times New Roman"/>
          <w:b w:val="0"/>
          <w:spacing w:val="14"/>
        </w:rPr>
        <w:t xml:space="preserve"> </w:t>
      </w:r>
      <w:r>
        <w:t>5</w:t>
      </w:r>
      <w:r>
        <w:rPr>
          <w:rFonts w:ascii="Times New Roman"/>
          <w:b w:val="0"/>
          <w:spacing w:val="15"/>
        </w:rPr>
        <w:t xml:space="preserve"> </w:t>
      </w:r>
      <w:r>
        <w:t>-</w:t>
      </w:r>
      <w:r>
        <w:rPr>
          <w:rFonts w:ascii="Times New Roman"/>
          <w:b w:val="0"/>
          <w:spacing w:val="17"/>
        </w:rPr>
        <w:t xml:space="preserve"> </w:t>
      </w:r>
      <w:r>
        <w:t>Determination</w:t>
      </w:r>
      <w:r>
        <w:rPr>
          <w:rFonts w:ascii="Times New Roman"/>
          <w:b w:val="0"/>
          <w:spacing w:val="17"/>
        </w:rPr>
        <w:t xml:space="preserve"> </w:t>
      </w:r>
      <w:r>
        <w:t>of</w:t>
      </w:r>
      <w:r>
        <w:rPr>
          <w:rFonts w:ascii="Times New Roman"/>
          <w:b w:val="0"/>
          <w:spacing w:val="16"/>
        </w:rPr>
        <w:t xml:space="preserve"> </w:t>
      </w:r>
      <w:r>
        <w:t>branch</w:t>
      </w:r>
      <w:r>
        <w:rPr>
          <w:rFonts w:ascii="Times New Roman"/>
          <w:b w:val="0"/>
          <w:spacing w:val="16"/>
        </w:rPr>
        <w:t xml:space="preserve"> </w:t>
      </w:r>
      <w:r>
        <w:rPr>
          <w:spacing w:val="-2"/>
        </w:rPr>
        <w:t>liabilities</w:t>
      </w:r>
    </w:p>
    <w:p w14:paraId="09D0C843" w14:textId="77777777" w:rsidR="00BF6324" w:rsidRDefault="00A51A09">
      <w:pPr>
        <w:pStyle w:val="ListParagraph"/>
        <w:numPr>
          <w:ilvl w:val="1"/>
          <w:numId w:val="41"/>
        </w:numPr>
        <w:tabs>
          <w:tab w:val="left" w:pos="1148"/>
          <w:tab w:val="left" w:pos="1152"/>
        </w:tabs>
        <w:spacing w:line="276" w:lineRule="auto"/>
        <w:pPrChange w:id="95" w:author="Johannes Backer" w:date="2025-05-15T08:14:00Z">
          <w:pPr>
            <w:pStyle w:val="ListParagraph"/>
            <w:numPr>
              <w:ilvl w:val="1"/>
              <w:numId w:val="24"/>
            </w:numPr>
            <w:tabs>
              <w:tab w:val="left" w:pos="1148"/>
              <w:tab w:val="left" w:pos="1152"/>
            </w:tabs>
            <w:spacing w:line="276" w:lineRule="auto"/>
            <w:ind w:left="1152"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branch</w:t>
      </w:r>
      <w:r>
        <w:rPr>
          <w:rFonts w:ascii="Times New Roman"/>
        </w:rPr>
        <w:t xml:space="preserve"> </w:t>
      </w:r>
      <w:r>
        <w:t>insurance</w:t>
      </w:r>
      <w:r>
        <w:rPr>
          <w:rFonts w:ascii="Times New Roman"/>
        </w:rPr>
        <w:t xml:space="preserve"> </w:t>
      </w:r>
      <w:r>
        <w:t>claims</w:t>
      </w:r>
      <w:r>
        <w:rPr>
          <w:rFonts w:ascii="Times New Roman"/>
        </w:rPr>
        <w:t xml:space="preserve"> </w:t>
      </w:r>
      <w:r>
        <w:t>included</w:t>
      </w:r>
      <w:r>
        <w:rPr>
          <w:rFonts w:ascii="Times New Roman"/>
          <w:spacing w:val="40"/>
        </w:rPr>
        <w:t xml:space="preserve"> </w:t>
      </w:r>
      <w:r>
        <w:t>in</w:t>
      </w:r>
      <w:r>
        <w:rPr>
          <w:rFonts w:ascii="Times New Roman"/>
          <w:spacing w:val="40"/>
        </w:rPr>
        <w:t xml:space="preserve"> </w:t>
      </w:r>
      <w:r>
        <w:t>branch</w:t>
      </w:r>
      <w:r>
        <w:rPr>
          <w:rFonts w:ascii="Times New Roman"/>
          <w:spacing w:val="40"/>
        </w:rPr>
        <w:t xml:space="preserve"> </w:t>
      </w:r>
      <w:r>
        <w:t>liabilities</w:t>
      </w:r>
      <w:r>
        <w:rPr>
          <w:rFonts w:ascii="Times New Roman"/>
          <w:spacing w:val="40"/>
        </w:rPr>
        <w:t xml:space="preserve"> </w:t>
      </w:r>
      <w:r>
        <w:t>comprise</w:t>
      </w:r>
      <w:r>
        <w:rPr>
          <w:rFonts w:ascii="Times New Roman"/>
          <w:spacing w:val="40"/>
        </w:rPr>
        <w:t xml:space="preserve"> </w:t>
      </w:r>
      <w:r>
        <w:t>technical</w:t>
      </w:r>
      <w:r>
        <w:rPr>
          <w:rFonts w:ascii="Times New Roman"/>
          <w:spacing w:val="40"/>
        </w:rPr>
        <w:t xml:space="preserve"> </w:t>
      </w:r>
      <w:r>
        <w:t>provisions,</w:t>
      </w:r>
      <w:r>
        <w:rPr>
          <w:rFonts w:ascii="Times New Roman"/>
          <w:spacing w:val="40"/>
        </w:rPr>
        <w:t xml:space="preserve"> </w:t>
      </w:r>
      <w:r>
        <w:t>as</w:t>
      </w:r>
      <w:r>
        <w:rPr>
          <w:rFonts w:ascii="Times New Roman"/>
          <w:spacing w:val="40"/>
        </w:rPr>
        <w:t xml:space="preserve"> </w:t>
      </w:r>
      <w:r>
        <w:t>defined</w:t>
      </w:r>
      <w:r>
        <w:rPr>
          <w:rFonts w:ascii="Times New Roman"/>
          <w:spacing w:val="40"/>
        </w:rPr>
        <w:t xml:space="preserve"> </w:t>
      </w:r>
      <w:r>
        <w:t>in</w:t>
      </w:r>
      <w:r>
        <w:rPr>
          <w:rFonts w:ascii="Times New Roman"/>
        </w:rPr>
        <w:t xml:space="preserve"> </w:t>
      </w:r>
      <w:r>
        <w:t>Article</w:t>
      </w:r>
      <w:r>
        <w:rPr>
          <w:rFonts w:ascii="Times New Roman"/>
        </w:rPr>
        <w:t xml:space="preserve"> </w:t>
      </w:r>
      <w:r>
        <w:t>77</w:t>
      </w:r>
      <w:r>
        <w:rPr>
          <w:rFonts w:ascii="Times New Roman"/>
        </w:rPr>
        <w:t xml:space="preserve"> </w:t>
      </w:r>
      <w:r>
        <w:t>of</w:t>
      </w:r>
      <w:r>
        <w:rPr>
          <w:rFonts w:ascii="Times New Roman"/>
        </w:rPr>
        <w:t xml:space="preserve"> </w:t>
      </w:r>
      <w:r>
        <w:t>Directive</w:t>
      </w:r>
      <w:r>
        <w:rPr>
          <w:rFonts w:ascii="Times New Roman"/>
        </w:rPr>
        <w:t xml:space="preserve"> </w:t>
      </w:r>
      <w:r>
        <w:t>2009/138/EC,</w:t>
      </w:r>
      <w:r>
        <w:rPr>
          <w:rFonts w:ascii="Times New Roman"/>
        </w:rPr>
        <w:t xml:space="preserve"> </w:t>
      </w:r>
      <w:r>
        <w:t>associated</w:t>
      </w:r>
      <w:r>
        <w:rPr>
          <w:rFonts w:ascii="Times New Roman"/>
        </w:rPr>
        <w:t xml:space="preserve"> </w:t>
      </w:r>
      <w:r>
        <w:t>with</w:t>
      </w:r>
      <w:r>
        <w:rPr>
          <w:rFonts w:ascii="Times New Roman"/>
        </w:rPr>
        <w:t xml:space="preserve"> </w:t>
      </w:r>
      <w:r>
        <w:t>only</w:t>
      </w:r>
      <w:r>
        <w:rPr>
          <w:rFonts w:ascii="Times New Roman"/>
        </w:rPr>
        <w:t xml:space="preserve"> </w:t>
      </w:r>
      <w:r>
        <w:t>those</w:t>
      </w:r>
      <w:r>
        <w:rPr>
          <w:rFonts w:ascii="Times New Roman"/>
        </w:rPr>
        <w:t xml:space="preserve"> </w:t>
      </w:r>
      <w:r>
        <w:t>branch</w:t>
      </w:r>
      <w:r>
        <w:rPr>
          <w:rFonts w:ascii="Times New Roman"/>
        </w:rPr>
        <w:t xml:space="preserve"> </w:t>
      </w:r>
      <w:r>
        <w:t>insurance</w:t>
      </w:r>
      <w:r>
        <w:rPr>
          <w:rFonts w:ascii="Times New Roman"/>
        </w:rPr>
        <w:t xml:space="preserve"> </w:t>
      </w:r>
      <w:r>
        <w:t>claims.</w:t>
      </w:r>
    </w:p>
    <w:p w14:paraId="299F56AF" w14:textId="77777777" w:rsidR="00BF6324" w:rsidRDefault="00A51A09">
      <w:pPr>
        <w:pStyle w:val="Heading1"/>
        <w:spacing w:before="242"/>
      </w:pPr>
      <w:r>
        <w:t>Guideline</w:t>
      </w:r>
      <w:r>
        <w:rPr>
          <w:rFonts w:ascii="Times New Roman" w:hAnsi="Times New Roman"/>
          <w:b w:val="0"/>
          <w:spacing w:val="14"/>
        </w:rPr>
        <w:t xml:space="preserve"> </w:t>
      </w:r>
      <w:r>
        <w:t>6</w:t>
      </w:r>
      <w:r>
        <w:rPr>
          <w:rFonts w:ascii="Times New Roman" w:hAnsi="Times New Roman"/>
          <w:b w:val="0"/>
          <w:spacing w:val="15"/>
        </w:rPr>
        <w:t xml:space="preserve"> </w:t>
      </w:r>
      <w:r>
        <w:t>–</w:t>
      </w:r>
      <w:r>
        <w:rPr>
          <w:rFonts w:ascii="Times New Roman" w:hAnsi="Times New Roman"/>
          <w:b w:val="0"/>
          <w:spacing w:val="16"/>
        </w:rPr>
        <w:t xml:space="preserve"> </w:t>
      </w:r>
      <w:r>
        <w:t>Determination</w:t>
      </w:r>
      <w:r>
        <w:rPr>
          <w:rFonts w:ascii="Times New Roman" w:hAnsi="Times New Roman"/>
          <w:b w:val="0"/>
          <w:spacing w:val="17"/>
        </w:rPr>
        <w:t xml:space="preserve"> </w:t>
      </w:r>
      <w:r>
        <w:t>of</w:t>
      </w:r>
      <w:r>
        <w:rPr>
          <w:rFonts w:ascii="Times New Roman" w:hAnsi="Times New Roman"/>
          <w:b w:val="0"/>
          <w:spacing w:val="16"/>
        </w:rPr>
        <w:t xml:space="preserve"> </w:t>
      </w:r>
      <w:r>
        <w:t>branch</w:t>
      </w:r>
      <w:r>
        <w:rPr>
          <w:rFonts w:ascii="Times New Roman" w:hAnsi="Times New Roman"/>
          <w:b w:val="0"/>
          <w:spacing w:val="16"/>
        </w:rPr>
        <w:t xml:space="preserve"> </w:t>
      </w:r>
      <w:r>
        <w:rPr>
          <w:spacing w:val="-2"/>
        </w:rPr>
        <w:t>assets</w:t>
      </w:r>
    </w:p>
    <w:p w14:paraId="60CD2EB8" w14:textId="77777777" w:rsidR="00BF6324" w:rsidRDefault="00A51A09">
      <w:pPr>
        <w:pStyle w:val="ListParagraph"/>
        <w:numPr>
          <w:ilvl w:val="1"/>
          <w:numId w:val="41"/>
        </w:numPr>
        <w:tabs>
          <w:tab w:val="left" w:pos="1148"/>
          <w:tab w:val="left" w:pos="1152"/>
        </w:tabs>
        <w:spacing w:line="276" w:lineRule="auto"/>
        <w:ind w:right="123"/>
        <w:pPrChange w:id="96" w:author="Johannes Backer" w:date="2025-05-15T08:14:00Z">
          <w:pPr>
            <w:pStyle w:val="ListParagraph"/>
            <w:numPr>
              <w:ilvl w:val="1"/>
              <w:numId w:val="24"/>
            </w:numPr>
            <w:tabs>
              <w:tab w:val="left" w:pos="1148"/>
              <w:tab w:val="left" w:pos="1152"/>
            </w:tabs>
            <w:spacing w:line="276" w:lineRule="auto"/>
            <w:ind w:left="1152" w:right="123"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the</w:t>
      </w:r>
      <w:r>
        <w:rPr>
          <w:rFonts w:ascii="Times New Roman"/>
          <w:spacing w:val="40"/>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only</w:t>
      </w:r>
      <w:r>
        <w:rPr>
          <w:rFonts w:ascii="Times New Roman"/>
        </w:rPr>
        <w:t xml:space="preserve"> </w:t>
      </w:r>
      <w:r>
        <w:t>includes</w:t>
      </w:r>
      <w:r>
        <w:rPr>
          <w:rFonts w:ascii="Times New Roman"/>
        </w:rPr>
        <w:t xml:space="preserve"> </w:t>
      </w:r>
      <w:r>
        <w:t>in</w:t>
      </w:r>
      <w:r>
        <w:rPr>
          <w:rFonts w:ascii="Times New Roman"/>
        </w:rPr>
        <w:t xml:space="preserve"> </w:t>
      </w:r>
      <w:r>
        <w:t>the</w:t>
      </w:r>
      <w:r>
        <w:rPr>
          <w:rFonts w:ascii="Times New Roman"/>
        </w:rPr>
        <w:t xml:space="preserve"> </w:t>
      </w:r>
      <w:r>
        <w:t>branch</w:t>
      </w:r>
      <w:r>
        <w:rPr>
          <w:rFonts w:ascii="Times New Roman"/>
        </w:rPr>
        <w:t xml:space="preserve"> </w:t>
      </w:r>
      <w:r>
        <w:t>balance</w:t>
      </w:r>
      <w:r>
        <w:rPr>
          <w:rFonts w:ascii="Times New Roman"/>
        </w:rPr>
        <w:t xml:space="preserve"> </w:t>
      </w:r>
      <w:r>
        <w:t>sheet</w:t>
      </w:r>
      <w:r>
        <w:rPr>
          <w:rFonts w:ascii="Times New Roman"/>
        </w:rPr>
        <w:t xml:space="preserve"> </w:t>
      </w:r>
      <w:r>
        <w:t>the</w:t>
      </w:r>
      <w:r>
        <w:rPr>
          <w:rFonts w:ascii="Times New Roman"/>
        </w:rPr>
        <w:t xml:space="preserve"> </w:t>
      </w:r>
      <w:r>
        <w:t>assets</w:t>
      </w:r>
      <w:r>
        <w:rPr>
          <w:rFonts w:ascii="Times New Roman"/>
          <w:spacing w:val="80"/>
        </w:rPr>
        <w:t xml:space="preserve"> </w:t>
      </w:r>
      <w:r>
        <w:t>that</w:t>
      </w:r>
      <w:r>
        <w:rPr>
          <w:rFonts w:ascii="Times New Roman"/>
        </w:rPr>
        <w:t xml:space="preserve"> </w:t>
      </w:r>
      <w:r>
        <w:t>are</w:t>
      </w:r>
      <w:r>
        <w:rPr>
          <w:rFonts w:ascii="Times New Roman"/>
        </w:rPr>
        <w:t xml:space="preserve"> </w:t>
      </w:r>
      <w:r>
        <w:t>available</w:t>
      </w:r>
      <w:r>
        <w:rPr>
          <w:rFonts w:ascii="Times New Roman"/>
        </w:rPr>
        <w:t xml:space="preserve"> </w:t>
      </w:r>
      <w:r>
        <w:t>according</w:t>
      </w:r>
      <w:r>
        <w:rPr>
          <w:rFonts w:ascii="Times New Roman"/>
        </w:rPr>
        <w:t xml:space="preserve"> </w:t>
      </w:r>
      <w:r>
        <w:t>to</w:t>
      </w:r>
      <w:r>
        <w:rPr>
          <w:rFonts w:ascii="Times New Roman"/>
        </w:rPr>
        <w:t xml:space="preserve"> </w:t>
      </w:r>
      <w:r>
        <w:t>the</w:t>
      </w:r>
      <w:r>
        <w:rPr>
          <w:rFonts w:ascii="Times New Roman"/>
        </w:rPr>
        <w:t xml:space="preserve"> </w:t>
      </w:r>
      <w:r>
        <w:t>criteria</w:t>
      </w:r>
      <w:r>
        <w:rPr>
          <w:rFonts w:ascii="Times New Roman"/>
        </w:rPr>
        <w:t xml:space="preserve"> </w:t>
      </w:r>
      <w:r>
        <w:t>below:</w:t>
      </w:r>
    </w:p>
    <w:p w14:paraId="3A863D0F" w14:textId="77777777" w:rsidR="00BF6324" w:rsidRDefault="00A51A09">
      <w:pPr>
        <w:pStyle w:val="ListParagraph"/>
        <w:numPr>
          <w:ilvl w:val="0"/>
          <w:numId w:val="4"/>
        </w:numPr>
        <w:tabs>
          <w:tab w:val="left" w:pos="1491"/>
          <w:tab w:val="left" w:pos="1493"/>
        </w:tabs>
        <w:spacing w:line="276" w:lineRule="auto"/>
        <w:ind w:right="123"/>
      </w:pPr>
      <w:r>
        <w:t>assets</w:t>
      </w:r>
      <w:r>
        <w:rPr>
          <w:rFonts w:ascii="Times New Roman"/>
        </w:rPr>
        <w:t xml:space="preserve"> </w:t>
      </w:r>
      <w:r>
        <w:t>which</w:t>
      </w:r>
      <w:r>
        <w:rPr>
          <w:rFonts w:ascii="Times New Roman"/>
        </w:rPr>
        <w:t xml:space="preserve"> </w:t>
      </w:r>
      <w:r>
        <w:t>are</w:t>
      </w:r>
      <w:r>
        <w:rPr>
          <w:rFonts w:ascii="Times New Roman"/>
        </w:rPr>
        <w:t xml:space="preserve"> </w:t>
      </w:r>
      <w:r>
        <w:t>distributed</w:t>
      </w:r>
      <w:r>
        <w:rPr>
          <w:rFonts w:ascii="Times New Roman"/>
        </w:rPr>
        <w:t xml:space="preserve"> </w:t>
      </w:r>
      <w:r>
        <w:t>in</w:t>
      </w:r>
      <w:r>
        <w:rPr>
          <w:rFonts w:ascii="Times New Roman"/>
        </w:rPr>
        <w:t xml:space="preserve"> </w:t>
      </w:r>
      <w:r>
        <w:t>accordance</w:t>
      </w:r>
      <w:r>
        <w:rPr>
          <w:rFonts w:ascii="Times New Roman"/>
        </w:rPr>
        <w:t xml:space="preserve"> </w:t>
      </w:r>
      <w:r>
        <w:t>with</w:t>
      </w:r>
      <w:r>
        <w:rPr>
          <w:rFonts w:ascii="Times New Roman"/>
        </w:rPr>
        <w:t xml:space="preserve"> </w:t>
      </w:r>
      <w:r>
        <w:t>Article</w:t>
      </w:r>
      <w:r>
        <w:rPr>
          <w:rFonts w:ascii="Times New Roman"/>
        </w:rPr>
        <w:t xml:space="preserve"> </w:t>
      </w:r>
      <w:r>
        <w:t>275(1)(a)</w:t>
      </w:r>
      <w:r>
        <w:rPr>
          <w:rFonts w:ascii="Times New Roman"/>
        </w:rPr>
        <w:t xml:space="preserve"> </w:t>
      </w:r>
      <w:r>
        <w:t>or</w:t>
      </w:r>
      <w:r>
        <w:rPr>
          <w:rFonts w:ascii="Times New Roman"/>
        </w:rPr>
        <w:t xml:space="preserve"> </w:t>
      </w:r>
      <w:r>
        <w:t>(b)</w:t>
      </w:r>
      <w:r>
        <w:rPr>
          <w:rFonts w:ascii="Times New Roman"/>
        </w:rPr>
        <w:t xml:space="preserve"> </w:t>
      </w:r>
      <w:r>
        <w:t>of</w:t>
      </w:r>
      <w:r>
        <w:rPr>
          <w:rFonts w:ascii="Times New Roman"/>
        </w:rPr>
        <w:t xml:space="preserve"> </w:t>
      </w:r>
      <w:r>
        <w:t>Directive</w:t>
      </w:r>
      <w:r>
        <w:rPr>
          <w:rFonts w:ascii="Times New Roman"/>
        </w:rPr>
        <w:t xml:space="preserve"> </w:t>
      </w:r>
      <w:r>
        <w:t>2009/138/EC</w:t>
      </w:r>
      <w:r>
        <w:rPr>
          <w:rFonts w:ascii="Times New Roman"/>
        </w:rPr>
        <w:t xml:space="preserve"> </w:t>
      </w:r>
      <w:r>
        <w:t>on</w:t>
      </w:r>
      <w:r>
        <w:rPr>
          <w:rFonts w:ascii="Times New Roman"/>
        </w:rPr>
        <w:t xml:space="preserve"> </w:t>
      </w:r>
      <w:r>
        <w:t>a</w:t>
      </w:r>
      <w:r>
        <w:rPr>
          <w:rFonts w:ascii="Times New Roman"/>
        </w:rPr>
        <w:t xml:space="preserve"> </w:t>
      </w:r>
      <w:r>
        <w:t>basis</w:t>
      </w:r>
      <w:r>
        <w:rPr>
          <w:rFonts w:ascii="Times New Roman"/>
        </w:rPr>
        <w:t xml:space="preserve"> </w:t>
      </w:r>
      <w:r>
        <w:t>which</w:t>
      </w:r>
      <w:r>
        <w:rPr>
          <w:rFonts w:ascii="Times New Roman"/>
        </w:rPr>
        <w:t xml:space="preserve"> </w:t>
      </w:r>
      <w:r>
        <w:t>does</w:t>
      </w:r>
      <w:r>
        <w:rPr>
          <w:rFonts w:ascii="Times New Roman"/>
        </w:rPr>
        <w:t xml:space="preserve"> </w:t>
      </w:r>
      <w:r>
        <w:t>not</w:t>
      </w:r>
      <w:r>
        <w:rPr>
          <w:rFonts w:ascii="Times New Roman"/>
        </w:rPr>
        <w:t xml:space="preserve"> </w:t>
      </w:r>
      <w:r>
        <w:t>differentiate</w:t>
      </w:r>
      <w:r>
        <w:rPr>
          <w:rFonts w:ascii="Times New Roman"/>
        </w:rPr>
        <w:t xml:space="preserve"> </w:t>
      </w:r>
      <w:r>
        <w:t>between</w:t>
      </w:r>
      <w:r>
        <w:rPr>
          <w:rFonts w:ascii="Times New Roman"/>
        </w:rPr>
        <w:t xml:space="preserve"> </w:t>
      </w:r>
      <w:r>
        <w:t>claims</w:t>
      </w:r>
      <w:r>
        <w:rPr>
          <w:rFonts w:ascii="Times New Roman"/>
        </w:rPr>
        <w:t xml:space="preserve"> </w:t>
      </w:r>
      <w:r>
        <w:t>according</w:t>
      </w:r>
      <w:r>
        <w:rPr>
          <w:rFonts w:ascii="Times New Roman"/>
        </w:rPr>
        <w:t xml:space="preserve"> </w:t>
      </w:r>
      <w:r>
        <w:t>to</w:t>
      </w:r>
      <w:r>
        <w:rPr>
          <w:rFonts w:ascii="Times New Roman"/>
        </w:rPr>
        <w:t xml:space="preserve"> </w:t>
      </w:r>
      <w:r>
        <w:t>the</w:t>
      </w:r>
      <w:r>
        <w:rPr>
          <w:rFonts w:ascii="Times New Roman"/>
        </w:rPr>
        <w:t xml:space="preserve"> </w:t>
      </w:r>
      <w:r>
        <w:t>location</w:t>
      </w:r>
      <w:r>
        <w:rPr>
          <w:rFonts w:ascii="Times New Roman"/>
        </w:rPr>
        <w:t xml:space="preserve"> </w:t>
      </w:r>
      <w:r>
        <w:t>of</w:t>
      </w:r>
      <w:r>
        <w:rPr>
          <w:rFonts w:ascii="Times New Roman"/>
        </w:rPr>
        <w:t xml:space="preserve"> </w:t>
      </w:r>
      <w:r>
        <w:t>the</w:t>
      </w:r>
      <w:r>
        <w:rPr>
          <w:rFonts w:ascii="Times New Roman"/>
        </w:rPr>
        <w:t xml:space="preserve"> </w:t>
      </w:r>
      <w:proofErr w:type="gramStart"/>
      <w:r>
        <w:t>claim;</w:t>
      </w:r>
      <w:proofErr w:type="gramEnd"/>
    </w:p>
    <w:p w14:paraId="4AE137B9" w14:textId="77777777" w:rsidR="00BF6324" w:rsidRDefault="00A51A09">
      <w:pPr>
        <w:pStyle w:val="ListParagraph"/>
        <w:numPr>
          <w:ilvl w:val="0"/>
          <w:numId w:val="4"/>
        </w:numPr>
        <w:tabs>
          <w:tab w:val="left" w:pos="1491"/>
          <w:tab w:val="left" w:pos="1493"/>
        </w:tabs>
        <w:spacing w:before="122" w:line="276" w:lineRule="auto"/>
        <w:ind w:right="128"/>
      </w:pPr>
      <w:r>
        <w:t>assets</w:t>
      </w:r>
      <w:r>
        <w:rPr>
          <w:rFonts w:ascii="Times New Roman"/>
        </w:rPr>
        <w:t xml:space="preserve"> </w:t>
      </w:r>
      <w:r>
        <w:t>which</w:t>
      </w:r>
      <w:r>
        <w:rPr>
          <w:rFonts w:ascii="Times New Roman"/>
        </w:rPr>
        <w:t xml:space="preserve"> </w:t>
      </w:r>
      <w:r>
        <w:t>are</w:t>
      </w:r>
      <w:r>
        <w:rPr>
          <w:rFonts w:ascii="Times New Roman"/>
        </w:rPr>
        <w:t xml:space="preserve"> </w:t>
      </w:r>
      <w:r>
        <w:t>distributed</w:t>
      </w:r>
      <w:r>
        <w:rPr>
          <w:rFonts w:ascii="Times New Roman"/>
        </w:rPr>
        <w:t xml:space="preserve"> </w:t>
      </w:r>
      <w:r>
        <w:t>to</w:t>
      </w:r>
      <w:r>
        <w:rPr>
          <w:rFonts w:ascii="Times New Roman"/>
        </w:rPr>
        <w:t xml:space="preserve"> </w:t>
      </w:r>
      <w:r>
        <w:t>pay</w:t>
      </w:r>
      <w:r>
        <w:rPr>
          <w:rFonts w:ascii="Times New Roman"/>
        </w:rPr>
        <w:t xml:space="preserve"> </w:t>
      </w:r>
      <w:r>
        <w:t>branch</w:t>
      </w:r>
      <w:r>
        <w:rPr>
          <w:rFonts w:ascii="Times New Roman"/>
        </w:rPr>
        <w:t xml:space="preserve"> </w:t>
      </w:r>
      <w:r>
        <w:t>preferential</w:t>
      </w:r>
      <w:r>
        <w:rPr>
          <w:rFonts w:ascii="Times New Roman"/>
        </w:rPr>
        <w:t xml:space="preserve"> </w:t>
      </w:r>
      <w:r>
        <w:t>claims</w:t>
      </w:r>
      <w:r>
        <w:rPr>
          <w:rFonts w:ascii="Times New Roman"/>
        </w:rPr>
        <w:t xml:space="preserve"> </w:t>
      </w:r>
      <w:r>
        <w:t>and</w:t>
      </w:r>
      <w:r>
        <w:rPr>
          <w:rFonts w:ascii="Times New Roman"/>
          <w:spacing w:val="80"/>
          <w:w w:val="150"/>
        </w:rPr>
        <w:t xml:space="preserve"> </w:t>
      </w:r>
      <w:r>
        <w:t>insurance</w:t>
      </w:r>
      <w:r>
        <w:rPr>
          <w:rFonts w:ascii="Times New Roman"/>
        </w:rPr>
        <w:t xml:space="preserve"> </w:t>
      </w:r>
      <w:r>
        <w:t>claims</w:t>
      </w:r>
      <w:r>
        <w:rPr>
          <w:rFonts w:ascii="Times New Roman"/>
        </w:rPr>
        <w:t xml:space="preserve"> </w:t>
      </w:r>
      <w:r>
        <w:t>of</w:t>
      </w:r>
      <w:r>
        <w:rPr>
          <w:rFonts w:ascii="Times New Roman"/>
        </w:rPr>
        <w:t xml:space="preserve"> </w:t>
      </w:r>
      <w:r>
        <w:t>branch</w:t>
      </w:r>
      <w:r>
        <w:rPr>
          <w:rFonts w:ascii="Times New Roman"/>
        </w:rPr>
        <w:t xml:space="preserve"> </w:t>
      </w:r>
      <w:r>
        <w:t>policyholders</w:t>
      </w:r>
      <w:r>
        <w:rPr>
          <w:rFonts w:ascii="Times New Roman"/>
          <w:spacing w:val="37"/>
        </w:rPr>
        <w:t xml:space="preserve"> </w:t>
      </w:r>
      <w:r>
        <w:t>in</w:t>
      </w:r>
      <w:r>
        <w:rPr>
          <w:rFonts w:ascii="Times New Roman"/>
        </w:rPr>
        <w:t xml:space="preserve"> </w:t>
      </w:r>
      <w:r>
        <w:t>priority</w:t>
      </w:r>
      <w:r>
        <w:rPr>
          <w:rFonts w:ascii="Times New Roman"/>
        </w:rPr>
        <w:t xml:space="preserve"> </w:t>
      </w:r>
      <w:r>
        <w:t>to</w:t>
      </w:r>
      <w:r>
        <w:rPr>
          <w:rFonts w:ascii="Times New Roman"/>
        </w:rPr>
        <w:t xml:space="preserve"> </w:t>
      </w:r>
      <w:r>
        <w:t>all</w:t>
      </w:r>
      <w:r>
        <w:rPr>
          <w:rFonts w:ascii="Times New Roman"/>
        </w:rPr>
        <w:t xml:space="preserve"> </w:t>
      </w:r>
      <w:r>
        <w:t>other</w:t>
      </w:r>
      <w:r>
        <w:rPr>
          <w:rFonts w:ascii="Times New Roman"/>
        </w:rPr>
        <w:t xml:space="preserve"> </w:t>
      </w:r>
      <w:r>
        <w:t>claims.</w:t>
      </w:r>
    </w:p>
    <w:p w14:paraId="3D2394CA" w14:textId="77777777" w:rsidR="00BF6324" w:rsidRDefault="00A51A09">
      <w:pPr>
        <w:pStyle w:val="ListParagraph"/>
        <w:numPr>
          <w:ilvl w:val="1"/>
          <w:numId w:val="41"/>
        </w:numPr>
        <w:tabs>
          <w:tab w:val="left" w:pos="1148"/>
          <w:tab w:val="left" w:pos="1152"/>
        </w:tabs>
        <w:spacing w:line="276" w:lineRule="auto"/>
        <w:ind w:right="126"/>
        <w:pPrChange w:id="97" w:author="Johannes Backer" w:date="2025-05-15T08:14:00Z">
          <w:pPr>
            <w:pStyle w:val="ListParagraph"/>
            <w:numPr>
              <w:ilvl w:val="1"/>
              <w:numId w:val="24"/>
            </w:numPr>
            <w:tabs>
              <w:tab w:val="left" w:pos="1148"/>
              <w:tab w:val="left" w:pos="1152"/>
            </w:tabs>
            <w:spacing w:line="276" w:lineRule="auto"/>
            <w:ind w:left="1152" w:right="126"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in</w:t>
      </w:r>
      <w:r>
        <w:rPr>
          <w:rFonts w:ascii="Times New Roman"/>
        </w:rPr>
        <w:t xml:space="preserve"> </w:t>
      </w:r>
      <w:r>
        <w:t>submitting</w:t>
      </w:r>
      <w:r>
        <w:rPr>
          <w:rFonts w:ascii="Times New Roman"/>
        </w:rPr>
        <w:t xml:space="preserve"> </w:t>
      </w:r>
      <w:r>
        <w:t>information</w:t>
      </w:r>
      <w:r>
        <w:rPr>
          <w:rFonts w:ascii="Times New Roman"/>
        </w:rPr>
        <w:t xml:space="preserve"> </w:t>
      </w:r>
      <w:r>
        <w:t>concerning</w:t>
      </w:r>
      <w:r>
        <w:rPr>
          <w:rFonts w:ascii="Times New Roman"/>
        </w:rPr>
        <w:t xml:space="preserve"> </w:t>
      </w:r>
      <w:r>
        <w:t>the</w:t>
      </w:r>
      <w:r>
        <w:rPr>
          <w:rFonts w:ascii="Times New Roman"/>
        </w:rPr>
        <w:t xml:space="preserve"> </w:t>
      </w:r>
      <w:r>
        <w:t>branch</w:t>
      </w:r>
      <w:r>
        <w:rPr>
          <w:rFonts w:ascii="Times New Roman"/>
        </w:rPr>
        <w:t xml:space="preserve"> </w:t>
      </w:r>
      <w:r>
        <w:t>balance</w:t>
      </w:r>
      <w:r>
        <w:rPr>
          <w:rFonts w:ascii="Times New Roman"/>
        </w:rPr>
        <w:t xml:space="preserve"> </w:t>
      </w:r>
      <w:r>
        <w:t>sheet,</w:t>
      </w:r>
      <w:r>
        <w:rPr>
          <w:rFonts w:ascii="Times New Roman"/>
        </w:rPr>
        <w:t xml:space="preserve"> </w:t>
      </w:r>
      <w:r>
        <w:t>own</w:t>
      </w:r>
      <w:r>
        <w:rPr>
          <w:rFonts w:ascii="Times New Roman"/>
        </w:rPr>
        <w:t xml:space="preserve"> </w:t>
      </w:r>
      <w:r>
        <w:t>funds</w:t>
      </w:r>
      <w:r>
        <w:rPr>
          <w:rFonts w:ascii="Times New Roman"/>
        </w:rPr>
        <w:t xml:space="preserve"> </w:t>
      </w:r>
      <w:r>
        <w:t>and</w:t>
      </w:r>
      <w:r>
        <w:rPr>
          <w:rFonts w:ascii="Times New Roman"/>
        </w:rPr>
        <w:t xml:space="preserve"> </w:t>
      </w:r>
      <w:r>
        <w:t>branch</w:t>
      </w:r>
      <w:r>
        <w:rPr>
          <w:rFonts w:ascii="Times New Roman"/>
        </w:rPr>
        <w:t xml:space="preserve"> </w:t>
      </w:r>
      <w:r>
        <w:t>SCR,</w:t>
      </w:r>
      <w:r>
        <w:rPr>
          <w:rFonts w:ascii="Times New Roman"/>
        </w:rPr>
        <w:t xml:space="preserve"> </w:t>
      </w:r>
      <w:r>
        <w:t>the</w:t>
      </w:r>
      <w:r>
        <w:rPr>
          <w:rFonts w:ascii="Times New Roman"/>
        </w:rPr>
        <w:t xml:space="preserve"> </w:t>
      </w:r>
      <w:r>
        <w:t>third-</w:t>
      </w:r>
      <w:r>
        <w:rPr>
          <w:rFonts w:ascii="Times New Roman"/>
        </w:rPr>
        <w:t xml:space="preserve"> </w:t>
      </w:r>
      <w:r>
        <w:t>country</w:t>
      </w:r>
      <w:r>
        <w:rPr>
          <w:rFonts w:ascii="Times New Roman"/>
        </w:rPr>
        <w:t xml:space="preserve"> </w:t>
      </w:r>
      <w:r>
        <w:t>insurance</w:t>
      </w:r>
      <w:r>
        <w:rPr>
          <w:rFonts w:ascii="Times New Roman"/>
        </w:rPr>
        <w:t xml:space="preserve"> </w:t>
      </w:r>
      <w:r>
        <w:t>undertaking</w:t>
      </w:r>
      <w:r>
        <w:rPr>
          <w:rFonts w:ascii="Times New Roman"/>
        </w:rPr>
        <w:t xml:space="preserve"> </w:t>
      </w:r>
      <w:r>
        <w:t>only</w:t>
      </w:r>
      <w:r>
        <w:rPr>
          <w:rFonts w:ascii="Times New Roman"/>
        </w:rPr>
        <w:t xml:space="preserve"> </w:t>
      </w:r>
      <w:r>
        <w:t>includes</w:t>
      </w:r>
      <w:r>
        <w:rPr>
          <w:rFonts w:ascii="Times New Roman"/>
        </w:rPr>
        <w:t xml:space="preserve"> </w:t>
      </w:r>
      <w:r>
        <w:t>assets</w:t>
      </w:r>
      <w:r>
        <w:rPr>
          <w:rFonts w:ascii="Times New Roman"/>
        </w:rPr>
        <w:t xml:space="preserve"> </w:t>
      </w:r>
      <w:r>
        <w:t>which</w:t>
      </w:r>
      <w:r>
        <w:rPr>
          <w:rFonts w:ascii="Times New Roman"/>
        </w:rPr>
        <w:t xml:space="preserve"> </w:t>
      </w:r>
      <w:r>
        <w:t>are</w:t>
      </w:r>
      <w:r>
        <w:rPr>
          <w:rFonts w:ascii="Times New Roman"/>
        </w:rPr>
        <w:t xml:space="preserve"> </w:t>
      </w:r>
      <w:r>
        <w:t>available</w:t>
      </w:r>
      <w:r>
        <w:rPr>
          <w:rFonts w:ascii="Times New Roman"/>
        </w:rPr>
        <w:t xml:space="preserve"> </w:t>
      </w:r>
      <w:r>
        <w:t>for</w:t>
      </w:r>
      <w:r>
        <w:rPr>
          <w:rFonts w:ascii="Times New Roman"/>
        </w:rPr>
        <w:t xml:space="preserve"> </w:t>
      </w:r>
      <w:r>
        <w:t>distribution</w:t>
      </w:r>
      <w:r>
        <w:rPr>
          <w:rFonts w:ascii="Times New Roman"/>
          <w:spacing w:val="40"/>
        </w:rPr>
        <w:t xml:space="preserve"> </w:t>
      </w:r>
      <w:r>
        <w:t>upon</w:t>
      </w:r>
      <w:r>
        <w:rPr>
          <w:rFonts w:ascii="Times New Roman"/>
          <w:spacing w:val="40"/>
        </w:rPr>
        <w:t xml:space="preserve"> </w:t>
      </w:r>
      <w:r>
        <w:t>winding-up</w:t>
      </w:r>
      <w:r>
        <w:rPr>
          <w:rFonts w:ascii="Times New Roman"/>
          <w:spacing w:val="40"/>
        </w:rPr>
        <w:t xml:space="preserve"> </w:t>
      </w:r>
      <w:r>
        <w:t>of</w:t>
      </w:r>
      <w:r>
        <w:rPr>
          <w:rFonts w:ascii="Times New Roman"/>
          <w:spacing w:val="40"/>
        </w:rPr>
        <w:t xml:space="preserve"> </w:t>
      </w:r>
      <w:r>
        <w:t>the</w:t>
      </w:r>
      <w:r>
        <w:rPr>
          <w:rFonts w:ascii="Times New Roman"/>
          <w:spacing w:val="40"/>
        </w:rPr>
        <w:t xml:space="preserve"> </w:t>
      </w:r>
      <w:r>
        <w:t>third-country</w:t>
      </w:r>
      <w:r>
        <w:rPr>
          <w:rFonts w:ascii="Times New Roman"/>
          <w:spacing w:val="40"/>
        </w:rPr>
        <w:t xml:space="preserve"> </w:t>
      </w:r>
      <w:r>
        <w:t>insurance</w:t>
      </w:r>
      <w:r>
        <w:rPr>
          <w:rFonts w:ascii="Times New Roman"/>
          <w:spacing w:val="40"/>
        </w:rPr>
        <w:t xml:space="preserve"> </w:t>
      </w:r>
      <w:r>
        <w:t>undertaking</w:t>
      </w:r>
      <w:r>
        <w:rPr>
          <w:rFonts w:ascii="Times New Roman"/>
          <w:spacing w:val="40"/>
        </w:rPr>
        <w:t xml:space="preserve"> </w:t>
      </w:r>
      <w:r>
        <w:t>to</w:t>
      </w:r>
      <w:r>
        <w:rPr>
          <w:rFonts w:ascii="Times New Roman"/>
        </w:rPr>
        <w:t xml:space="preserve"> </w:t>
      </w:r>
      <w:r>
        <w:t>pay</w:t>
      </w:r>
      <w:r>
        <w:rPr>
          <w:rFonts w:ascii="Times New Roman"/>
        </w:rPr>
        <w:t xml:space="preserve"> </w:t>
      </w:r>
      <w:r>
        <w:t>the</w:t>
      </w:r>
      <w:r>
        <w:rPr>
          <w:rFonts w:ascii="Times New Roman"/>
        </w:rPr>
        <w:t xml:space="preserve"> </w:t>
      </w:r>
      <w:r>
        <w:t>insurance</w:t>
      </w:r>
      <w:r>
        <w:rPr>
          <w:rFonts w:ascii="Times New Roman"/>
        </w:rPr>
        <w:t xml:space="preserve"> </w:t>
      </w:r>
      <w:r>
        <w:t>claims</w:t>
      </w:r>
      <w:r>
        <w:rPr>
          <w:rFonts w:ascii="Times New Roman"/>
        </w:rPr>
        <w:t xml:space="preserve"> </w:t>
      </w:r>
      <w:r>
        <w:t>of</w:t>
      </w:r>
      <w:r>
        <w:rPr>
          <w:rFonts w:ascii="Times New Roman"/>
        </w:rPr>
        <w:t xml:space="preserve"> </w:t>
      </w:r>
      <w:r>
        <w:t>branch</w:t>
      </w:r>
      <w:r>
        <w:rPr>
          <w:rFonts w:ascii="Times New Roman"/>
        </w:rPr>
        <w:t xml:space="preserve"> </w:t>
      </w:r>
      <w:r>
        <w:t>policyholders.</w:t>
      </w:r>
    </w:p>
    <w:p w14:paraId="190FE865" w14:textId="77777777" w:rsidR="00BF6324" w:rsidRDefault="00A51A09">
      <w:pPr>
        <w:pStyle w:val="ListParagraph"/>
        <w:numPr>
          <w:ilvl w:val="1"/>
          <w:numId w:val="41"/>
        </w:numPr>
        <w:tabs>
          <w:tab w:val="left" w:pos="1148"/>
          <w:tab w:val="left" w:pos="1152"/>
        </w:tabs>
        <w:spacing w:before="121" w:line="276" w:lineRule="auto"/>
        <w:ind w:right="126"/>
        <w:pPrChange w:id="98" w:author="Johannes Backer" w:date="2025-05-15T08:14:00Z">
          <w:pPr>
            <w:pStyle w:val="ListParagraph"/>
            <w:numPr>
              <w:ilvl w:val="1"/>
              <w:numId w:val="24"/>
            </w:numPr>
            <w:tabs>
              <w:tab w:val="left" w:pos="1148"/>
              <w:tab w:val="left" w:pos="1152"/>
            </w:tabs>
            <w:spacing w:before="121" w:line="276" w:lineRule="auto"/>
            <w:ind w:left="1152" w:right="126"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in</w:t>
      </w:r>
      <w:r>
        <w:rPr>
          <w:rFonts w:ascii="Times New Roman"/>
        </w:rPr>
        <w:t xml:space="preserve"> </w:t>
      </w:r>
      <w:r>
        <w:t>submitting</w:t>
      </w:r>
      <w:r>
        <w:rPr>
          <w:rFonts w:ascii="Times New Roman"/>
        </w:rPr>
        <w:t xml:space="preserve"> </w:t>
      </w:r>
      <w:r>
        <w:t>the</w:t>
      </w:r>
      <w:r>
        <w:rPr>
          <w:rFonts w:ascii="Times New Roman"/>
          <w:spacing w:val="40"/>
        </w:rPr>
        <w:t xml:space="preserve"> </w:t>
      </w:r>
      <w:r>
        <w:t>information</w:t>
      </w:r>
      <w:r>
        <w:rPr>
          <w:rFonts w:ascii="Times New Roman"/>
        </w:rPr>
        <w:t xml:space="preserve"> </w:t>
      </w:r>
      <w:r>
        <w:t>on</w:t>
      </w:r>
      <w:r>
        <w:rPr>
          <w:rFonts w:ascii="Times New Roman"/>
        </w:rPr>
        <w:t xml:space="preserve"> </w:t>
      </w:r>
      <w:r>
        <w:t>the</w:t>
      </w:r>
      <w:r>
        <w:rPr>
          <w:rFonts w:ascii="Times New Roman"/>
        </w:rPr>
        <w:t xml:space="preserve"> </w:t>
      </w:r>
      <w:r>
        <w:t>branch</w:t>
      </w:r>
      <w:r>
        <w:rPr>
          <w:rFonts w:ascii="Times New Roman"/>
        </w:rPr>
        <w:t xml:space="preserve"> </w:t>
      </w:r>
      <w:r>
        <w:t>balance</w:t>
      </w:r>
      <w:r>
        <w:rPr>
          <w:rFonts w:ascii="Times New Roman"/>
        </w:rPr>
        <w:t xml:space="preserve"> </w:t>
      </w:r>
      <w:r>
        <w:t>sheet,</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spacing w:val="40"/>
        </w:rPr>
        <w:t xml:space="preserve"> </w:t>
      </w:r>
      <w:r>
        <w:t>shows</w:t>
      </w:r>
      <w:r>
        <w:rPr>
          <w:rFonts w:ascii="Times New Roman"/>
          <w:spacing w:val="40"/>
        </w:rPr>
        <w:t xml:space="preserve"> </w:t>
      </w:r>
      <w:r>
        <w:t>the</w:t>
      </w:r>
      <w:r>
        <w:rPr>
          <w:rFonts w:ascii="Times New Roman"/>
          <w:spacing w:val="40"/>
        </w:rPr>
        <w:t xml:space="preserve"> </w:t>
      </w:r>
      <w:r>
        <w:t>available</w:t>
      </w:r>
      <w:r>
        <w:rPr>
          <w:rFonts w:ascii="Times New Roman"/>
          <w:spacing w:val="40"/>
        </w:rPr>
        <w:t xml:space="preserve"> </w:t>
      </w:r>
      <w:r>
        <w:t>assets</w:t>
      </w:r>
      <w:r>
        <w:rPr>
          <w:rFonts w:ascii="Times New Roman"/>
          <w:spacing w:val="40"/>
        </w:rPr>
        <w:t xml:space="preserve"> </w:t>
      </w:r>
      <w:r>
        <w:t>gross</w:t>
      </w:r>
      <w:r>
        <w:rPr>
          <w:rFonts w:ascii="Times New Roman"/>
          <w:spacing w:val="40"/>
        </w:rPr>
        <w:t xml:space="preserve"> </w:t>
      </w:r>
      <w:r>
        <w:t>of</w:t>
      </w:r>
      <w:r>
        <w:rPr>
          <w:rFonts w:ascii="Times New Roman"/>
          <w:spacing w:val="40"/>
        </w:rPr>
        <w:t xml:space="preserve"> </w:t>
      </w:r>
      <w:r>
        <w:t>branch</w:t>
      </w:r>
      <w:r>
        <w:rPr>
          <w:rFonts w:ascii="Times New Roman"/>
          <w:spacing w:val="40"/>
        </w:rPr>
        <w:t xml:space="preserve"> </w:t>
      </w:r>
      <w:r>
        <w:t>preferential</w:t>
      </w:r>
      <w:r>
        <w:rPr>
          <w:rFonts w:ascii="Times New Roman"/>
          <w:spacing w:val="40"/>
        </w:rPr>
        <w:t xml:space="preserve"> </w:t>
      </w:r>
      <w:r>
        <w:t>claims</w:t>
      </w:r>
      <w:r>
        <w:rPr>
          <w:rFonts w:ascii="Times New Roman"/>
        </w:rPr>
        <w:t xml:space="preserve"> </w:t>
      </w:r>
      <w:r>
        <w:t>and</w:t>
      </w:r>
      <w:r>
        <w:rPr>
          <w:rFonts w:ascii="Times New Roman"/>
          <w:spacing w:val="40"/>
        </w:rPr>
        <w:t xml:space="preserve"> </w:t>
      </w:r>
      <w:r>
        <w:t>any</w:t>
      </w:r>
      <w:r>
        <w:rPr>
          <w:rFonts w:ascii="Times New Roman"/>
          <w:spacing w:val="40"/>
        </w:rPr>
        <w:t xml:space="preserve"> </w:t>
      </w:r>
      <w:r>
        <w:t>prior</w:t>
      </w:r>
      <w:r>
        <w:rPr>
          <w:rFonts w:ascii="Times New Roman"/>
          <w:spacing w:val="40"/>
        </w:rPr>
        <w:t xml:space="preserve"> </w:t>
      </w:r>
      <w:r>
        <w:t>security</w:t>
      </w:r>
      <w:r>
        <w:rPr>
          <w:rFonts w:ascii="Times New Roman"/>
          <w:spacing w:val="40"/>
        </w:rPr>
        <w:t xml:space="preserve"> </w:t>
      </w:r>
      <w:r>
        <w:t>interests</w:t>
      </w:r>
      <w:r>
        <w:rPr>
          <w:rFonts w:ascii="Times New Roman"/>
          <w:spacing w:val="40"/>
        </w:rPr>
        <w:t xml:space="preserve"> </w:t>
      </w:r>
      <w:r>
        <w:t>and</w:t>
      </w:r>
      <w:r>
        <w:rPr>
          <w:rFonts w:ascii="Times New Roman"/>
          <w:spacing w:val="40"/>
        </w:rPr>
        <w:t xml:space="preserve"> </w:t>
      </w:r>
      <w:r>
        <w:t>report</w:t>
      </w:r>
      <w:r>
        <w:rPr>
          <w:rFonts w:ascii="Times New Roman"/>
          <w:spacing w:val="40"/>
        </w:rPr>
        <w:t xml:space="preserve"> </w:t>
      </w:r>
      <w:r>
        <w:t>the</w:t>
      </w:r>
      <w:r>
        <w:rPr>
          <w:rFonts w:ascii="Times New Roman"/>
          <w:spacing w:val="40"/>
        </w:rPr>
        <w:t xml:space="preserve"> </w:t>
      </w:r>
      <w:r>
        <w:t>net</w:t>
      </w:r>
      <w:r>
        <w:rPr>
          <w:rFonts w:ascii="Times New Roman"/>
          <w:spacing w:val="40"/>
        </w:rPr>
        <w:t xml:space="preserve"> </w:t>
      </w:r>
      <w:r>
        <w:t>amount</w:t>
      </w:r>
      <w:r>
        <w:rPr>
          <w:rFonts w:ascii="Times New Roman"/>
          <w:spacing w:val="40"/>
        </w:rPr>
        <w:t xml:space="preserve"> </w:t>
      </w:r>
      <w:r>
        <w:t>of</w:t>
      </w:r>
      <w:r>
        <w:rPr>
          <w:rFonts w:ascii="Times New Roman"/>
          <w:spacing w:val="40"/>
        </w:rPr>
        <w:t xml:space="preserve"> </w:t>
      </w:r>
      <w:r>
        <w:t>available</w:t>
      </w:r>
      <w:r>
        <w:rPr>
          <w:rFonts w:ascii="Times New Roman"/>
        </w:rPr>
        <w:t xml:space="preserve"> </w:t>
      </w:r>
      <w:r>
        <w:t>branch</w:t>
      </w:r>
      <w:r>
        <w:rPr>
          <w:rFonts w:ascii="Times New Roman"/>
        </w:rPr>
        <w:t xml:space="preserve"> </w:t>
      </w:r>
      <w:r>
        <w:t>assets</w:t>
      </w:r>
      <w:r>
        <w:rPr>
          <w:rFonts w:ascii="Times New Roman"/>
        </w:rPr>
        <w:t xml:space="preserve"> </w:t>
      </w:r>
      <w:r>
        <w:t>and</w:t>
      </w:r>
      <w:r>
        <w:rPr>
          <w:rFonts w:ascii="Times New Roman"/>
        </w:rPr>
        <w:t xml:space="preserve"> </w:t>
      </w:r>
      <w:r>
        <w:t>the</w:t>
      </w:r>
      <w:r>
        <w:rPr>
          <w:rFonts w:ascii="Times New Roman"/>
        </w:rPr>
        <w:t xml:space="preserve"> </w:t>
      </w:r>
      <w:r>
        <w:t>deduction</w:t>
      </w:r>
      <w:r>
        <w:rPr>
          <w:rFonts w:ascii="Times New Roman"/>
        </w:rPr>
        <w:t xml:space="preserve"> </w:t>
      </w:r>
      <w:r>
        <w:t>of</w:t>
      </w:r>
      <w:r>
        <w:rPr>
          <w:rFonts w:ascii="Times New Roman"/>
        </w:rPr>
        <w:t xml:space="preserve"> </w:t>
      </w:r>
      <w:r>
        <w:t>branch</w:t>
      </w:r>
      <w:r>
        <w:rPr>
          <w:rFonts w:ascii="Times New Roman"/>
        </w:rPr>
        <w:t xml:space="preserve"> </w:t>
      </w:r>
      <w:r>
        <w:t>preferential</w:t>
      </w:r>
      <w:r>
        <w:rPr>
          <w:rFonts w:ascii="Times New Roman"/>
        </w:rPr>
        <w:t xml:space="preserve"> </w:t>
      </w:r>
      <w:r>
        <w:t>claims</w:t>
      </w:r>
      <w:r>
        <w:rPr>
          <w:rFonts w:ascii="Times New Roman"/>
        </w:rPr>
        <w:t xml:space="preserve"> </w:t>
      </w:r>
      <w:r>
        <w:t>and</w:t>
      </w:r>
      <w:r>
        <w:rPr>
          <w:rFonts w:ascii="Times New Roman"/>
        </w:rPr>
        <w:t xml:space="preserve"> </w:t>
      </w:r>
      <w:r>
        <w:t>prior</w:t>
      </w:r>
      <w:r>
        <w:rPr>
          <w:rFonts w:ascii="Times New Roman"/>
          <w:spacing w:val="40"/>
        </w:rPr>
        <w:t xml:space="preserve"> </w:t>
      </w:r>
      <w:r>
        <w:t>security</w:t>
      </w:r>
      <w:r>
        <w:rPr>
          <w:rFonts w:ascii="Times New Roman"/>
        </w:rPr>
        <w:t xml:space="preserve"> </w:t>
      </w:r>
      <w:r>
        <w:t>interests</w:t>
      </w:r>
      <w:r>
        <w:rPr>
          <w:rFonts w:ascii="Times New Roman"/>
        </w:rPr>
        <w:t xml:space="preserve"> </w:t>
      </w:r>
      <w:r>
        <w:t>on</w:t>
      </w:r>
      <w:r>
        <w:rPr>
          <w:rFonts w:ascii="Times New Roman"/>
        </w:rPr>
        <w:t xml:space="preserve"> </w:t>
      </w:r>
      <w:r>
        <w:t>the</w:t>
      </w:r>
      <w:r>
        <w:rPr>
          <w:rFonts w:ascii="Times New Roman"/>
        </w:rPr>
        <w:t xml:space="preserve"> </w:t>
      </w:r>
      <w:r>
        <w:t>template</w:t>
      </w:r>
      <w:r>
        <w:rPr>
          <w:rFonts w:ascii="Times New Roman"/>
        </w:rPr>
        <w:t xml:space="preserve"> </w:t>
      </w:r>
      <w:r>
        <w:t>S.02.03.07</w:t>
      </w:r>
      <w:r>
        <w:rPr>
          <w:rFonts w:ascii="Times New Roman"/>
        </w:rPr>
        <w:t xml:space="preserve"> </w:t>
      </w:r>
      <w:r>
        <w:t>specifying</w:t>
      </w:r>
      <w:r>
        <w:rPr>
          <w:rFonts w:ascii="Times New Roman"/>
        </w:rPr>
        <w:t xml:space="preserve"> </w:t>
      </w:r>
      <w:r>
        <w:t>additional</w:t>
      </w:r>
      <w:r>
        <w:rPr>
          <w:rFonts w:ascii="Times New Roman"/>
        </w:rPr>
        <w:t xml:space="preserve"> </w:t>
      </w:r>
      <w:r>
        <w:t>branch</w:t>
      </w:r>
      <w:r>
        <w:rPr>
          <w:rFonts w:ascii="Times New Roman"/>
        </w:rPr>
        <w:t xml:space="preserve"> </w:t>
      </w:r>
      <w:r>
        <w:t>balance</w:t>
      </w:r>
      <w:r>
        <w:rPr>
          <w:rFonts w:ascii="Times New Roman"/>
          <w:spacing w:val="33"/>
        </w:rPr>
        <w:t xml:space="preserve"> </w:t>
      </w:r>
      <w:r>
        <w:t>sheet</w:t>
      </w:r>
      <w:r>
        <w:rPr>
          <w:rFonts w:ascii="Times New Roman"/>
          <w:spacing w:val="34"/>
        </w:rPr>
        <w:t xml:space="preserve"> </w:t>
      </w:r>
      <w:r>
        <w:t>information,</w:t>
      </w:r>
      <w:r>
        <w:rPr>
          <w:rFonts w:ascii="Times New Roman"/>
          <w:spacing w:val="34"/>
        </w:rPr>
        <w:t xml:space="preserve"> </w:t>
      </w:r>
      <w:r>
        <w:t>as</w:t>
      </w:r>
      <w:r>
        <w:rPr>
          <w:rFonts w:ascii="Times New Roman"/>
          <w:spacing w:val="35"/>
        </w:rPr>
        <w:t xml:space="preserve"> </w:t>
      </w:r>
      <w:r>
        <w:t>laid</w:t>
      </w:r>
      <w:r>
        <w:rPr>
          <w:rFonts w:ascii="Times New Roman"/>
          <w:spacing w:val="32"/>
        </w:rPr>
        <w:t xml:space="preserve"> </w:t>
      </w:r>
      <w:r>
        <w:t>down</w:t>
      </w:r>
      <w:r>
        <w:rPr>
          <w:rFonts w:ascii="Times New Roman"/>
          <w:spacing w:val="34"/>
        </w:rPr>
        <w:t xml:space="preserve"> </w:t>
      </w:r>
      <w:r>
        <w:t>in</w:t>
      </w:r>
      <w:r>
        <w:rPr>
          <w:rFonts w:ascii="Times New Roman"/>
          <w:spacing w:val="37"/>
        </w:rPr>
        <w:t xml:space="preserve"> </w:t>
      </w:r>
      <w:r>
        <w:t>Annex</w:t>
      </w:r>
      <w:r>
        <w:rPr>
          <w:rFonts w:ascii="Times New Roman"/>
        </w:rPr>
        <w:t xml:space="preserve"> </w:t>
      </w:r>
      <w:r>
        <w:t>III</w:t>
      </w:r>
      <w:r>
        <w:rPr>
          <w:rFonts w:ascii="Times New Roman"/>
          <w:spacing w:val="33"/>
        </w:rPr>
        <w:t xml:space="preserve"> </w:t>
      </w:r>
      <w:r>
        <w:t>to</w:t>
      </w:r>
      <w:r>
        <w:rPr>
          <w:rFonts w:ascii="Times New Roman"/>
          <w:spacing w:val="33"/>
        </w:rPr>
        <w:t xml:space="preserve"> </w:t>
      </w:r>
      <w:r>
        <w:t>these</w:t>
      </w:r>
      <w:r>
        <w:rPr>
          <w:rFonts w:ascii="Times New Roman"/>
          <w:spacing w:val="33"/>
        </w:rPr>
        <w:t xml:space="preserve"> </w:t>
      </w:r>
      <w:r>
        <w:t>Guidelines.</w:t>
      </w:r>
    </w:p>
    <w:p w14:paraId="12532A75" w14:textId="77777777" w:rsidR="00BF6324" w:rsidRDefault="00BF6324">
      <w:pPr>
        <w:spacing w:line="276" w:lineRule="auto"/>
        <w:jc w:val="both"/>
        <w:sectPr w:rsidR="00BF6324">
          <w:pgSz w:w="11900" w:h="16840"/>
          <w:pgMar w:top="1040" w:right="1000" w:bottom="560" w:left="1000" w:header="0" w:footer="374" w:gutter="0"/>
          <w:cols w:space="720"/>
        </w:sectPr>
      </w:pPr>
    </w:p>
    <w:p w14:paraId="1B909416" w14:textId="77777777" w:rsidR="00BF6324" w:rsidRDefault="00A51A09">
      <w:pPr>
        <w:pStyle w:val="Heading1"/>
        <w:spacing w:before="90"/>
      </w:pPr>
      <w:r>
        <w:lastRenderedPageBreak/>
        <w:t>Supervisory</w:t>
      </w:r>
      <w:r>
        <w:rPr>
          <w:rFonts w:ascii="Times New Roman"/>
          <w:b w:val="0"/>
          <w:spacing w:val="12"/>
        </w:rPr>
        <w:t xml:space="preserve"> </w:t>
      </w:r>
      <w:r>
        <w:t>powers</w:t>
      </w:r>
      <w:r>
        <w:rPr>
          <w:rFonts w:ascii="Times New Roman"/>
          <w:b w:val="0"/>
          <w:spacing w:val="13"/>
        </w:rPr>
        <w:t xml:space="preserve"> </w:t>
      </w:r>
      <w:r>
        <w:t>and</w:t>
      </w:r>
      <w:r>
        <w:rPr>
          <w:rFonts w:ascii="Times New Roman"/>
          <w:b w:val="0"/>
          <w:spacing w:val="13"/>
        </w:rPr>
        <w:t xml:space="preserve"> </w:t>
      </w:r>
      <w:r>
        <w:t>communication</w:t>
      </w:r>
      <w:r>
        <w:rPr>
          <w:rFonts w:ascii="Times New Roman"/>
          <w:b w:val="0"/>
          <w:spacing w:val="15"/>
        </w:rPr>
        <w:t xml:space="preserve"> </w:t>
      </w:r>
      <w:r>
        <w:t>with</w:t>
      </w:r>
      <w:r>
        <w:rPr>
          <w:rFonts w:ascii="Times New Roman"/>
          <w:b w:val="0"/>
          <w:spacing w:val="15"/>
        </w:rPr>
        <w:t xml:space="preserve"> </w:t>
      </w:r>
      <w:r>
        <w:t>other</w:t>
      </w:r>
      <w:r>
        <w:rPr>
          <w:rFonts w:ascii="Times New Roman"/>
          <w:b w:val="0"/>
          <w:spacing w:val="12"/>
        </w:rPr>
        <w:t xml:space="preserve"> </w:t>
      </w:r>
      <w:r>
        <w:t>supervisory</w:t>
      </w:r>
      <w:r>
        <w:rPr>
          <w:rFonts w:ascii="Times New Roman"/>
          <w:b w:val="0"/>
          <w:spacing w:val="15"/>
        </w:rPr>
        <w:t xml:space="preserve"> </w:t>
      </w:r>
      <w:r>
        <w:rPr>
          <w:spacing w:val="-2"/>
        </w:rPr>
        <w:t>authorities</w:t>
      </w:r>
    </w:p>
    <w:p w14:paraId="148DD1B5" w14:textId="3CA602D9" w:rsidR="00BF6324" w:rsidDel="00FF51CE" w:rsidRDefault="00A51A09">
      <w:pPr>
        <w:spacing w:before="241"/>
        <w:ind w:left="132"/>
        <w:jc w:val="both"/>
        <w:rPr>
          <w:del w:id="99" w:author="Johannes Backer" w:date="2025-03-28T13:45:00Z"/>
          <w:b/>
        </w:rPr>
      </w:pPr>
      <w:del w:id="100" w:author="Johannes Backer" w:date="2025-03-28T13:45:00Z">
        <w:r w:rsidDel="00FF51CE">
          <w:rPr>
            <w:b/>
          </w:rPr>
          <w:delText>Guideline</w:delText>
        </w:r>
        <w:r w:rsidDel="00FF51CE">
          <w:rPr>
            <w:rFonts w:ascii="Times New Roman" w:hAnsi="Times New Roman"/>
            <w:spacing w:val="16"/>
          </w:rPr>
          <w:delText xml:space="preserve"> </w:delText>
        </w:r>
        <w:r w:rsidDel="00FF51CE">
          <w:rPr>
            <w:b/>
          </w:rPr>
          <w:delText>7</w:delText>
        </w:r>
        <w:r w:rsidDel="00FF51CE">
          <w:rPr>
            <w:rFonts w:ascii="Times New Roman" w:hAnsi="Times New Roman"/>
            <w:spacing w:val="16"/>
          </w:rPr>
          <w:delText xml:space="preserve"> </w:delText>
        </w:r>
        <w:r w:rsidDel="00FF51CE">
          <w:rPr>
            <w:b/>
          </w:rPr>
          <w:delText>–</w:delText>
        </w:r>
        <w:r w:rsidDel="00FF51CE">
          <w:rPr>
            <w:rFonts w:ascii="Times New Roman" w:hAnsi="Times New Roman"/>
            <w:spacing w:val="16"/>
          </w:rPr>
          <w:delText xml:space="preserve"> </w:delText>
        </w:r>
        <w:r w:rsidDel="00FF51CE">
          <w:rPr>
            <w:b/>
          </w:rPr>
          <w:delText>General</w:delText>
        </w:r>
        <w:r w:rsidDel="00FF51CE">
          <w:rPr>
            <w:rFonts w:ascii="Times New Roman" w:hAnsi="Times New Roman"/>
            <w:spacing w:val="16"/>
          </w:rPr>
          <w:delText xml:space="preserve"> </w:delText>
        </w:r>
        <w:r w:rsidDel="00FF51CE">
          <w:rPr>
            <w:b/>
          </w:rPr>
          <w:delText>supervisory</w:delText>
        </w:r>
        <w:r w:rsidDel="00FF51CE">
          <w:rPr>
            <w:rFonts w:ascii="Times New Roman" w:hAnsi="Times New Roman"/>
            <w:spacing w:val="17"/>
          </w:rPr>
          <w:delText xml:space="preserve"> </w:delText>
        </w:r>
        <w:r w:rsidDel="00FF51CE">
          <w:rPr>
            <w:b/>
            <w:spacing w:val="-2"/>
          </w:rPr>
          <w:delText>powers</w:delText>
        </w:r>
      </w:del>
    </w:p>
    <w:p w14:paraId="1FB2CBB2" w14:textId="16C18CE8" w:rsidR="00BF6324" w:rsidDel="00FF51CE" w:rsidRDefault="00A51A09">
      <w:pPr>
        <w:pStyle w:val="ListParagraph"/>
        <w:numPr>
          <w:ilvl w:val="1"/>
          <w:numId w:val="41"/>
        </w:numPr>
        <w:tabs>
          <w:tab w:val="left" w:pos="1148"/>
          <w:tab w:val="left" w:pos="1152"/>
        </w:tabs>
        <w:spacing w:line="276" w:lineRule="auto"/>
        <w:ind w:right="126"/>
        <w:rPr>
          <w:del w:id="101" w:author="Johannes Backer" w:date="2025-03-28T13:45:00Z"/>
        </w:rPr>
        <w:pPrChange w:id="102" w:author="Johannes Backer" w:date="2025-05-15T08:14:00Z">
          <w:pPr>
            <w:pStyle w:val="ListParagraph"/>
            <w:numPr>
              <w:ilvl w:val="1"/>
              <w:numId w:val="24"/>
            </w:numPr>
            <w:tabs>
              <w:tab w:val="left" w:pos="1148"/>
              <w:tab w:val="left" w:pos="1152"/>
            </w:tabs>
            <w:spacing w:line="276" w:lineRule="auto"/>
            <w:ind w:left="1152" w:right="126" w:hanging="663"/>
          </w:pPr>
        </w:pPrChange>
      </w:pPr>
      <w:del w:id="103" w:author="Johannes Backer" w:date="2025-03-28T13:45:00Z">
        <w:r w:rsidDel="00FF51CE">
          <w:delText>For</w:delText>
        </w:r>
        <w:r w:rsidDel="00FF51CE">
          <w:rPr>
            <w:rFonts w:ascii="Times New Roman"/>
            <w:spacing w:val="40"/>
          </w:rPr>
          <w:delText xml:space="preserve"> </w:delText>
        </w:r>
        <w:r w:rsidDel="00FF51CE">
          <w:delText>the</w:delText>
        </w:r>
        <w:r w:rsidDel="00FF51CE">
          <w:rPr>
            <w:rFonts w:ascii="Times New Roman"/>
            <w:spacing w:val="40"/>
          </w:rPr>
          <w:delText xml:space="preserve"> </w:delText>
        </w:r>
        <w:r w:rsidDel="00FF51CE">
          <w:delText>supervision</w:delText>
        </w:r>
        <w:r w:rsidDel="00FF51CE">
          <w:rPr>
            <w:rFonts w:ascii="Times New Roman"/>
            <w:spacing w:val="40"/>
          </w:rPr>
          <w:delText xml:space="preserve"> </w:delText>
        </w:r>
        <w:r w:rsidDel="00FF51CE">
          <w:delText>of</w:delText>
        </w:r>
        <w:r w:rsidDel="00FF51CE">
          <w:rPr>
            <w:rFonts w:ascii="Times New Roman"/>
            <w:spacing w:val="40"/>
          </w:rPr>
          <w:delText xml:space="preserve"> </w:delText>
        </w:r>
        <w:r w:rsidDel="00FF51CE">
          <w:delText>branch</w:delText>
        </w:r>
        <w:r w:rsidDel="00FF51CE">
          <w:rPr>
            <w:rFonts w:ascii="Times New Roman"/>
            <w:spacing w:val="40"/>
          </w:rPr>
          <w:delText xml:space="preserve"> </w:delText>
        </w:r>
        <w:r w:rsidDel="00FF51CE">
          <w:delText>operations,</w:delText>
        </w:r>
        <w:r w:rsidDel="00FF51CE">
          <w:rPr>
            <w:rFonts w:ascii="Times New Roman"/>
            <w:spacing w:val="40"/>
          </w:rPr>
          <w:delText xml:space="preserve"> </w:delText>
        </w:r>
        <w:r w:rsidDel="00FF51CE">
          <w:delText>the</w:delText>
        </w:r>
        <w:r w:rsidDel="00FF51CE">
          <w:rPr>
            <w:rFonts w:ascii="Times New Roman"/>
            <w:spacing w:val="40"/>
          </w:rPr>
          <w:delText xml:space="preserve"> </w:delText>
        </w:r>
        <w:r w:rsidDel="00FF51CE">
          <w:delText>host</w:delText>
        </w:r>
        <w:r w:rsidDel="00FF51CE">
          <w:rPr>
            <w:rFonts w:ascii="Times New Roman"/>
          </w:rPr>
          <w:delText xml:space="preserve"> </w:delText>
        </w:r>
        <w:r w:rsidDel="00FF51CE">
          <w:delText>supervisory</w:delText>
        </w:r>
        <w:r w:rsidDel="00FF51CE">
          <w:rPr>
            <w:rFonts w:ascii="Times New Roman"/>
            <w:spacing w:val="40"/>
          </w:rPr>
          <w:delText xml:space="preserve"> </w:delText>
        </w:r>
        <w:r w:rsidDel="00FF51CE">
          <w:delText>authority</w:delText>
        </w:r>
        <w:r w:rsidDel="00FF51CE">
          <w:rPr>
            <w:rFonts w:ascii="Times New Roman"/>
          </w:rPr>
          <w:delText xml:space="preserve"> </w:delText>
        </w:r>
        <w:r w:rsidDel="00FF51CE">
          <w:delText>should</w:delText>
        </w:r>
        <w:r w:rsidDel="00FF51CE">
          <w:rPr>
            <w:rFonts w:ascii="Times New Roman"/>
          </w:rPr>
          <w:delText xml:space="preserve"> </w:delText>
        </w:r>
        <w:r w:rsidDel="00FF51CE">
          <w:delText>exercise,</w:delText>
        </w:r>
        <w:r w:rsidDel="00FF51CE">
          <w:rPr>
            <w:rFonts w:ascii="Times New Roman"/>
          </w:rPr>
          <w:delText xml:space="preserve"> </w:delText>
        </w:r>
        <w:r w:rsidDel="00FF51CE">
          <w:delText>where</w:delText>
        </w:r>
        <w:r w:rsidDel="00FF51CE">
          <w:rPr>
            <w:rFonts w:ascii="Times New Roman"/>
          </w:rPr>
          <w:delText xml:space="preserve"> </w:delText>
        </w:r>
        <w:r w:rsidDel="00FF51CE">
          <w:delText>appropriate,</w:delText>
        </w:r>
        <w:r w:rsidDel="00FF51CE">
          <w:rPr>
            <w:rFonts w:ascii="Times New Roman"/>
          </w:rPr>
          <w:delText xml:space="preserve"> </w:delText>
        </w:r>
        <w:r w:rsidDel="00FF51CE">
          <w:delText>the</w:delText>
        </w:r>
        <w:r w:rsidDel="00FF51CE">
          <w:rPr>
            <w:rFonts w:ascii="Times New Roman"/>
          </w:rPr>
          <w:delText xml:space="preserve"> </w:delText>
        </w:r>
        <w:r w:rsidDel="00FF51CE">
          <w:delText>supervisory</w:delText>
        </w:r>
        <w:r w:rsidDel="00FF51CE">
          <w:rPr>
            <w:rFonts w:ascii="Times New Roman"/>
          </w:rPr>
          <w:delText xml:space="preserve"> </w:delText>
        </w:r>
        <w:r w:rsidDel="00FF51CE">
          <w:delText>powers</w:delText>
        </w:r>
        <w:r w:rsidDel="00FF51CE">
          <w:rPr>
            <w:rFonts w:ascii="Times New Roman"/>
          </w:rPr>
          <w:delText xml:space="preserve"> </w:delText>
        </w:r>
        <w:r w:rsidDel="00FF51CE">
          <w:delText>laid</w:delText>
        </w:r>
        <w:r w:rsidDel="00FF51CE">
          <w:rPr>
            <w:rFonts w:ascii="Times New Roman"/>
          </w:rPr>
          <w:delText xml:space="preserve"> </w:delText>
        </w:r>
        <w:r w:rsidDel="00FF51CE">
          <w:delText>down</w:delText>
        </w:r>
        <w:r w:rsidDel="00FF51CE">
          <w:rPr>
            <w:rFonts w:ascii="Times New Roman"/>
          </w:rPr>
          <w:delText xml:space="preserve"> </w:delText>
        </w:r>
        <w:r w:rsidDel="00FF51CE">
          <w:delText>in</w:delText>
        </w:r>
        <w:r w:rsidDel="00FF51CE">
          <w:rPr>
            <w:rFonts w:ascii="Times New Roman"/>
          </w:rPr>
          <w:delText xml:space="preserve"> </w:delText>
        </w:r>
        <w:r w:rsidDel="00FF51CE">
          <w:delText>Directive</w:delText>
        </w:r>
        <w:r w:rsidDel="00FF51CE">
          <w:rPr>
            <w:rFonts w:ascii="Times New Roman"/>
          </w:rPr>
          <w:delText xml:space="preserve"> </w:delText>
        </w:r>
        <w:r w:rsidDel="00FF51CE">
          <w:delText>2009/138/EC,</w:delText>
        </w:r>
        <w:r w:rsidDel="00FF51CE">
          <w:rPr>
            <w:rFonts w:ascii="Times New Roman"/>
          </w:rPr>
          <w:delText xml:space="preserve"> </w:delText>
        </w:r>
        <w:r w:rsidDel="00FF51CE">
          <w:delText>in</w:delText>
        </w:r>
        <w:r w:rsidDel="00FF51CE">
          <w:rPr>
            <w:rFonts w:ascii="Times New Roman"/>
          </w:rPr>
          <w:delText xml:space="preserve"> </w:delText>
        </w:r>
        <w:r w:rsidDel="00FF51CE">
          <w:delText>particular</w:delText>
        </w:r>
        <w:r w:rsidDel="00FF51CE">
          <w:rPr>
            <w:rFonts w:ascii="Times New Roman"/>
          </w:rPr>
          <w:delText xml:space="preserve"> </w:delText>
        </w:r>
        <w:r w:rsidDel="00FF51CE">
          <w:delText>Articles</w:delText>
        </w:r>
        <w:r w:rsidDel="00FF51CE">
          <w:rPr>
            <w:rFonts w:ascii="Times New Roman"/>
          </w:rPr>
          <w:delText xml:space="preserve"> </w:delText>
        </w:r>
        <w:r w:rsidDel="00FF51CE">
          <w:delText>34,</w:delText>
        </w:r>
        <w:r w:rsidDel="00FF51CE">
          <w:rPr>
            <w:rFonts w:ascii="Times New Roman"/>
          </w:rPr>
          <w:delText xml:space="preserve"> </w:delText>
        </w:r>
        <w:r w:rsidDel="00FF51CE">
          <w:delText>35,</w:delText>
        </w:r>
        <w:r w:rsidDel="00FF51CE">
          <w:rPr>
            <w:rFonts w:ascii="Times New Roman"/>
          </w:rPr>
          <w:delText xml:space="preserve"> </w:delText>
        </w:r>
        <w:r w:rsidDel="00FF51CE">
          <w:delText>36,</w:delText>
        </w:r>
        <w:r w:rsidDel="00FF51CE">
          <w:rPr>
            <w:rFonts w:ascii="Times New Roman"/>
          </w:rPr>
          <w:delText xml:space="preserve"> </w:delText>
        </w:r>
        <w:r w:rsidDel="00FF51CE">
          <w:delText>37,</w:delText>
        </w:r>
        <w:r w:rsidDel="00FF51CE">
          <w:rPr>
            <w:rFonts w:ascii="Times New Roman"/>
          </w:rPr>
          <w:delText xml:space="preserve"> </w:delText>
        </w:r>
        <w:r w:rsidDel="00FF51CE">
          <w:delText>84,</w:delText>
        </w:r>
        <w:r w:rsidDel="00FF51CE">
          <w:rPr>
            <w:rFonts w:ascii="Times New Roman"/>
          </w:rPr>
          <w:delText xml:space="preserve"> </w:delText>
        </w:r>
        <w:r w:rsidDel="00FF51CE">
          <w:delText>85,</w:delText>
        </w:r>
        <w:r w:rsidDel="00FF51CE">
          <w:rPr>
            <w:rFonts w:ascii="Times New Roman"/>
          </w:rPr>
          <w:delText xml:space="preserve"> </w:delText>
        </w:r>
        <w:r w:rsidDel="00FF51CE">
          <w:delText>110,</w:delText>
        </w:r>
        <w:r w:rsidDel="00FF51CE">
          <w:rPr>
            <w:rFonts w:ascii="Times New Roman"/>
          </w:rPr>
          <w:delText xml:space="preserve"> </w:delText>
        </w:r>
        <w:r w:rsidDel="00FF51CE">
          <w:delText>118</w:delText>
        </w:r>
        <w:r w:rsidDel="00FF51CE">
          <w:rPr>
            <w:rFonts w:ascii="Times New Roman"/>
          </w:rPr>
          <w:delText xml:space="preserve"> </w:delText>
        </w:r>
      </w:del>
      <w:del w:id="104" w:author="Johannes Backer" w:date="2025-03-25T09:51:00Z">
        <w:r w:rsidDel="00DC5CC7">
          <w:delText>and</w:delText>
        </w:r>
      </w:del>
      <w:del w:id="105" w:author="Johannes Backer" w:date="2025-03-28T13:45:00Z">
        <w:r w:rsidDel="00FF51CE">
          <w:rPr>
            <w:rFonts w:ascii="Times New Roman"/>
          </w:rPr>
          <w:delText xml:space="preserve"> </w:delText>
        </w:r>
        <w:r w:rsidDel="00FF51CE">
          <w:delText>119</w:delText>
        </w:r>
        <w:r w:rsidDel="00FF51CE">
          <w:rPr>
            <w:rFonts w:ascii="Times New Roman"/>
          </w:rPr>
          <w:delText xml:space="preserve"> </w:delText>
        </w:r>
        <w:r w:rsidDel="00FF51CE">
          <w:delText>thereof,</w:delText>
        </w:r>
        <w:r w:rsidDel="00FF51CE">
          <w:rPr>
            <w:rFonts w:ascii="Times New Roman"/>
          </w:rPr>
          <w:delText xml:space="preserve"> </w:delText>
        </w:r>
        <w:r w:rsidDel="00FF51CE">
          <w:delText>to</w:delText>
        </w:r>
        <w:r w:rsidDel="00FF51CE">
          <w:rPr>
            <w:rFonts w:ascii="Times New Roman"/>
          </w:rPr>
          <w:delText xml:space="preserve"> </w:delText>
        </w:r>
        <w:r w:rsidDel="00FF51CE">
          <w:delText>the</w:delText>
        </w:r>
        <w:r w:rsidDel="00FF51CE">
          <w:rPr>
            <w:rFonts w:ascii="Times New Roman"/>
          </w:rPr>
          <w:delText xml:space="preserve"> </w:delText>
        </w:r>
        <w:r w:rsidDel="00FF51CE">
          <w:delText>same</w:delText>
        </w:r>
        <w:r w:rsidDel="00FF51CE">
          <w:rPr>
            <w:rFonts w:ascii="Times New Roman"/>
          </w:rPr>
          <w:delText xml:space="preserve"> </w:delText>
        </w:r>
        <w:r w:rsidDel="00FF51CE">
          <w:delText>extent</w:delText>
        </w:r>
        <w:r w:rsidDel="00FF51CE">
          <w:rPr>
            <w:rFonts w:ascii="Times New Roman"/>
          </w:rPr>
          <w:delText xml:space="preserve"> </w:delText>
        </w:r>
        <w:r w:rsidDel="00FF51CE">
          <w:delText>as</w:delText>
        </w:r>
        <w:r w:rsidDel="00FF51CE">
          <w:rPr>
            <w:rFonts w:ascii="Times New Roman"/>
          </w:rPr>
          <w:delText xml:space="preserve"> </w:delText>
        </w:r>
        <w:r w:rsidDel="00FF51CE">
          <w:delText>they</w:delText>
        </w:r>
        <w:r w:rsidDel="00FF51CE">
          <w:rPr>
            <w:rFonts w:ascii="Times New Roman"/>
          </w:rPr>
          <w:delText xml:space="preserve"> </w:delText>
        </w:r>
        <w:r w:rsidDel="00FF51CE">
          <w:delText>exercise</w:delText>
        </w:r>
        <w:r w:rsidDel="00FF51CE">
          <w:rPr>
            <w:rFonts w:ascii="Times New Roman"/>
          </w:rPr>
          <w:delText xml:space="preserve"> </w:delText>
        </w:r>
        <w:r w:rsidDel="00FF51CE">
          <w:delText>such</w:delText>
        </w:r>
        <w:r w:rsidDel="00FF51CE">
          <w:rPr>
            <w:rFonts w:ascii="Times New Roman"/>
          </w:rPr>
          <w:delText xml:space="preserve"> </w:delText>
        </w:r>
        <w:r w:rsidDel="00FF51CE">
          <w:delText>powers</w:delText>
        </w:r>
        <w:r w:rsidDel="00FF51CE">
          <w:rPr>
            <w:rFonts w:ascii="Times New Roman"/>
          </w:rPr>
          <w:delText xml:space="preserve"> </w:delText>
        </w:r>
        <w:r w:rsidDel="00FF51CE">
          <w:delText>for</w:delText>
        </w:r>
        <w:r w:rsidDel="00FF51CE">
          <w:rPr>
            <w:rFonts w:ascii="Times New Roman"/>
          </w:rPr>
          <w:delText xml:space="preserve"> </w:delText>
        </w:r>
        <w:r w:rsidDel="00FF51CE">
          <w:delText>the</w:delText>
        </w:r>
        <w:r w:rsidDel="00FF51CE">
          <w:rPr>
            <w:rFonts w:ascii="Times New Roman"/>
          </w:rPr>
          <w:delText xml:space="preserve"> </w:delText>
        </w:r>
        <w:r w:rsidDel="00FF51CE">
          <w:delText>supervision</w:delText>
        </w:r>
        <w:r w:rsidDel="00FF51CE">
          <w:rPr>
            <w:rFonts w:ascii="Times New Roman"/>
          </w:rPr>
          <w:delText xml:space="preserve"> </w:delText>
        </w:r>
        <w:r w:rsidDel="00FF51CE">
          <w:delText>of</w:delText>
        </w:r>
        <w:r w:rsidDel="00FF51CE">
          <w:rPr>
            <w:rFonts w:ascii="Times New Roman"/>
          </w:rPr>
          <w:delText xml:space="preserve"> </w:delText>
        </w:r>
        <w:r w:rsidDel="00FF51CE">
          <w:delText>insurance</w:delText>
        </w:r>
        <w:r w:rsidDel="00FF51CE">
          <w:rPr>
            <w:rFonts w:ascii="Times New Roman"/>
          </w:rPr>
          <w:delText xml:space="preserve"> </w:delText>
        </w:r>
        <w:r w:rsidDel="00FF51CE">
          <w:delText>undertakings</w:delText>
        </w:r>
        <w:r w:rsidDel="00FF51CE">
          <w:rPr>
            <w:rFonts w:ascii="Times New Roman"/>
          </w:rPr>
          <w:delText xml:space="preserve"> </w:delText>
        </w:r>
        <w:r w:rsidDel="00FF51CE">
          <w:delText>with</w:delText>
        </w:r>
        <w:r w:rsidDel="00FF51CE">
          <w:rPr>
            <w:rFonts w:ascii="Times New Roman"/>
          </w:rPr>
          <w:delText xml:space="preserve"> </w:delText>
        </w:r>
        <w:r w:rsidDel="00FF51CE">
          <w:delText>head</w:delText>
        </w:r>
        <w:r w:rsidDel="00FF51CE">
          <w:rPr>
            <w:rFonts w:ascii="Times New Roman"/>
          </w:rPr>
          <w:delText xml:space="preserve"> </w:delText>
        </w:r>
        <w:r w:rsidDel="00FF51CE">
          <w:delText>office</w:delText>
        </w:r>
        <w:r w:rsidDel="00FF51CE">
          <w:rPr>
            <w:rFonts w:ascii="Times New Roman"/>
          </w:rPr>
          <w:delText xml:space="preserve"> </w:delText>
        </w:r>
        <w:r w:rsidDel="00FF51CE">
          <w:delText>within</w:delText>
        </w:r>
        <w:r w:rsidDel="00FF51CE">
          <w:rPr>
            <w:rFonts w:ascii="Times New Roman"/>
          </w:rPr>
          <w:delText xml:space="preserve"> </w:delText>
        </w:r>
        <w:r w:rsidDel="00FF51CE">
          <w:delText>the</w:delText>
        </w:r>
        <w:r w:rsidDel="00FF51CE">
          <w:rPr>
            <w:rFonts w:ascii="Times New Roman"/>
          </w:rPr>
          <w:delText xml:space="preserve"> </w:delText>
        </w:r>
        <w:r w:rsidDel="00FF51CE">
          <w:delText>Union.</w:delText>
        </w:r>
      </w:del>
    </w:p>
    <w:p w14:paraId="293D3552" w14:textId="77777777" w:rsidR="00BF6324" w:rsidRDefault="00A51A09">
      <w:pPr>
        <w:pStyle w:val="Heading1"/>
        <w:ind w:right="123"/>
      </w:pPr>
      <w:r>
        <w:t>Guideline</w:t>
      </w:r>
      <w:r>
        <w:rPr>
          <w:rFonts w:ascii="Times New Roman" w:hAnsi="Times New Roman"/>
          <w:b w:val="0"/>
        </w:rPr>
        <w:t xml:space="preserve"> </w:t>
      </w:r>
      <w:r>
        <w:t>8</w:t>
      </w:r>
      <w:r>
        <w:rPr>
          <w:rFonts w:ascii="Times New Roman" w:hAnsi="Times New Roman"/>
          <w:b w:val="0"/>
        </w:rPr>
        <w:t xml:space="preserve"> </w:t>
      </w:r>
      <w:r>
        <w:t>–</w:t>
      </w:r>
      <w:r>
        <w:rPr>
          <w:rFonts w:ascii="Times New Roman" w:hAnsi="Times New Roman"/>
          <w:b w:val="0"/>
        </w:rPr>
        <w:t xml:space="preserve"> </w:t>
      </w:r>
      <w:r>
        <w:t>Assessment</w:t>
      </w:r>
      <w:r>
        <w:rPr>
          <w:rFonts w:ascii="Times New Roman" w:hAnsi="Times New Roman"/>
          <w:b w:val="0"/>
        </w:rPr>
        <w:t xml:space="preserve"> </w:t>
      </w:r>
      <w:r>
        <w:t>of</w:t>
      </w:r>
      <w:r>
        <w:rPr>
          <w:rFonts w:ascii="Times New Roman" w:hAnsi="Times New Roman"/>
          <w:b w:val="0"/>
        </w:rPr>
        <w:t xml:space="preserve"> </w:t>
      </w:r>
      <w:r>
        <w:t>the</w:t>
      </w:r>
      <w:r>
        <w:rPr>
          <w:rFonts w:ascii="Times New Roman" w:hAnsi="Times New Roman"/>
          <w:b w:val="0"/>
        </w:rPr>
        <w:t xml:space="preserve"> </w:t>
      </w:r>
      <w:r>
        <w:t>branch</w:t>
      </w:r>
      <w:r>
        <w:rPr>
          <w:rFonts w:ascii="Times New Roman" w:hAnsi="Times New Roman"/>
          <w:b w:val="0"/>
        </w:rPr>
        <w:t xml:space="preserve"> </w:t>
      </w:r>
      <w:r>
        <w:t>financial</w:t>
      </w:r>
      <w:r>
        <w:rPr>
          <w:rFonts w:ascii="Times New Roman" w:hAnsi="Times New Roman"/>
          <w:b w:val="0"/>
        </w:rPr>
        <w:t xml:space="preserve"> </w:t>
      </w:r>
      <w:r>
        <w:t>position</w:t>
      </w:r>
      <w:r>
        <w:rPr>
          <w:rFonts w:ascii="Times New Roman" w:hAnsi="Times New Roman"/>
          <w:b w:val="0"/>
        </w:rPr>
        <w:t xml:space="preserve"> </w:t>
      </w:r>
      <w:r>
        <w:t>as</w:t>
      </w:r>
      <w:r>
        <w:rPr>
          <w:rFonts w:ascii="Times New Roman" w:hAnsi="Times New Roman"/>
          <w:b w:val="0"/>
        </w:rPr>
        <w:t xml:space="preserve"> </w:t>
      </w:r>
      <w:r>
        <w:t>part</w:t>
      </w:r>
      <w:r>
        <w:rPr>
          <w:rFonts w:ascii="Times New Roman" w:hAnsi="Times New Roman"/>
          <w:b w:val="0"/>
        </w:rPr>
        <w:t xml:space="preserve"> </w:t>
      </w:r>
      <w:r>
        <w:t>of</w:t>
      </w:r>
      <w:r>
        <w:rPr>
          <w:rFonts w:ascii="Times New Roman" w:hAnsi="Times New Roman"/>
          <w:b w:val="0"/>
        </w:rPr>
        <w:t xml:space="preserve"> </w:t>
      </w:r>
      <w:r>
        <w:t>the</w:t>
      </w:r>
      <w:r>
        <w:rPr>
          <w:rFonts w:ascii="Times New Roman" w:hAnsi="Times New Roman"/>
          <w:b w:val="0"/>
        </w:rPr>
        <w:t xml:space="preserve"> </w:t>
      </w:r>
      <w:r>
        <w:t>supervisory</w:t>
      </w:r>
      <w:r>
        <w:rPr>
          <w:rFonts w:ascii="Times New Roman" w:hAnsi="Times New Roman"/>
          <w:b w:val="0"/>
        </w:rPr>
        <w:t xml:space="preserve"> </w:t>
      </w:r>
      <w:r>
        <w:t>review</w:t>
      </w:r>
      <w:r>
        <w:rPr>
          <w:rFonts w:ascii="Times New Roman" w:hAnsi="Times New Roman"/>
          <w:b w:val="0"/>
        </w:rPr>
        <w:t xml:space="preserve"> </w:t>
      </w:r>
      <w:r>
        <w:t>process</w:t>
      </w:r>
    </w:p>
    <w:p w14:paraId="2C335379" w14:textId="61A9CCBF" w:rsidR="00BF6324" w:rsidRDefault="00A51A09">
      <w:pPr>
        <w:pStyle w:val="ListParagraph"/>
        <w:numPr>
          <w:ilvl w:val="1"/>
          <w:numId w:val="41"/>
        </w:numPr>
        <w:tabs>
          <w:tab w:val="left" w:pos="1148"/>
          <w:tab w:val="left" w:pos="1152"/>
        </w:tabs>
        <w:spacing w:before="121" w:line="276" w:lineRule="auto"/>
        <w:ind w:right="126"/>
        <w:pPrChange w:id="106" w:author="Johannes Backer" w:date="2025-05-15T08:14:00Z">
          <w:pPr>
            <w:pStyle w:val="ListParagraph"/>
            <w:numPr>
              <w:ilvl w:val="1"/>
              <w:numId w:val="24"/>
            </w:numPr>
            <w:tabs>
              <w:tab w:val="left" w:pos="1148"/>
              <w:tab w:val="left" w:pos="1152"/>
            </w:tabs>
            <w:spacing w:before="121" w:line="276" w:lineRule="auto"/>
            <w:ind w:left="1152" w:right="126" w:hanging="663"/>
          </w:pPr>
        </w:pPrChange>
      </w:pPr>
      <w:r>
        <w:t>When</w:t>
      </w:r>
      <w:r>
        <w:rPr>
          <w:rFonts w:ascii="Times New Roman" w:hAnsi="Times New Roman"/>
        </w:rPr>
        <w:t xml:space="preserve"> </w:t>
      </w:r>
      <w:r>
        <w:t>assessing</w:t>
      </w:r>
      <w:r>
        <w:rPr>
          <w:rFonts w:ascii="Times New Roman" w:hAnsi="Times New Roman"/>
        </w:rPr>
        <w:t xml:space="preserve"> </w:t>
      </w:r>
      <w:r>
        <w:t>the</w:t>
      </w:r>
      <w:r>
        <w:rPr>
          <w:rFonts w:ascii="Times New Roman" w:hAnsi="Times New Roman"/>
        </w:rPr>
        <w:t xml:space="preserve"> </w:t>
      </w:r>
      <w:r>
        <w:t>adequacy</w:t>
      </w:r>
      <w:r>
        <w:rPr>
          <w:rFonts w:ascii="Times New Roman" w:hAnsi="Times New Roman"/>
        </w:rPr>
        <w:t xml:space="preserve"> </w:t>
      </w:r>
      <w:r>
        <w:t>of</w:t>
      </w:r>
      <w:r>
        <w:rPr>
          <w:rFonts w:ascii="Times New Roman" w:hAnsi="Times New Roman"/>
        </w:rPr>
        <w:t xml:space="preserve"> </w:t>
      </w:r>
      <w:r>
        <w:t>the</w:t>
      </w:r>
      <w:r>
        <w:rPr>
          <w:rFonts w:ascii="Times New Roman" w:hAnsi="Times New Roman"/>
        </w:rPr>
        <w:t xml:space="preserve"> </w:t>
      </w:r>
      <w:r>
        <w:t>branch</w:t>
      </w:r>
      <w:r>
        <w:rPr>
          <w:rFonts w:ascii="Times New Roman" w:hAnsi="Times New Roman"/>
        </w:rPr>
        <w:t xml:space="preserve"> </w:t>
      </w:r>
      <w:r>
        <w:t>financial</w:t>
      </w:r>
      <w:r>
        <w:rPr>
          <w:rFonts w:ascii="Times New Roman" w:hAnsi="Times New Roman"/>
        </w:rPr>
        <w:t xml:space="preserve"> </w:t>
      </w:r>
      <w:r>
        <w:t>position</w:t>
      </w:r>
      <w:r>
        <w:rPr>
          <w:rFonts w:ascii="Times New Roman" w:hAnsi="Times New Roman"/>
        </w:rPr>
        <w:t xml:space="preserve"> </w:t>
      </w:r>
      <w:r>
        <w:t>as</w:t>
      </w:r>
      <w:r>
        <w:rPr>
          <w:rFonts w:ascii="Times New Roman" w:hAnsi="Times New Roman"/>
        </w:rPr>
        <w:t xml:space="preserve"> </w:t>
      </w:r>
      <w:r>
        <w:t>part</w:t>
      </w:r>
      <w:r>
        <w:rPr>
          <w:rFonts w:ascii="Times New Roman" w:hAnsi="Times New Roman"/>
        </w:rPr>
        <w:t xml:space="preserve"> </w:t>
      </w:r>
      <w:r>
        <w:t>of</w:t>
      </w:r>
      <w:r>
        <w:rPr>
          <w:rFonts w:ascii="Times New Roman" w:hAnsi="Times New Roman"/>
        </w:rPr>
        <w:t xml:space="preserve"> </w:t>
      </w:r>
      <w:r>
        <w:t>the</w:t>
      </w:r>
      <w:r>
        <w:rPr>
          <w:rFonts w:ascii="Times New Roman" w:hAnsi="Times New Roman"/>
        </w:rPr>
        <w:t xml:space="preserve"> </w:t>
      </w:r>
      <w:r>
        <w:t>supervisory</w:t>
      </w:r>
      <w:r>
        <w:rPr>
          <w:rFonts w:ascii="Times New Roman" w:hAnsi="Times New Roman"/>
          <w:spacing w:val="40"/>
        </w:rPr>
        <w:t xml:space="preserve"> </w:t>
      </w:r>
      <w:r>
        <w:t>review</w:t>
      </w:r>
      <w:r>
        <w:rPr>
          <w:rFonts w:ascii="Times New Roman" w:hAnsi="Times New Roman"/>
          <w:spacing w:val="40"/>
        </w:rPr>
        <w:t xml:space="preserve"> </w:t>
      </w:r>
      <w:r>
        <w:t>process,</w:t>
      </w:r>
      <w:r>
        <w:rPr>
          <w:rFonts w:ascii="Times New Roman" w:hAnsi="Times New Roman"/>
          <w:spacing w:val="40"/>
        </w:rPr>
        <w:t xml:space="preserve"> </w:t>
      </w:r>
      <w:r>
        <w:t>the</w:t>
      </w:r>
      <w:r>
        <w:rPr>
          <w:rFonts w:ascii="Times New Roman" w:hAnsi="Times New Roman"/>
          <w:spacing w:val="40"/>
        </w:rPr>
        <w:t xml:space="preserve"> </w:t>
      </w:r>
      <w:r>
        <w:t>host</w:t>
      </w:r>
      <w:r>
        <w:rPr>
          <w:rFonts w:ascii="Times New Roman" w:hAnsi="Times New Roman"/>
          <w:spacing w:val="40"/>
        </w:rPr>
        <w:t xml:space="preserve"> </w:t>
      </w:r>
      <w:r>
        <w:t>supervisory</w:t>
      </w:r>
      <w:r>
        <w:rPr>
          <w:rFonts w:ascii="Times New Roman" w:hAnsi="Times New Roman"/>
          <w:spacing w:val="40"/>
        </w:rPr>
        <w:t xml:space="preserve"> </w:t>
      </w:r>
      <w:r>
        <w:t>authority</w:t>
      </w:r>
      <w:r>
        <w:rPr>
          <w:rFonts w:ascii="Times New Roman" w:hAnsi="Times New Roman"/>
          <w:spacing w:val="40"/>
        </w:rPr>
        <w:t xml:space="preserve"> </w:t>
      </w:r>
      <w:r>
        <w:t>should</w:t>
      </w:r>
      <w:r>
        <w:rPr>
          <w:rFonts w:ascii="Times New Roman" w:hAnsi="Times New Roman"/>
          <w:spacing w:val="40"/>
        </w:rPr>
        <w:t xml:space="preserve"> </w:t>
      </w:r>
      <w:r>
        <w:t>consider</w:t>
      </w:r>
      <w:r>
        <w:rPr>
          <w:rFonts w:ascii="Times New Roman" w:hAnsi="Times New Roman"/>
        </w:rPr>
        <w:t xml:space="preserve"> </w:t>
      </w:r>
      <w:r>
        <w:t>the</w:t>
      </w:r>
      <w:r>
        <w:rPr>
          <w:rFonts w:ascii="Times New Roman" w:hAnsi="Times New Roman"/>
          <w:spacing w:val="40"/>
        </w:rPr>
        <w:t xml:space="preserve"> </w:t>
      </w:r>
      <w:r>
        <w:t>risk</w:t>
      </w:r>
      <w:r>
        <w:rPr>
          <w:rFonts w:ascii="Times New Roman" w:hAnsi="Times New Roman"/>
          <w:spacing w:val="40"/>
        </w:rPr>
        <w:t xml:space="preserve"> </w:t>
      </w:r>
      <w:r>
        <w:t>that</w:t>
      </w:r>
      <w:r>
        <w:rPr>
          <w:rFonts w:ascii="Times New Roman" w:hAnsi="Times New Roman"/>
          <w:spacing w:val="40"/>
        </w:rPr>
        <w:t xml:space="preserve"> </w:t>
      </w:r>
      <w:r>
        <w:t>branch</w:t>
      </w:r>
      <w:r>
        <w:rPr>
          <w:rFonts w:ascii="Times New Roman" w:hAnsi="Times New Roman"/>
          <w:spacing w:val="40"/>
        </w:rPr>
        <w:t xml:space="preserve"> </w:t>
      </w:r>
      <w:r>
        <w:t>policyholders’</w:t>
      </w:r>
      <w:r>
        <w:rPr>
          <w:rFonts w:ascii="Times New Roman" w:hAnsi="Times New Roman"/>
          <w:spacing w:val="40"/>
        </w:rPr>
        <w:t xml:space="preserve"> </w:t>
      </w:r>
      <w:r>
        <w:t>claims</w:t>
      </w:r>
      <w:r>
        <w:rPr>
          <w:rFonts w:ascii="Times New Roman" w:hAnsi="Times New Roman"/>
          <w:spacing w:val="40"/>
        </w:rPr>
        <w:t xml:space="preserve"> </w:t>
      </w:r>
      <w:r>
        <w:t>may</w:t>
      </w:r>
      <w:r>
        <w:rPr>
          <w:rFonts w:ascii="Times New Roman" w:hAnsi="Times New Roman"/>
          <w:spacing w:val="40"/>
        </w:rPr>
        <w:t xml:space="preserve"> </w:t>
      </w:r>
      <w:r>
        <w:t>be</w:t>
      </w:r>
      <w:r>
        <w:rPr>
          <w:rFonts w:ascii="Times New Roman" w:hAnsi="Times New Roman"/>
          <w:spacing w:val="40"/>
        </w:rPr>
        <w:t xml:space="preserve"> </w:t>
      </w:r>
      <w:r>
        <w:t>diluted</w:t>
      </w:r>
      <w:r>
        <w:rPr>
          <w:rFonts w:ascii="Times New Roman" w:hAnsi="Times New Roman"/>
          <w:spacing w:val="40"/>
        </w:rPr>
        <w:t xml:space="preserve"> </w:t>
      </w:r>
      <w:r>
        <w:t>by</w:t>
      </w:r>
      <w:r>
        <w:rPr>
          <w:rFonts w:ascii="Times New Roman" w:hAnsi="Times New Roman"/>
          <w:spacing w:val="40"/>
        </w:rPr>
        <w:t xml:space="preserve"> </w:t>
      </w:r>
      <w:r>
        <w:t>non-branch</w:t>
      </w:r>
      <w:r>
        <w:rPr>
          <w:rFonts w:ascii="Times New Roman" w:hAnsi="Times New Roman"/>
        </w:rPr>
        <w:t xml:space="preserve"> </w:t>
      </w:r>
      <w:r>
        <w:rPr>
          <w:spacing w:val="-2"/>
        </w:rPr>
        <w:t>claims</w:t>
      </w:r>
      <w:ins w:id="107" w:author="Johannes Backer" w:date="2025-03-31T17:28:00Z">
        <w:r w:rsidR="00875C4C">
          <w:rPr>
            <w:spacing w:val="-2"/>
          </w:rPr>
          <w:t>.</w:t>
        </w:r>
      </w:ins>
      <w:del w:id="108" w:author="Johannes Backer" w:date="2025-03-31T17:28:00Z">
        <w:r w:rsidDel="00875C4C">
          <w:rPr>
            <w:spacing w:val="-2"/>
          </w:rPr>
          <w:delText>.</w:delText>
        </w:r>
      </w:del>
    </w:p>
    <w:p w14:paraId="481603C7" w14:textId="573734BB" w:rsidR="00BF6324" w:rsidDel="00FF51CE" w:rsidRDefault="00A51A09">
      <w:pPr>
        <w:pStyle w:val="Heading1"/>
        <w:spacing w:before="239"/>
        <w:ind w:right="125"/>
        <w:rPr>
          <w:del w:id="109" w:author="Johannes Backer" w:date="2025-03-28T13:45:00Z"/>
        </w:rPr>
      </w:pPr>
      <w:del w:id="110" w:author="Johannes Backer" w:date="2025-03-28T13:45:00Z">
        <w:r w:rsidDel="00FF51CE">
          <w:delText>Guideline</w:delText>
        </w:r>
        <w:r w:rsidDel="00FF51CE">
          <w:rPr>
            <w:rFonts w:ascii="Times New Roman" w:hAnsi="Times New Roman"/>
            <w:b w:val="0"/>
            <w:spacing w:val="80"/>
            <w:w w:val="150"/>
          </w:rPr>
          <w:delText xml:space="preserve"> </w:delText>
        </w:r>
        <w:r w:rsidDel="00FF51CE">
          <w:delText>9</w:delText>
        </w:r>
        <w:r w:rsidDel="00FF51CE">
          <w:rPr>
            <w:rFonts w:ascii="Times New Roman" w:hAnsi="Times New Roman"/>
            <w:b w:val="0"/>
            <w:spacing w:val="80"/>
            <w:w w:val="150"/>
          </w:rPr>
          <w:delText xml:space="preserve"> </w:delText>
        </w:r>
        <w:r w:rsidDel="00FF51CE">
          <w:delText>–</w:delText>
        </w:r>
        <w:r w:rsidDel="00FF51CE">
          <w:rPr>
            <w:rFonts w:ascii="Times New Roman" w:hAnsi="Times New Roman"/>
            <w:b w:val="0"/>
            <w:spacing w:val="80"/>
            <w:w w:val="150"/>
          </w:rPr>
          <w:delText xml:space="preserve"> </w:delText>
        </w:r>
        <w:r w:rsidDel="00FF51CE">
          <w:delText>Granting</w:delText>
        </w:r>
        <w:r w:rsidDel="00FF51CE">
          <w:rPr>
            <w:rFonts w:ascii="Times New Roman" w:hAnsi="Times New Roman"/>
            <w:b w:val="0"/>
            <w:spacing w:val="80"/>
            <w:w w:val="150"/>
          </w:rPr>
          <w:delText xml:space="preserve"> </w:delText>
        </w:r>
        <w:r w:rsidDel="00FF51CE">
          <w:delText>advantages,</w:delText>
        </w:r>
        <w:r w:rsidDel="00FF51CE">
          <w:rPr>
            <w:rFonts w:ascii="Times New Roman" w:hAnsi="Times New Roman"/>
            <w:b w:val="0"/>
            <w:spacing w:val="80"/>
            <w:w w:val="150"/>
          </w:rPr>
          <w:delText xml:space="preserve"> </w:delText>
        </w:r>
        <w:r w:rsidDel="00FF51CE">
          <w:delText>including</w:delText>
        </w:r>
        <w:r w:rsidDel="00FF51CE">
          <w:rPr>
            <w:rFonts w:ascii="Times New Roman" w:hAnsi="Times New Roman"/>
            <w:b w:val="0"/>
            <w:spacing w:val="80"/>
            <w:w w:val="150"/>
          </w:rPr>
          <w:delText xml:space="preserve"> </w:delText>
        </w:r>
        <w:r w:rsidDel="00FF51CE">
          <w:delText>joint</w:delText>
        </w:r>
        <w:r w:rsidDel="00FF51CE">
          <w:rPr>
            <w:rFonts w:ascii="Times New Roman" w:hAnsi="Times New Roman"/>
            <w:b w:val="0"/>
            <w:spacing w:val="80"/>
            <w:w w:val="150"/>
          </w:rPr>
          <w:delText xml:space="preserve"> </w:delText>
        </w:r>
        <w:r w:rsidDel="00FF51CE">
          <w:delText>decisions</w:delText>
        </w:r>
        <w:r w:rsidDel="00FF51CE">
          <w:rPr>
            <w:rFonts w:ascii="Times New Roman" w:hAnsi="Times New Roman"/>
            <w:b w:val="0"/>
            <w:spacing w:val="80"/>
            <w:w w:val="150"/>
          </w:rPr>
          <w:delText xml:space="preserve"> </w:delText>
        </w:r>
        <w:r w:rsidDel="00FF51CE">
          <w:delText>under</w:delText>
        </w:r>
        <w:r w:rsidDel="00FF51CE">
          <w:rPr>
            <w:rFonts w:ascii="Times New Roman" w:hAnsi="Times New Roman"/>
            <w:b w:val="0"/>
          </w:rPr>
          <w:delText xml:space="preserve"> </w:delText>
        </w:r>
        <w:r w:rsidDel="00FF51CE">
          <w:delText>Article</w:delText>
        </w:r>
        <w:r w:rsidDel="00FF51CE">
          <w:rPr>
            <w:rFonts w:ascii="Times New Roman" w:hAnsi="Times New Roman"/>
            <w:b w:val="0"/>
          </w:rPr>
          <w:delText xml:space="preserve"> </w:delText>
        </w:r>
        <w:r w:rsidDel="00FF51CE">
          <w:delText>167(3)</w:delText>
        </w:r>
        <w:r w:rsidDel="00FF51CE">
          <w:rPr>
            <w:rFonts w:ascii="Times New Roman" w:hAnsi="Times New Roman"/>
            <w:b w:val="0"/>
          </w:rPr>
          <w:delText xml:space="preserve"> </w:delText>
        </w:r>
        <w:r w:rsidDel="00FF51CE">
          <w:delText>of</w:delText>
        </w:r>
        <w:r w:rsidDel="00FF51CE">
          <w:rPr>
            <w:rFonts w:ascii="Times New Roman" w:hAnsi="Times New Roman"/>
            <w:b w:val="0"/>
          </w:rPr>
          <w:delText xml:space="preserve"> </w:delText>
        </w:r>
        <w:r w:rsidDel="00FF51CE">
          <w:delText>Directive</w:delText>
        </w:r>
        <w:r w:rsidDel="00FF51CE">
          <w:rPr>
            <w:rFonts w:ascii="Times New Roman" w:hAnsi="Times New Roman"/>
            <w:b w:val="0"/>
          </w:rPr>
          <w:delText xml:space="preserve"> </w:delText>
        </w:r>
        <w:r w:rsidDel="00FF51CE">
          <w:delText>2009/138/EC</w:delText>
        </w:r>
      </w:del>
    </w:p>
    <w:p w14:paraId="0F9BB353" w14:textId="13A92326" w:rsidR="00BF6324" w:rsidDel="00FF51CE" w:rsidRDefault="00A51A09">
      <w:pPr>
        <w:pStyle w:val="ListParagraph"/>
        <w:numPr>
          <w:ilvl w:val="1"/>
          <w:numId w:val="41"/>
        </w:numPr>
        <w:tabs>
          <w:tab w:val="left" w:pos="1148"/>
          <w:tab w:val="left" w:pos="1152"/>
        </w:tabs>
        <w:spacing w:before="120" w:line="276" w:lineRule="auto"/>
        <w:rPr>
          <w:del w:id="111" w:author="Johannes Backer" w:date="2025-03-28T13:45:00Z"/>
        </w:rPr>
        <w:pPrChange w:id="112" w:author="Johannes Backer" w:date="2025-05-15T08:14:00Z">
          <w:pPr>
            <w:pStyle w:val="ListParagraph"/>
            <w:numPr>
              <w:ilvl w:val="1"/>
              <w:numId w:val="24"/>
            </w:numPr>
            <w:tabs>
              <w:tab w:val="left" w:pos="1148"/>
              <w:tab w:val="left" w:pos="1152"/>
            </w:tabs>
            <w:spacing w:before="120" w:line="276" w:lineRule="auto"/>
            <w:ind w:left="1152" w:hanging="663"/>
          </w:pPr>
        </w:pPrChange>
      </w:pPr>
      <w:del w:id="113" w:author="Johannes Backer" w:date="2025-03-28T13:45:00Z">
        <w:r w:rsidDel="00FF51CE">
          <w:delText>Where</w:delText>
        </w:r>
        <w:r w:rsidDel="00FF51CE">
          <w:rPr>
            <w:rFonts w:ascii="Times New Roman"/>
          </w:rPr>
          <w:delText xml:space="preserve"> </w:delText>
        </w:r>
        <w:r w:rsidDel="00FF51CE">
          <w:delText>a</w:delText>
        </w:r>
        <w:r w:rsidDel="00FF51CE">
          <w:rPr>
            <w:rFonts w:ascii="Times New Roman"/>
          </w:rPr>
          <w:delText xml:space="preserve"> </w:delText>
        </w:r>
        <w:r w:rsidDel="00FF51CE">
          <w:delText>third-country</w:delText>
        </w:r>
        <w:r w:rsidDel="00FF51CE">
          <w:rPr>
            <w:rFonts w:ascii="Times New Roman"/>
          </w:rPr>
          <w:delText xml:space="preserve"> </w:delText>
        </w:r>
        <w:r w:rsidDel="00FF51CE">
          <w:delText>insurance</w:delText>
        </w:r>
        <w:r w:rsidDel="00FF51CE">
          <w:rPr>
            <w:rFonts w:ascii="Times New Roman"/>
          </w:rPr>
          <w:delText xml:space="preserve"> </w:delText>
        </w:r>
        <w:r w:rsidDel="00FF51CE">
          <w:delText>undertaking</w:delText>
        </w:r>
        <w:r w:rsidDel="00FF51CE">
          <w:rPr>
            <w:rFonts w:ascii="Times New Roman"/>
          </w:rPr>
          <w:delText xml:space="preserve"> </w:delText>
        </w:r>
        <w:r w:rsidDel="00FF51CE">
          <w:delText>authorised</w:delText>
        </w:r>
        <w:r w:rsidDel="00FF51CE">
          <w:rPr>
            <w:rFonts w:ascii="Times New Roman"/>
          </w:rPr>
          <w:delText xml:space="preserve"> </w:delText>
        </w:r>
        <w:r w:rsidDel="00FF51CE">
          <w:delText>in</w:delText>
        </w:r>
        <w:r w:rsidDel="00FF51CE">
          <w:rPr>
            <w:rFonts w:ascii="Times New Roman"/>
          </w:rPr>
          <w:delText xml:space="preserve"> </w:delText>
        </w:r>
        <w:r w:rsidDel="00FF51CE">
          <w:delText>more</w:delText>
        </w:r>
        <w:r w:rsidDel="00FF51CE">
          <w:rPr>
            <w:rFonts w:ascii="Times New Roman"/>
          </w:rPr>
          <w:delText xml:space="preserve"> </w:delText>
        </w:r>
        <w:r w:rsidDel="00FF51CE">
          <w:delText>than</w:delText>
        </w:r>
        <w:r w:rsidDel="00FF51CE">
          <w:rPr>
            <w:rFonts w:ascii="Times New Roman"/>
          </w:rPr>
          <w:delText xml:space="preserve"> </w:delText>
        </w:r>
        <w:r w:rsidDel="00FF51CE">
          <w:delText>one</w:delText>
        </w:r>
        <w:r w:rsidDel="00FF51CE">
          <w:rPr>
            <w:rFonts w:ascii="Times New Roman"/>
          </w:rPr>
          <w:delText xml:space="preserve"> </w:delText>
        </w:r>
        <w:r w:rsidDel="00FF51CE">
          <w:delText>Member</w:delText>
        </w:r>
        <w:r w:rsidDel="00FF51CE">
          <w:rPr>
            <w:rFonts w:ascii="Times New Roman"/>
            <w:spacing w:val="40"/>
          </w:rPr>
          <w:delText xml:space="preserve"> </w:delText>
        </w:r>
        <w:r w:rsidDel="00FF51CE">
          <w:delText>State</w:delText>
        </w:r>
        <w:r w:rsidDel="00FF51CE">
          <w:rPr>
            <w:rFonts w:ascii="Times New Roman"/>
            <w:spacing w:val="40"/>
          </w:rPr>
          <w:delText xml:space="preserve"> </w:delText>
        </w:r>
        <w:r w:rsidDel="00FF51CE">
          <w:delText>has</w:delText>
        </w:r>
        <w:r w:rsidDel="00FF51CE">
          <w:rPr>
            <w:rFonts w:ascii="Times New Roman"/>
            <w:spacing w:val="40"/>
          </w:rPr>
          <w:delText xml:space="preserve"> </w:delText>
        </w:r>
        <w:r w:rsidDel="00FF51CE">
          <w:delText>applied</w:delText>
        </w:r>
        <w:r w:rsidDel="00FF51CE">
          <w:rPr>
            <w:rFonts w:ascii="Times New Roman"/>
            <w:spacing w:val="40"/>
          </w:rPr>
          <w:delText xml:space="preserve"> </w:delText>
        </w:r>
        <w:r w:rsidDel="00FF51CE">
          <w:delText>for</w:delText>
        </w:r>
        <w:r w:rsidDel="00FF51CE">
          <w:rPr>
            <w:rFonts w:ascii="Times New Roman"/>
            <w:spacing w:val="40"/>
          </w:rPr>
          <w:delText xml:space="preserve"> </w:delText>
        </w:r>
        <w:r w:rsidDel="00FF51CE">
          <w:delText>the</w:delText>
        </w:r>
        <w:r w:rsidDel="00FF51CE">
          <w:rPr>
            <w:rFonts w:ascii="Times New Roman"/>
            <w:spacing w:val="40"/>
          </w:rPr>
          <w:delText xml:space="preserve"> </w:delText>
        </w:r>
        <w:r w:rsidDel="00FF51CE">
          <w:delText>advantages</w:delText>
        </w:r>
        <w:r w:rsidDel="00FF51CE">
          <w:rPr>
            <w:rFonts w:ascii="Times New Roman"/>
            <w:spacing w:val="40"/>
          </w:rPr>
          <w:delText xml:space="preserve"> </w:delText>
        </w:r>
        <w:r w:rsidDel="00FF51CE">
          <w:delText>set</w:delText>
        </w:r>
        <w:r w:rsidDel="00FF51CE">
          <w:rPr>
            <w:rFonts w:ascii="Times New Roman"/>
            <w:spacing w:val="40"/>
          </w:rPr>
          <w:delText xml:space="preserve"> </w:delText>
        </w:r>
        <w:r w:rsidDel="00FF51CE">
          <w:delText>out</w:delText>
        </w:r>
        <w:r w:rsidDel="00FF51CE">
          <w:rPr>
            <w:rFonts w:ascii="Times New Roman"/>
            <w:spacing w:val="40"/>
          </w:rPr>
          <w:delText xml:space="preserve"> </w:delText>
        </w:r>
        <w:r w:rsidDel="00FF51CE">
          <w:delText>in</w:delText>
        </w:r>
        <w:r w:rsidDel="00FF51CE">
          <w:rPr>
            <w:rFonts w:ascii="Times New Roman"/>
            <w:spacing w:val="40"/>
          </w:rPr>
          <w:delText xml:space="preserve"> </w:delText>
        </w:r>
        <w:r w:rsidDel="00FF51CE">
          <w:delText>Article</w:delText>
        </w:r>
        <w:r w:rsidDel="00FF51CE">
          <w:rPr>
            <w:rFonts w:ascii="Times New Roman"/>
            <w:spacing w:val="40"/>
          </w:rPr>
          <w:delText xml:space="preserve"> </w:delText>
        </w:r>
        <w:r w:rsidDel="00FF51CE">
          <w:delText>167</w:delText>
        </w:r>
        <w:r w:rsidDel="00FF51CE">
          <w:rPr>
            <w:rFonts w:ascii="Times New Roman"/>
            <w:spacing w:val="40"/>
          </w:rPr>
          <w:delText xml:space="preserve"> </w:delText>
        </w:r>
        <w:r w:rsidDel="00FF51CE">
          <w:delText>of</w:delText>
        </w:r>
        <w:r w:rsidDel="00FF51CE">
          <w:rPr>
            <w:rFonts w:ascii="Times New Roman"/>
          </w:rPr>
          <w:delText xml:space="preserve"> </w:delText>
        </w:r>
        <w:r w:rsidDel="00FF51CE">
          <w:delText>Directive</w:delText>
        </w:r>
        <w:r w:rsidDel="00FF51CE">
          <w:rPr>
            <w:rFonts w:ascii="Times New Roman"/>
          </w:rPr>
          <w:delText xml:space="preserve"> </w:delText>
        </w:r>
        <w:r w:rsidDel="00FF51CE">
          <w:delText>2009/138/EC,</w:delText>
        </w:r>
        <w:r w:rsidDel="00FF51CE">
          <w:rPr>
            <w:rFonts w:ascii="Times New Roman"/>
          </w:rPr>
          <w:delText xml:space="preserve"> </w:delText>
        </w:r>
        <w:r w:rsidDel="00FF51CE">
          <w:delText>the</w:delText>
        </w:r>
        <w:r w:rsidDel="00FF51CE">
          <w:rPr>
            <w:rFonts w:ascii="Times New Roman"/>
          </w:rPr>
          <w:delText xml:space="preserve"> </w:delText>
        </w:r>
        <w:r w:rsidDel="00FF51CE">
          <w:delText>host</w:delText>
        </w:r>
        <w:r w:rsidDel="00FF51CE">
          <w:rPr>
            <w:rFonts w:ascii="Times New Roman"/>
          </w:rPr>
          <w:delText xml:space="preserve"> </w:delText>
        </w:r>
        <w:r w:rsidDel="00FF51CE">
          <w:delText>supervisory</w:delText>
        </w:r>
        <w:r w:rsidDel="00FF51CE">
          <w:rPr>
            <w:rFonts w:ascii="Times New Roman"/>
          </w:rPr>
          <w:delText xml:space="preserve"> </w:delText>
        </w:r>
        <w:r w:rsidDel="00FF51CE">
          <w:delText>authorities</w:delText>
        </w:r>
        <w:r w:rsidDel="00FF51CE">
          <w:rPr>
            <w:rFonts w:ascii="Times New Roman"/>
          </w:rPr>
          <w:delText xml:space="preserve"> </w:delText>
        </w:r>
        <w:r w:rsidDel="00FF51CE">
          <w:delText>concerned</w:delText>
        </w:r>
        <w:r w:rsidDel="00FF51CE">
          <w:rPr>
            <w:rFonts w:ascii="Times New Roman"/>
          </w:rPr>
          <w:delText xml:space="preserve"> </w:delText>
        </w:r>
        <w:r w:rsidDel="00FF51CE">
          <w:delText>should</w:delText>
        </w:r>
        <w:r w:rsidDel="00FF51CE">
          <w:rPr>
            <w:rFonts w:ascii="Times New Roman"/>
          </w:rPr>
          <w:delText xml:space="preserve"> </w:delText>
        </w:r>
        <w:r w:rsidDel="00FF51CE">
          <w:delText>discuss</w:delText>
        </w:r>
        <w:r w:rsidDel="00FF51CE">
          <w:rPr>
            <w:rFonts w:ascii="Times New Roman"/>
            <w:spacing w:val="25"/>
          </w:rPr>
          <w:delText xml:space="preserve"> </w:delText>
        </w:r>
        <w:r w:rsidDel="00FF51CE">
          <w:delText>whether</w:delText>
        </w:r>
        <w:r w:rsidDel="00FF51CE">
          <w:rPr>
            <w:rFonts w:ascii="Times New Roman"/>
            <w:spacing w:val="24"/>
          </w:rPr>
          <w:delText xml:space="preserve"> </w:delText>
        </w:r>
        <w:r w:rsidDel="00FF51CE">
          <w:delText>the</w:delText>
        </w:r>
        <w:r w:rsidDel="00FF51CE">
          <w:rPr>
            <w:rFonts w:ascii="Times New Roman"/>
            <w:spacing w:val="25"/>
          </w:rPr>
          <w:delText xml:space="preserve"> </w:delText>
        </w:r>
        <w:r w:rsidDel="00FF51CE">
          <w:delText>conditions</w:delText>
        </w:r>
        <w:r w:rsidDel="00FF51CE">
          <w:rPr>
            <w:rFonts w:ascii="Times New Roman"/>
            <w:spacing w:val="27"/>
          </w:rPr>
          <w:delText xml:space="preserve"> </w:delText>
        </w:r>
        <w:r w:rsidDel="00FF51CE">
          <w:delText>in</w:delText>
        </w:r>
        <w:r w:rsidDel="00FF51CE">
          <w:rPr>
            <w:rFonts w:ascii="Times New Roman"/>
            <w:spacing w:val="24"/>
          </w:rPr>
          <w:delText xml:space="preserve"> </w:delText>
        </w:r>
        <w:r w:rsidDel="00FF51CE">
          <w:delText>Guideline</w:delText>
        </w:r>
        <w:r w:rsidDel="00FF51CE">
          <w:rPr>
            <w:rFonts w:ascii="Times New Roman"/>
            <w:spacing w:val="28"/>
          </w:rPr>
          <w:delText xml:space="preserve"> </w:delText>
        </w:r>
        <w:r w:rsidDel="00FF51CE">
          <w:delText>1</w:delText>
        </w:r>
        <w:r w:rsidDel="00FF51CE">
          <w:rPr>
            <w:rFonts w:ascii="Times New Roman"/>
            <w:spacing w:val="24"/>
          </w:rPr>
          <w:delText xml:space="preserve"> </w:delText>
        </w:r>
        <w:r w:rsidDel="00FF51CE">
          <w:delText>have</w:delText>
        </w:r>
        <w:r w:rsidDel="00FF51CE">
          <w:rPr>
            <w:rFonts w:ascii="Times New Roman"/>
            <w:spacing w:val="24"/>
          </w:rPr>
          <w:delText xml:space="preserve"> </w:delText>
        </w:r>
        <w:r w:rsidDel="00FF51CE">
          <w:delText>been</w:delText>
        </w:r>
        <w:r w:rsidDel="00FF51CE">
          <w:rPr>
            <w:rFonts w:ascii="Times New Roman"/>
            <w:spacing w:val="24"/>
          </w:rPr>
          <w:delText xml:space="preserve"> </w:delText>
        </w:r>
        <w:r w:rsidDel="00FF51CE">
          <w:delText>met</w:delText>
        </w:r>
        <w:r w:rsidDel="00FF51CE">
          <w:rPr>
            <w:rFonts w:ascii="Times New Roman"/>
            <w:spacing w:val="24"/>
          </w:rPr>
          <w:delText xml:space="preserve"> </w:delText>
        </w:r>
        <w:r w:rsidDel="00FF51CE">
          <w:delText>before</w:delText>
        </w:r>
        <w:r w:rsidDel="00FF51CE">
          <w:rPr>
            <w:rFonts w:ascii="Times New Roman"/>
            <w:spacing w:val="25"/>
          </w:rPr>
          <w:delText xml:space="preserve"> </w:delText>
        </w:r>
        <w:r w:rsidDel="00FF51CE">
          <w:delText>reaching</w:delText>
        </w:r>
        <w:r w:rsidDel="00FF51CE">
          <w:rPr>
            <w:rFonts w:ascii="Times New Roman"/>
          </w:rPr>
          <w:delText xml:space="preserve"> </w:delText>
        </w:r>
        <w:r w:rsidDel="00FF51CE">
          <w:delText>a</w:delText>
        </w:r>
        <w:r w:rsidDel="00FF51CE">
          <w:rPr>
            <w:rFonts w:ascii="Times New Roman"/>
          </w:rPr>
          <w:delText xml:space="preserve"> </w:delText>
        </w:r>
        <w:r w:rsidDel="00FF51CE">
          <w:delText>decision</w:delText>
        </w:r>
        <w:r w:rsidDel="00FF51CE">
          <w:rPr>
            <w:rFonts w:ascii="Times New Roman"/>
          </w:rPr>
          <w:delText xml:space="preserve"> </w:delText>
        </w:r>
        <w:r w:rsidDel="00FF51CE">
          <w:delText>to</w:delText>
        </w:r>
        <w:r w:rsidDel="00FF51CE">
          <w:rPr>
            <w:rFonts w:ascii="Times New Roman"/>
          </w:rPr>
          <w:delText xml:space="preserve"> </w:delText>
        </w:r>
        <w:r w:rsidDel="00FF51CE">
          <w:delText>grant</w:delText>
        </w:r>
        <w:r w:rsidDel="00FF51CE">
          <w:rPr>
            <w:rFonts w:ascii="Times New Roman"/>
          </w:rPr>
          <w:delText xml:space="preserve"> </w:delText>
        </w:r>
        <w:r w:rsidDel="00FF51CE">
          <w:delText>such</w:delText>
        </w:r>
        <w:r w:rsidDel="00FF51CE">
          <w:rPr>
            <w:rFonts w:ascii="Times New Roman"/>
          </w:rPr>
          <w:delText xml:space="preserve"> </w:delText>
        </w:r>
        <w:r w:rsidDel="00FF51CE">
          <w:delText>advantages</w:delText>
        </w:r>
        <w:r w:rsidDel="00FF51CE">
          <w:rPr>
            <w:rFonts w:ascii="Times New Roman"/>
          </w:rPr>
          <w:delText xml:space="preserve"> </w:delText>
        </w:r>
        <w:r w:rsidDel="00FF51CE">
          <w:delText>to</w:delText>
        </w:r>
        <w:r w:rsidDel="00FF51CE">
          <w:rPr>
            <w:rFonts w:ascii="Times New Roman"/>
          </w:rPr>
          <w:delText xml:space="preserve"> </w:delText>
        </w:r>
        <w:r w:rsidDel="00FF51CE">
          <w:delText>that</w:delText>
        </w:r>
        <w:r w:rsidDel="00FF51CE">
          <w:rPr>
            <w:rFonts w:ascii="Times New Roman"/>
          </w:rPr>
          <w:delText xml:space="preserve"> </w:delText>
        </w:r>
        <w:r w:rsidDel="00FF51CE">
          <w:delText>undertaking.</w:delText>
        </w:r>
      </w:del>
    </w:p>
    <w:p w14:paraId="633B3C4F" w14:textId="77777777" w:rsidR="00BF6324" w:rsidRDefault="00A51A09">
      <w:pPr>
        <w:pStyle w:val="Heading1"/>
        <w:ind w:right="126"/>
      </w:pPr>
      <w:r>
        <w:t>Guideline</w:t>
      </w:r>
      <w:r>
        <w:rPr>
          <w:rFonts w:ascii="Times New Roman" w:hAnsi="Times New Roman"/>
          <w:b w:val="0"/>
        </w:rPr>
        <w:t xml:space="preserve"> </w:t>
      </w:r>
      <w:r>
        <w:t>10</w:t>
      </w:r>
      <w:r>
        <w:rPr>
          <w:rFonts w:ascii="Times New Roman" w:hAnsi="Times New Roman"/>
          <w:b w:val="0"/>
        </w:rPr>
        <w:t xml:space="preserve"> </w:t>
      </w:r>
      <w:r>
        <w:t>–</w:t>
      </w:r>
      <w:r>
        <w:rPr>
          <w:rFonts w:ascii="Times New Roman" w:hAnsi="Times New Roman"/>
          <w:b w:val="0"/>
        </w:rPr>
        <w:t xml:space="preserve"> </w:t>
      </w:r>
      <w:r>
        <w:t>Notifying</w:t>
      </w:r>
      <w:r>
        <w:rPr>
          <w:rFonts w:ascii="Times New Roman" w:hAnsi="Times New Roman"/>
          <w:b w:val="0"/>
        </w:rPr>
        <w:t xml:space="preserve"> </w:t>
      </w:r>
      <w:r>
        <w:t>EIOPA</w:t>
      </w:r>
      <w:r>
        <w:rPr>
          <w:rFonts w:ascii="Times New Roman" w:hAnsi="Times New Roman"/>
          <w:b w:val="0"/>
        </w:rPr>
        <w:t xml:space="preserve"> </w:t>
      </w:r>
      <w:r>
        <w:t>of</w:t>
      </w:r>
      <w:r>
        <w:rPr>
          <w:rFonts w:ascii="Times New Roman" w:hAnsi="Times New Roman"/>
          <w:b w:val="0"/>
        </w:rPr>
        <w:t xml:space="preserve"> </w:t>
      </w:r>
      <w:r>
        <w:t>joint</w:t>
      </w:r>
      <w:r>
        <w:rPr>
          <w:rFonts w:ascii="Times New Roman" w:hAnsi="Times New Roman"/>
          <w:b w:val="0"/>
        </w:rPr>
        <w:t xml:space="preserve"> </w:t>
      </w:r>
      <w:r>
        <w:t>decisions</w:t>
      </w:r>
      <w:r>
        <w:rPr>
          <w:rFonts w:ascii="Times New Roman" w:hAnsi="Times New Roman"/>
          <w:b w:val="0"/>
        </w:rPr>
        <w:t xml:space="preserve"> </w:t>
      </w:r>
      <w:r>
        <w:t>in</w:t>
      </w:r>
      <w:r>
        <w:rPr>
          <w:rFonts w:ascii="Times New Roman" w:hAnsi="Times New Roman"/>
          <w:b w:val="0"/>
        </w:rPr>
        <w:t xml:space="preserve"> </w:t>
      </w:r>
      <w:r>
        <w:t>relation</w:t>
      </w:r>
      <w:r>
        <w:rPr>
          <w:rFonts w:ascii="Times New Roman" w:hAnsi="Times New Roman"/>
          <w:b w:val="0"/>
        </w:rPr>
        <w:t xml:space="preserve"> </w:t>
      </w:r>
      <w:r>
        <w:t>to</w:t>
      </w:r>
      <w:r>
        <w:rPr>
          <w:rFonts w:ascii="Times New Roman" w:hAnsi="Times New Roman"/>
          <w:b w:val="0"/>
        </w:rPr>
        <w:t xml:space="preserve"> </w:t>
      </w:r>
      <w:r>
        <w:t>Article</w:t>
      </w:r>
      <w:r>
        <w:rPr>
          <w:rFonts w:ascii="Times New Roman" w:hAnsi="Times New Roman"/>
          <w:b w:val="0"/>
        </w:rPr>
        <w:t xml:space="preserve"> </w:t>
      </w:r>
      <w:r>
        <w:t>167</w:t>
      </w:r>
      <w:r>
        <w:rPr>
          <w:rFonts w:ascii="Times New Roman" w:hAnsi="Times New Roman"/>
          <w:b w:val="0"/>
        </w:rPr>
        <w:t xml:space="preserve"> </w:t>
      </w:r>
      <w:r>
        <w:t>of</w:t>
      </w:r>
      <w:r>
        <w:rPr>
          <w:rFonts w:ascii="Times New Roman" w:hAnsi="Times New Roman"/>
          <w:b w:val="0"/>
        </w:rPr>
        <w:t xml:space="preserve"> </w:t>
      </w:r>
      <w:r>
        <w:t>Directive</w:t>
      </w:r>
      <w:r>
        <w:rPr>
          <w:rFonts w:ascii="Times New Roman" w:hAnsi="Times New Roman"/>
          <w:b w:val="0"/>
        </w:rPr>
        <w:t xml:space="preserve"> </w:t>
      </w:r>
      <w:r>
        <w:t>2009/138/EC</w:t>
      </w:r>
    </w:p>
    <w:p w14:paraId="728595A3" w14:textId="792A3E83" w:rsidR="00BF6324" w:rsidRDefault="00A51A09">
      <w:pPr>
        <w:pStyle w:val="ListParagraph"/>
        <w:numPr>
          <w:ilvl w:val="1"/>
          <w:numId w:val="41"/>
        </w:numPr>
        <w:tabs>
          <w:tab w:val="left" w:pos="1148"/>
          <w:tab w:val="left" w:pos="1152"/>
        </w:tabs>
        <w:spacing w:before="118" w:line="276" w:lineRule="auto"/>
        <w:ind w:right="126"/>
        <w:pPrChange w:id="114" w:author="Johannes Backer" w:date="2025-05-15T08:14:00Z">
          <w:pPr>
            <w:pStyle w:val="ListParagraph"/>
            <w:numPr>
              <w:ilvl w:val="1"/>
              <w:numId w:val="24"/>
            </w:numPr>
            <w:tabs>
              <w:tab w:val="left" w:pos="1148"/>
              <w:tab w:val="left" w:pos="1152"/>
            </w:tabs>
            <w:spacing w:before="118" w:line="276" w:lineRule="auto"/>
            <w:ind w:left="1152" w:right="126" w:hanging="663"/>
          </w:pPr>
        </w:pPrChange>
      </w:pPr>
      <w:r>
        <w:t>Where</w:t>
      </w:r>
      <w:r>
        <w:rPr>
          <w:rFonts w:ascii="Times New Roman"/>
        </w:rPr>
        <w:t xml:space="preserve"> </w:t>
      </w:r>
      <w:r>
        <w:t>a</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proofErr w:type="spellStart"/>
      <w:r>
        <w:t>authorised</w:t>
      </w:r>
      <w:proofErr w:type="spellEnd"/>
      <w:r>
        <w:rPr>
          <w:rFonts w:ascii="Times New Roman"/>
        </w:rPr>
        <w:t xml:space="preserve"> </w:t>
      </w:r>
      <w:r>
        <w:t>in</w:t>
      </w:r>
      <w:r>
        <w:rPr>
          <w:rFonts w:ascii="Times New Roman"/>
        </w:rPr>
        <w:t xml:space="preserve"> </w:t>
      </w:r>
      <w:r>
        <w:t>more</w:t>
      </w:r>
      <w:r>
        <w:rPr>
          <w:rFonts w:ascii="Times New Roman"/>
        </w:rPr>
        <w:t xml:space="preserve"> </w:t>
      </w:r>
      <w:r>
        <w:t>than</w:t>
      </w:r>
      <w:r>
        <w:rPr>
          <w:rFonts w:ascii="Times New Roman"/>
        </w:rPr>
        <w:t xml:space="preserve"> </w:t>
      </w:r>
      <w:r>
        <w:t>one</w:t>
      </w:r>
      <w:r>
        <w:rPr>
          <w:rFonts w:ascii="Times New Roman"/>
        </w:rPr>
        <w:t xml:space="preserve"> </w:t>
      </w:r>
      <w:r>
        <w:t>Member</w:t>
      </w:r>
      <w:r>
        <w:rPr>
          <w:rFonts w:ascii="Times New Roman"/>
          <w:spacing w:val="40"/>
        </w:rPr>
        <w:t xml:space="preserve"> </w:t>
      </w:r>
      <w:r>
        <w:t>State</w:t>
      </w:r>
      <w:r>
        <w:rPr>
          <w:rFonts w:ascii="Times New Roman"/>
          <w:spacing w:val="40"/>
        </w:rPr>
        <w:t xml:space="preserve"> </w:t>
      </w:r>
      <w:r>
        <w:t>applies</w:t>
      </w:r>
      <w:r>
        <w:rPr>
          <w:rFonts w:ascii="Times New Roman"/>
          <w:spacing w:val="40"/>
        </w:rPr>
        <w:t xml:space="preserve"> </w:t>
      </w:r>
      <w:ins w:id="115" w:author="Johannes Backer" w:date="2025-03-28T14:21:00Z">
        <w:r w:rsidR="00DE0BB7">
          <w:rPr>
            <w:rFonts w:ascii="Times New Roman"/>
            <w:spacing w:val="40"/>
          </w:rPr>
          <w:t>for</w:t>
        </w:r>
      </w:ins>
      <w:del w:id="116" w:author="Johannes Backer" w:date="2025-03-28T13:45:00Z">
        <w:r w:rsidDel="002A5539">
          <w:delText>for</w:delText>
        </w:r>
        <w:r w:rsidDel="002A5539">
          <w:rPr>
            <w:rFonts w:ascii="Times New Roman"/>
            <w:spacing w:val="40"/>
          </w:rPr>
          <w:delText xml:space="preserve"> </w:delText>
        </w:r>
        <w:r w:rsidDel="002A5539">
          <w:delText>any</w:delText>
        </w:r>
      </w:del>
      <w:r>
        <w:rPr>
          <w:rFonts w:ascii="Times New Roman"/>
          <w:spacing w:val="40"/>
        </w:rPr>
        <w:t xml:space="preserve"> </w:t>
      </w:r>
      <w:del w:id="117" w:author="Johannes Backer" w:date="2025-03-28T14:21:00Z">
        <w:r w:rsidDel="00DE0BB7">
          <w:delText>of</w:delText>
        </w:r>
        <w:r w:rsidDel="00DE0BB7">
          <w:rPr>
            <w:rFonts w:ascii="Times New Roman"/>
            <w:spacing w:val="40"/>
          </w:rPr>
          <w:delText xml:space="preserve"> </w:delText>
        </w:r>
      </w:del>
      <w:r>
        <w:t>the</w:t>
      </w:r>
      <w:r>
        <w:rPr>
          <w:rFonts w:ascii="Times New Roman"/>
          <w:spacing w:val="40"/>
        </w:rPr>
        <w:t xml:space="preserve"> </w:t>
      </w:r>
      <w:r>
        <w:t>advantages</w:t>
      </w:r>
      <w:r>
        <w:rPr>
          <w:rFonts w:ascii="Times New Roman"/>
          <w:spacing w:val="40"/>
        </w:rPr>
        <w:t xml:space="preserve"> </w:t>
      </w:r>
      <w:ins w:id="118" w:author="Johannes Backer" w:date="2025-03-28T13:45:00Z">
        <w:r w:rsidR="002A5539">
          <w:t>set</w:t>
        </w:r>
      </w:ins>
      <w:ins w:id="119" w:author="Johannes Backer" w:date="2025-03-28T13:46:00Z">
        <w:r w:rsidR="002A5539">
          <w:t xml:space="preserve"> out </w:t>
        </w:r>
      </w:ins>
      <w:ins w:id="120" w:author="Johannes Backer" w:date="2025-03-28T14:29:00Z">
        <w:r w:rsidR="00C65FBD">
          <w:t>in</w:t>
        </w:r>
      </w:ins>
      <w:del w:id="121" w:author="Johannes Backer" w:date="2025-03-28T13:45:00Z">
        <w:r w:rsidDel="002A5539">
          <w:delText>under</w:delText>
        </w:r>
      </w:del>
      <w:r>
        <w:rPr>
          <w:rFonts w:ascii="Times New Roman"/>
          <w:spacing w:val="40"/>
        </w:rPr>
        <w:t xml:space="preserve"> </w:t>
      </w:r>
      <w:r>
        <w:t>Article</w:t>
      </w:r>
      <w:r>
        <w:rPr>
          <w:rFonts w:ascii="Times New Roman"/>
          <w:spacing w:val="40"/>
        </w:rPr>
        <w:t xml:space="preserve"> </w:t>
      </w:r>
      <w:r>
        <w:t>167</w:t>
      </w:r>
      <w:r>
        <w:rPr>
          <w:rFonts w:ascii="Times New Roman"/>
          <w:spacing w:val="40"/>
        </w:rPr>
        <w:t xml:space="preserve"> </w:t>
      </w:r>
      <w:r>
        <w:t>of</w:t>
      </w:r>
      <w:r>
        <w:rPr>
          <w:rFonts w:ascii="Times New Roman"/>
        </w:rPr>
        <w:t xml:space="preserve"> </w:t>
      </w:r>
      <w:r>
        <w:t>Directive</w:t>
      </w:r>
      <w:r>
        <w:rPr>
          <w:rFonts w:ascii="Times New Roman"/>
        </w:rPr>
        <w:t xml:space="preserve"> </w:t>
      </w:r>
      <w:r>
        <w:t>2009/138/EC,</w:t>
      </w:r>
      <w:r>
        <w:rPr>
          <w:rFonts w:ascii="Times New Roman"/>
          <w:spacing w:val="40"/>
        </w:rPr>
        <w:t xml:space="preserve"> </w:t>
      </w:r>
      <w:r>
        <w:t>the</w:t>
      </w:r>
      <w:r>
        <w:rPr>
          <w:rFonts w:ascii="Times New Roman"/>
          <w:spacing w:val="40"/>
        </w:rPr>
        <w:t xml:space="preserve"> </w:t>
      </w:r>
      <w:del w:id="122" w:author="Johannes Backer" w:date="2025-03-28T13:46:00Z">
        <w:r w:rsidDel="002A5539">
          <w:delText>relevant</w:delText>
        </w:r>
      </w:del>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ins w:id="123" w:author="Johannes Backer" w:date="2025-03-28T13:46:00Z">
        <w:r w:rsidR="002A5539">
          <w:rPr>
            <w:rFonts w:ascii="Times New Roman"/>
            <w:spacing w:val="40"/>
          </w:rPr>
          <w:t xml:space="preserve">referred to in Article 167 (2) of Directive </w:t>
        </w:r>
      </w:ins>
      <w:ins w:id="124" w:author="Johannes Backer" w:date="2025-03-28T13:47:00Z">
        <w:r w:rsidR="002A5539">
          <w:rPr>
            <w:rFonts w:ascii="Times New Roman"/>
            <w:spacing w:val="40"/>
          </w:rPr>
          <w:t xml:space="preserve">2009/138/EC </w:t>
        </w:r>
      </w:ins>
      <w:r>
        <w:t>should</w:t>
      </w:r>
      <w:r>
        <w:rPr>
          <w:rFonts w:ascii="Times New Roman"/>
          <w:spacing w:val="40"/>
        </w:rPr>
        <w:t xml:space="preserve"> </w:t>
      </w:r>
      <w:r>
        <w:t>notify</w:t>
      </w:r>
      <w:r>
        <w:rPr>
          <w:rFonts w:ascii="Times New Roman"/>
        </w:rPr>
        <w:t xml:space="preserve"> </w:t>
      </w:r>
      <w:r>
        <w:t>EIOPA</w:t>
      </w:r>
      <w:r>
        <w:rPr>
          <w:rFonts w:ascii="Times New Roman"/>
          <w:spacing w:val="38"/>
        </w:rPr>
        <w:t xml:space="preserve"> </w:t>
      </w:r>
      <w:r>
        <w:t>of</w:t>
      </w:r>
      <w:r>
        <w:rPr>
          <w:rFonts w:ascii="Times New Roman"/>
          <w:spacing w:val="37"/>
        </w:rPr>
        <w:t xml:space="preserve"> </w:t>
      </w:r>
      <w:r>
        <w:t>the</w:t>
      </w:r>
      <w:r>
        <w:rPr>
          <w:rFonts w:ascii="Times New Roman"/>
          <w:spacing w:val="38"/>
        </w:rPr>
        <w:t xml:space="preserve"> </w:t>
      </w:r>
      <w:r>
        <w:t>decision</w:t>
      </w:r>
      <w:r>
        <w:rPr>
          <w:rFonts w:ascii="Times New Roman"/>
          <w:spacing w:val="40"/>
        </w:rPr>
        <w:t xml:space="preserve"> </w:t>
      </w:r>
      <w:r>
        <w:t>taken</w:t>
      </w:r>
      <w:r>
        <w:rPr>
          <w:rFonts w:ascii="Times New Roman"/>
          <w:spacing w:val="37"/>
        </w:rPr>
        <w:t xml:space="preserve"> </w:t>
      </w:r>
      <w:r>
        <w:t>under</w:t>
      </w:r>
      <w:r>
        <w:rPr>
          <w:rFonts w:ascii="Times New Roman"/>
          <w:spacing w:val="37"/>
        </w:rPr>
        <w:t xml:space="preserve"> </w:t>
      </w:r>
      <w:r>
        <w:t>that</w:t>
      </w:r>
      <w:r>
        <w:rPr>
          <w:rFonts w:ascii="Times New Roman"/>
          <w:spacing w:val="37"/>
        </w:rPr>
        <w:t xml:space="preserve"> </w:t>
      </w:r>
      <w:r>
        <w:t>article</w:t>
      </w:r>
      <w:r>
        <w:rPr>
          <w:rFonts w:ascii="Times New Roman"/>
          <w:spacing w:val="38"/>
        </w:rPr>
        <w:t xml:space="preserve"> </w:t>
      </w:r>
      <w:r>
        <w:t>and</w:t>
      </w:r>
      <w:r>
        <w:rPr>
          <w:rFonts w:ascii="Times New Roman"/>
          <w:spacing w:val="35"/>
        </w:rPr>
        <w:t xml:space="preserve"> </w:t>
      </w:r>
      <w:r>
        <w:t>whether</w:t>
      </w:r>
      <w:r>
        <w:rPr>
          <w:rFonts w:ascii="Times New Roman"/>
          <w:spacing w:val="37"/>
        </w:rPr>
        <w:t xml:space="preserve"> </w:t>
      </w:r>
      <w:r>
        <w:t>it</w:t>
      </w:r>
      <w:r>
        <w:rPr>
          <w:rFonts w:ascii="Times New Roman"/>
          <w:spacing w:val="37"/>
        </w:rPr>
        <w:t xml:space="preserve"> </w:t>
      </w:r>
      <w:r>
        <w:t>considers</w:t>
      </w:r>
      <w:r>
        <w:rPr>
          <w:rFonts w:ascii="Times New Roman"/>
          <w:spacing w:val="38"/>
        </w:rPr>
        <w:t xml:space="preserve"> </w:t>
      </w:r>
      <w:r>
        <w:t>that</w:t>
      </w:r>
      <w:r>
        <w:rPr>
          <w:rFonts w:ascii="Times New Roman"/>
        </w:rPr>
        <w:t xml:space="preserve"> </w:t>
      </w:r>
      <w:r>
        <w:t>the</w:t>
      </w:r>
      <w:r>
        <w:rPr>
          <w:rFonts w:ascii="Times New Roman"/>
        </w:rPr>
        <w:t xml:space="preserve"> </w:t>
      </w:r>
      <w:r>
        <w:t>conditions</w:t>
      </w:r>
      <w:r>
        <w:rPr>
          <w:rFonts w:ascii="Times New Roman"/>
        </w:rPr>
        <w:t xml:space="preserve"> </w:t>
      </w:r>
      <w:r>
        <w:t>in</w:t>
      </w:r>
      <w:r>
        <w:rPr>
          <w:rFonts w:ascii="Times New Roman"/>
        </w:rPr>
        <w:t xml:space="preserve"> </w:t>
      </w:r>
      <w:r>
        <w:t>Guideline</w:t>
      </w:r>
      <w:r>
        <w:rPr>
          <w:rFonts w:ascii="Times New Roman"/>
        </w:rPr>
        <w:t xml:space="preserve"> </w:t>
      </w:r>
      <w:r>
        <w:t>1</w:t>
      </w:r>
      <w:r>
        <w:rPr>
          <w:rFonts w:ascii="Times New Roman"/>
        </w:rPr>
        <w:t xml:space="preserve"> </w:t>
      </w:r>
      <w:r>
        <w:t>are</w:t>
      </w:r>
      <w:r>
        <w:rPr>
          <w:rFonts w:ascii="Times New Roman"/>
        </w:rPr>
        <w:t xml:space="preserve"> </w:t>
      </w:r>
      <w:r>
        <w:t>met.</w:t>
      </w:r>
    </w:p>
    <w:p w14:paraId="09CA807C" w14:textId="77777777" w:rsidR="00BF6324" w:rsidRDefault="00A51A09">
      <w:pPr>
        <w:pStyle w:val="Heading1"/>
        <w:ind w:right="125"/>
      </w:pPr>
      <w:r>
        <w:t>Guideline</w:t>
      </w:r>
      <w:r>
        <w:rPr>
          <w:rFonts w:ascii="Times New Roman" w:hAnsi="Times New Roman"/>
          <w:b w:val="0"/>
        </w:rPr>
        <w:t xml:space="preserve"> </w:t>
      </w:r>
      <w:r>
        <w:t>11</w:t>
      </w:r>
      <w:r>
        <w:rPr>
          <w:rFonts w:ascii="Times New Roman" w:hAnsi="Times New Roman"/>
          <w:b w:val="0"/>
        </w:rPr>
        <w:t xml:space="preserve"> </w:t>
      </w:r>
      <w:r>
        <w:t>–</w:t>
      </w:r>
      <w:r>
        <w:rPr>
          <w:rFonts w:ascii="Times New Roman" w:hAnsi="Times New Roman"/>
          <w:b w:val="0"/>
        </w:rPr>
        <w:t xml:space="preserve"> </w:t>
      </w:r>
      <w:r>
        <w:t>Notification</w:t>
      </w:r>
      <w:r>
        <w:rPr>
          <w:rFonts w:ascii="Times New Roman" w:hAnsi="Times New Roman"/>
          <w:b w:val="0"/>
        </w:rPr>
        <w:t xml:space="preserve"> </w:t>
      </w:r>
      <w:r>
        <w:t>of</w:t>
      </w:r>
      <w:r>
        <w:rPr>
          <w:rFonts w:ascii="Times New Roman" w:hAnsi="Times New Roman"/>
          <w:b w:val="0"/>
        </w:rPr>
        <w:t xml:space="preserve"> </w:t>
      </w:r>
      <w:r>
        <w:t>the</w:t>
      </w:r>
      <w:r>
        <w:rPr>
          <w:rFonts w:ascii="Times New Roman" w:hAnsi="Times New Roman"/>
          <w:b w:val="0"/>
        </w:rPr>
        <w:t xml:space="preserve"> </w:t>
      </w:r>
      <w:r>
        <w:t>host</w:t>
      </w:r>
      <w:r>
        <w:rPr>
          <w:rFonts w:ascii="Times New Roman" w:hAnsi="Times New Roman"/>
          <w:b w:val="0"/>
        </w:rPr>
        <w:t xml:space="preserve"> </w:t>
      </w:r>
      <w:r>
        <w:t>supervisory</w:t>
      </w:r>
      <w:r>
        <w:rPr>
          <w:rFonts w:ascii="Times New Roman" w:hAnsi="Times New Roman"/>
          <w:b w:val="0"/>
        </w:rPr>
        <w:t xml:space="preserve"> </w:t>
      </w:r>
      <w:r>
        <w:t>authorities</w:t>
      </w:r>
      <w:r>
        <w:rPr>
          <w:rFonts w:ascii="Times New Roman" w:hAnsi="Times New Roman"/>
          <w:b w:val="0"/>
        </w:rPr>
        <w:t xml:space="preserve"> </w:t>
      </w:r>
      <w:r>
        <w:t>of</w:t>
      </w:r>
      <w:r>
        <w:rPr>
          <w:rFonts w:ascii="Times New Roman" w:hAnsi="Times New Roman"/>
          <w:b w:val="0"/>
        </w:rPr>
        <w:t xml:space="preserve"> </w:t>
      </w:r>
      <w:r>
        <w:t>branch</w:t>
      </w:r>
      <w:r>
        <w:rPr>
          <w:rFonts w:ascii="Times New Roman" w:hAnsi="Times New Roman"/>
          <w:b w:val="0"/>
        </w:rPr>
        <w:t xml:space="preserve"> </w:t>
      </w:r>
      <w:r>
        <w:rPr>
          <w:spacing w:val="-2"/>
        </w:rPr>
        <w:t>locations</w:t>
      </w:r>
    </w:p>
    <w:p w14:paraId="38AFC8AC" w14:textId="77777777" w:rsidR="00BF6324" w:rsidRDefault="00A51A09">
      <w:pPr>
        <w:pStyle w:val="ListParagraph"/>
        <w:numPr>
          <w:ilvl w:val="1"/>
          <w:numId w:val="41"/>
        </w:numPr>
        <w:tabs>
          <w:tab w:val="left" w:pos="1148"/>
          <w:tab w:val="left" w:pos="1152"/>
        </w:tabs>
        <w:spacing w:before="120" w:line="276" w:lineRule="auto"/>
        <w:ind w:right="123"/>
        <w:pPrChange w:id="125" w:author="Johannes Backer" w:date="2025-05-15T08:14:00Z">
          <w:pPr>
            <w:pStyle w:val="ListParagraph"/>
            <w:numPr>
              <w:ilvl w:val="1"/>
              <w:numId w:val="24"/>
            </w:numPr>
            <w:tabs>
              <w:tab w:val="left" w:pos="1148"/>
              <w:tab w:val="left" w:pos="1152"/>
            </w:tabs>
            <w:spacing w:before="120" w:line="276" w:lineRule="auto"/>
            <w:ind w:left="1152" w:right="123"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a</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informs</w:t>
      </w:r>
      <w:r>
        <w:rPr>
          <w:rFonts w:ascii="Times New Roman"/>
        </w:rPr>
        <w:t xml:space="preserve"> </w:t>
      </w:r>
      <w:r>
        <w:t>it</w:t>
      </w:r>
      <w:r>
        <w:rPr>
          <w:rFonts w:ascii="Times New Roman"/>
        </w:rPr>
        <w:t xml:space="preserve"> </w:t>
      </w:r>
      <w:r>
        <w:t>on</w:t>
      </w:r>
      <w:r>
        <w:rPr>
          <w:rFonts w:ascii="Times New Roman"/>
        </w:rPr>
        <w:t xml:space="preserve"> </w:t>
      </w:r>
      <w:r>
        <w:t>a</w:t>
      </w:r>
      <w:r>
        <w:rPr>
          <w:rFonts w:ascii="Times New Roman"/>
        </w:rPr>
        <w:t xml:space="preserve"> </w:t>
      </w:r>
      <w:r>
        <w:t>continuous</w:t>
      </w:r>
      <w:r>
        <w:rPr>
          <w:rFonts w:ascii="Times New Roman"/>
        </w:rPr>
        <w:t xml:space="preserve"> </w:t>
      </w:r>
      <w:r>
        <w:t>basis</w:t>
      </w:r>
      <w:r>
        <w:rPr>
          <w:rFonts w:ascii="Times New Roman"/>
        </w:rPr>
        <w:t xml:space="preserve"> </w:t>
      </w:r>
      <w:r>
        <w:t>of</w:t>
      </w:r>
      <w:r>
        <w:rPr>
          <w:rFonts w:ascii="Times New Roman"/>
        </w:rPr>
        <w:t xml:space="preserve"> </w:t>
      </w:r>
      <w:r>
        <w:t>the</w:t>
      </w:r>
      <w:r>
        <w:rPr>
          <w:rFonts w:ascii="Times New Roman"/>
        </w:rPr>
        <w:t xml:space="preserve"> </w:t>
      </w:r>
      <w:r>
        <w:t>location</w:t>
      </w:r>
      <w:r>
        <w:rPr>
          <w:rFonts w:ascii="Times New Roman"/>
        </w:rPr>
        <w:t xml:space="preserve"> </w:t>
      </w:r>
      <w:r>
        <w:t>of</w:t>
      </w:r>
      <w:r>
        <w:rPr>
          <w:rFonts w:ascii="Times New Roman"/>
        </w:rPr>
        <w:t xml:space="preserve"> </w:t>
      </w:r>
      <w:r>
        <w:t>the</w:t>
      </w:r>
      <w:r>
        <w:rPr>
          <w:rFonts w:ascii="Times New Roman"/>
        </w:rPr>
        <w:t xml:space="preserve"> </w:t>
      </w:r>
      <w:r>
        <w:t>branches</w:t>
      </w:r>
      <w:r>
        <w:rPr>
          <w:rFonts w:ascii="Times New Roman"/>
        </w:rPr>
        <w:t xml:space="preserve"> </w:t>
      </w:r>
      <w:r>
        <w:t>which</w:t>
      </w:r>
      <w:r>
        <w:rPr>
          <w:rFonts w:ascii="Times New Roman"/>
        </w:rPr>
        <w:t xml:space="preserve"> </w:t>
      </w:r>
      <w:r>
        <w:t>that</w:t>
      </w:r>
      <w:r>
        <w:rPr>
          <w:rFonts w:ascii="Times New Roman"/>
        </w:rPr>
        <w:t xml:space="preserve"> </w:t>
      </w:r>
      <w:r>
        <w:t>undertaking</w:t>
      </w:r>
      <w:r>
        <w:rPr>
          <w:rFonts w:ascii="Times New Roman"/>
        </w:rPr>
        <w:t xml:space="preserve"> </w:t>
      </w:r>
      <w:r>
        <w:t>has</w:t>
      </w:r>
      <w:r>
        <w:rPr>
          <w:rFonts w:ascii="Times New Roman"/>
        </w:rPr>
        <w:t xml:space="preserve"> </w:t>
      </w:r>
      <w:r>
        <w:t>established</w:t>
      </w:r>
      <w:r>
        <w:rPr>
          <w:rFonts w:ascii="Times New Roman"/>
        </w:rPr>
        <w:t xml:space="preserve"> </w:t>
      </w:r>
      <w:r>
        <w:t>or</w:t>
      </w:r>
      <w:r>
        <w:rPr>
          <w:rFonts w:ascii="Times New Roman"/>
        </w:rPr>
        <w:t xml:space="preserve"> </w:t>
      </w:r>
      <w:r>
        <w:t>intends</w:t>
      </w:r>
      <w:r>
        <w:rPr>
          <w:rFonts w:ascii="Times New Roman"/>
        </w:rPr>
        <w:t xml:space="preserve"> </w:t>
      </w:r>
      <w:r>
        <w:t>to</w:t>
      </w:r>
      <w:r>
        <w:rPr>
          <w:rFonts w:ascii="Times New Roman"/>
        </w:rPr>
        <w:t xml:space="preserve"> </w:t>
      </w:r>
      <w:r>
        <w:t>establish</w:t>
      </w:r>
      <w:r>
        <w:rPr>
          <w:rFonts w:ascii="Times New Roman"/>
        </w:rPr>
        <w:t xml:space="preserve"> </w:t>
      </w:r>
      <w:r>
        <w:t>in</w:t>
      </w:r>
      <w:r>
        <w:rPr>
          <w:rFonts w:ascii="Times New Roman"/>
        </w:rPr>
        <w:t xml:space="preserve"> </w:t>
      </w:r>
      <w:r>
        <w:t>any</w:t>
      </w:r>
      <w:r>
        <w:rPr>
          <w:rFonts w:ascii="Times New Roman"/>
        </w:rPr>
        <w:t xml:space="preserve"> </w:t>
      </w:r>
      <w:r>
        <w:t>other</w:t>
      </w:r>
      <w:r>
        <w:rPr>
          <w:rFonts w:ascii="Times New Roman"/>
        </w:rPr>
        <w:t xml:space="preserve"> </w:t>
      </w:r>
      <w:r>
        <w:t>Member</w:t>
      </w:r>
      <w:r>
        <w:rPr>
          <w:rFonts w:ascii="Times New Roman"/>
        </w:rPr>
        <w:t xml:space="preserve"> </w:t>
      </w:r>
      <w:r>
        <w:t>State.</w:t>
      </w:r>
    </w:p>
    <w:p w14:paraId="4AB24E18" w14:textId="40EB7703" w:rsidR="00BF6324" w:rsidRDefault="00A51A09">
      <w:pPr>
        <w:spacing w:before="239"/>
        <w:ind w:left="132" w:right="124"/>
        <w:jc w:val="both"/>
        <w:rPr>
          <w:b/>
        </w:rPr>
      </w:pPr>
      <w:r>
        <w:rPr>
          <w:b/>
        </w:rPr>
        <w:t>Guideline</w:t>
      </w:r>
      <w:r>
        <w:rPr>
          <w:rFonts w:ascii="Times New Roman" w:hAnsi="Times New Roman"/>
          <w:spacing w:val="80"/>
        </w:rPr>
        <w:t xml:space="preserve"> </w:t>
      </w:r>
      <w:r>
        <w:rPr>
          <w:b/>
        </w:rPr>
        <w:t>12</w:t>
      </w:r>
      <w:r>
        <w:rPr>
          <w:rFonts w:ascii="Times New Roman" w:hAnsi="Times New Roman"/>
          <w:spacing w:val="80"/>
        </w:rPr>
        <w:t xml:space="preserve"> </w:t>
      </w:r>
      <w:r>
        <w:rPr>
          <w:b/>
        </w:rPr>
        <w:t>–</w:t>
      </w:r>
      <w:r>
        <w:rPr>
          <w:rFonts w:ascii="Times New Roman" w:hAnsi="Times New Roman"/>
          <w:spacing w:val="80"/>
        </w:rPr>
        <w:t xml:space="preserve"> </w:t>
      </w:r>
      <w:r>
        <w:rPr>
          <w:b/>
        </w:rPr>
        <w:t>Single</w:t>
      </w:r>
      <w:r>
        <w:rPr>
          <w:rFonts w:ascii="Times New Roman" w:hAnsi="Times New Roman"/>
          <w:spacing w:val="80"/>
        </w:rPr>
        <w:t xml:space="preserve"> </w:t>
      </w:r>
      <w:r>
        <w:rPr>
          <w:b/>
        </w:rPr>
        <w:t>balance</w:t>
      </w:r>
      <w:r>
        <w:rPr>
          <w:rFonts w:ascii="Times New Roman" w:hAnsi="Times New Roman"/>
          <w:spacing w:val="80"/>
        </w:rPr>
        <w:t xml:space="preserve"> </w:t>
      </w:r>
      <w:r>
        <w:rPr>
          <w:b/>
        </w:rPr>
        <w:t>sheet</w:t>
      </w:r>
      <w:r>
        <w:rPr>
          <w:rFonts w:ascii="Times New Roman" w:hAnsi="Times New Roman"/>
          <w:spacing w:val="80"/>
        </w:rPr>
        <w:t xml:space="preserve"> </w:t>
      </w:r>
      <w:r>
        <w:rPr>
          <w:b/>
        </w:rPr>
        <w:t>under</w:t>
      </w:r>
      <w:r>
        <w:rPr>
          <w:rFonts w:ascii="Times New Roman" w:hAnsi="Times New Roman"/>
          <w:spacing w:val="80"/>
        </w:rPr>
        <w:t xml:space="preserve"> </w:t>
      </w:r>
      <w:r>
        <w:rPr>
          <w:b/>
        </w:rPr>
        <w:t>Article</w:t>
      </w:r>
      <w:r>
        <w:rPr>
          <w:rFonts w:ascii="Times New Roman" w:hAnsi="Times New Roman"/>
          <w:spacing w:val="80"/>
        </w:rPr>
        <w:t xml:space="preserve"> </w:t>
      </w:r>
      <w:r>
        <w:rPr>
          <w:b/>
        </w:rPr>
        <w:t>167</w:t>
      </w:r>
      <w:r>
        <w:rPr>
          <w:rFonts w:ascii="Times New Roman" w:hAnsi="Times New Roman"/>
          <w:spacing w:val="80"/>
        </w:rPr>
        <w:t xml:space="preserve"> </w:t>
      </w:r>
      <w:r>
        <w:rPr>
          <w:b/>
        </w:rPr>
        <w:t>of</w:t>
      </w:r>
      <w:r>
        <w:rPr>
          <w:rFonts w:ascii="Times New Roman" w:hAnsi="Times New Roman"/>
        </w:rPr>
        <w:t xml:space="preserve"> </w:t>
      </w:r>
      <w:r>
        <w:rPr>
          <w:b/>
        </w:rPr>
        <w:t>Directive</w:t>
      </w:r>
      <w:r>
        <w:rPr>
          <w:rFonts w:ascii="Times New Roman" w:hAnsi="Times New Roman"/>
        </w:rPr>
        <w:t xml:space="preserve"> </w:t>
      </w:r>
      <w:r>
        <w:rPr>
          <w:b/>
        </w:rPr>
        <w:t>2009/138/EC</w:t>
      </w:r>
    </w:p>
    <w:p w14:paraId="356ABFDE" w14:textId="66ECFCB2" w:rsidR="00BF6324" w:rsidRDefault="00A51A09">
      <w:pPr>
        <w:pStyle w:val="ListParagraph"/>
        <w:numPr>
          <w:ilvl w:val="1"/>
          <w:numId w:val="41"/>
        </w:numPr>
        <w:tabs>
          <w:tab w:val="left" w:pos="1148"/>
          <w:tab w:val="left" w:pos="1152"/>
        </w:tabs>
        <w:spacing w:before="121" w:line="276" w:lineRule="auto"/>
        <w:ind w:right="123"/>
        <w:pPrChange w:id="126" w:author="Johannes Backer" w:date="2025-05-15T08:14:00Z">
          <w:pPr>
            <w:pStyle w:val="ListParagraph"/>
            <w:numPr>
              <w:ilvl w:val="1"/>
              <w:numId w:val="24"/>
            </w:numPr>
            <w:tabs>
              <w:tab w:val="left" w:pos="1148"/>
              <w:tab w:val="left" w:pos="1152"/>
            </w:tabs>
            <w:spacing w:before="121" w:line="276" w:lineRule="auto"/>
            <w:ind w:left="1152" w:right="123" w:hanging="663"/>
          </w:pPr>
        </w:pPrChange>
      </w:pPr>
      <w:r>
        <w:t>Where</w:t>
      </w:r>
      <w:r>
        <w:rPr>
          <w:rFonts w:ascii="Times New Roman" w:hAnsi="Times New Roman"/>
          <w:spacing w:val="80"/>
        </w:rPr>
        <w:t xml:space="preserve">  </w:t>
      </w:r>
      <w:del w:id="127" w:author="Johannes Backer" w:date="2025-03-28T13:58:00Z">
        <w:r w:rsidDel="00513F74">
          <w:delText>any</w:delText>
        </w:r>
        <w:r w:rsidDel="00513F74">
          <w:rPr>
            <w:rFonts w:ascii="Times New Roman" w:hAnsi="Times New Roman"/>
            <w:spacing w:val="80"/>
          </w:rPr>
          <w:delText xml:space="preserve">  </w:delText>
        </w:r>
        <w:r w:rsidDel="00513F74">
          <w:delText>of</w:delText>
        </w:r>
        <w:r w:rsidDel="00513F74">
          <w:rPr>
            <w:rFonts w:ascii="Times New Roman" w:hAnsi="Times New Roman"/>
            <w:spacing w:val="80"/>
          </w:rPr>
          <w:delText xml:space="preserve">  </w:delText>
        </w:r>
      </w:del>
      <w:r>
        <w:t>the</w:t>
      </w:r>
      <w:r>
        <w:rPr>
          <w:rFonts w:ascii="Times New Roman" w:hAnsi="Times New Roman"/>
          <w:spacing w:val="80"/>
        </w:rPr>
        <w:t xml:space="preserve">  </w:t>
      </w:r>
      <w:r>
        <w:t>advantages</w:t>
      </w:r>
      <w:r>
        <w:rPr>
          <w:rFonts w:ascii="Times New Roman" w:hAnsi="Times New Roman"/>
          <w:spacing w:val="80"/>
        </w:rPr>
        <w:t xml:space="preserve">  </w:t>
      </w:r>
      <w:r>
        <w:t>set</w:t>
      </w:r>
      <w:r>
        <w:rPr>
          <w:rFonts w:ascii="Times New Roman" w:hAnsi="Times New Roman"/>
          <w:spacing w:val="80"/>
        </w:rPr>
        <w:t xml:space="preserve">  </w:t>
      </w:r>
      <w:r>
        <w:t>out</w:t>
      </w:r>
      <w:r>
        <w:rPr>
          <w:rFonts w:ascii="Times New Roman" w:hAnsi="Times New Roman"/>
          <w:spacing w:val="80"/>
        </w:rPr>
        <w:t xml:space="preserve">  </w:t>
      </w:r>
      <w:r>
        <w:t>in</w:t>
      </w:r>
      <w:r>
        <w:rPr>
          <w:rFonts w:ascii="Times New Roman" w:hAnsi="Times New Roman"/>
          <w:spacing w:val="80"/>
        </w:rPr>
        <w:t xml:space="preserve">  </w:t>
      </w:r>
      <w:r>
        <w:t>Article</w:t>
      </w:r>
      <w:r>
        <w:rPr>
          <w:rFonts w:ascii="Times New Roman" w:hAnsi="Times New Roman"/>
          <w:spacing w:val="80"/>
        </w:rPr>
        <w:t xml:space="preserve">  </w:t>
      </w:r>
      <w:r>
        <w:t>167(1)</w:t>
      </w:r>
      <w:r>
        <w:rPr>
          <w:rFonts w:ascii="Times New Roman" w:hAnsi="Times New Roman"/>
          <w:spacing w:val="80"/>
        </w:rPr>
        <w:t xml:space="preserve">  </w:t>
      </w:r>
      <w:r>
        <w:t>of</w:t>
      </w:r>
      <w:r>
        <w:rPr>
          <w:rFonts w:ascii="Times New Roman" w:hAnsi="Times New Roman"/>
        </w:rPr>
        <w:t xml:space="preserve"> </w:t>
      </w:r>
      <w:r>
        <w:t>Directive</w:t>
      </w:r>
      <w:r>
        <w:rPr>
          <w:rFonts w:ascii="Times New Roman" w:hAnsi="Times New Roman"/>
        </w:rPr>
        <w:t xml:space="preserve"> </w:t>
      </w:r>
      <w:r>
        <w:t>2009/138/EC</w:t>
      </w:r>
      <w:r>
        <w:rPr>
          <w:rFonts w:ascii="Times New Roman" w:hAnsi="Times New Roman"/>
        </w:rPr>
        <w:t xml:space="preserve"> </w:t>
      </w:r>
      <w:ins w:id="128" w:author="Johannes Backer" w:date="2025-03-28T13:58:00Z">
        <w:r w:rsidR="00E51152">
          <w:t xml:space="preserve">are </w:t>
        </w:r>
      </w:ins>
      <w:del w:id="129" w:author="Johannes Backer" w:date="2025-03-28T13:58:00Z">
        <w:r w:rsidDel="00E51152">
          <w:delText>is</w:delText>
        </w:r>
      </w:del>
      <w:r>
        <w:rPr>
          <w:rFonts w:ascii="Times New Roman" w:hAnsi="Times New Roman"/>
        </w:rPr>
        <w:t xml:space="preserve"> </w:t>
      </w:r>
      <w:r>
        <w:t>granted,</w:t>
      </w:r>
      <w:r>
        <w:rPr>
          <w:rFonts w:ascii="Times New Roman" w:hAnsi="Times New Roman"/>
        </w:rPr>
        <w:t xml:space="preserve"> </w:t>
      </w:r>
      <w:r>
        <w:t>the</w:t>
      </w:r>
      <w:r>
        <w:rPr>
          <w:rFonts w:ascii="Times New Roman" w:hAnsi="Times New Roman"/>
        </w:rPr>
        <w:t xml:space="preserve"> </w:t>
      </w:r>
      <w:r>
        <w:t>host</w:t>
      </w:r>
      <w:r>
        <w:rPr>
          <w:rFonts w:ascii="Times New Roman" w:hAnsi="Times New Roman"/>
        </w:rPr>
        <w:t xml:space="preserve"> </w:t>
      </w:r>
      <w:r>
        <w:t>supervisory</w:t>
      </w:r>
      <w:r>
        <w:rPr>
          <w:rFonts w:ascii="Times New Roman" w:hAnsi="Times New Roman"/>
        </w:rPr>
        <w:t xml:space="preserve"> </w:t>
      </w:r>
      <w:r>
        <w:t>authority</w:t>
      </w:r>
      <w:r>
        <w:rPr>
          <w:rFonts w:ascii="Times New Roman" w:hAnsi="Times New Roman"/>
        </w:rPr>
        <w:t xml:space="preserve"> </w:t>
      </w:r>
      <w:r>
        <w:t>who</w:t>
      </w:r>
      <w:r>
        <w:rPr>
          <w:rFonts w:ascii="Times New Roman" w:hAnsi="Times New Roman"/>
        </w:rPr>
        <w:t xml:space="preserve"> </w:t>
      </w:r>
      <w:r>
        <w:t>is</w:t>
      </w:r>
      <w:r>
        <w:rPr>
          <w:rFonts w:ascii="Times New Roman" w:hAnsi="Times New Roman"/>
        </w:rPr>
        <w:t xml:space="preserve"> </w:t>
      </w:r>
      <w:r>
        <w:t>to</w:t>
      </w:r>
      <w:r>
        <w:rPr>
          <w:rFonts w:ascii="Times New Roman" w:hAnsi="Times New Roman"/>
        </w:rPr>
        <w:t xml:space="preserve"> </w:t>
      </w:r>
      <w:r>
        <w:t>supervise</w:t>
      </w:r>
      <w:r>
        <w:rPr>
          <w:rFonts w:ascii="Times New Roman" w:hAnsi="Times New Roman"/>
          <w:spacing w:val="40"/>
        </w:rPr>
        <w:t xml:space="preserve"> </w:t>
      </w:r>
      <w:r>
        <w:t>all</w:t>
      </w:r>
      <w:r>
        <w:rPr>
          <w:rFonts w:ascii="Times New Roman" w:hAnsi="Times New Roman"/>
          <w:spacing w:val="40"/>
        </w:rPr>
        <w:t xml:space="preserve"> </w:t>
      </w:r>
      <w:r>
        <w:t>branches</w:t>
      </w:r>
      <w:r>
        <w:rPr>
          <w:rFonts w:ascii="Times New Roman" w:hAnsi="Times New Roman"/>
          <w:spacing w:val="40"/>
        </w:rPr>
        <w:t xml:space="preserve"> </w:t>
      </w:r>
      <w:r>
        <w:t>established</w:t>
      </w:r>
      <w:r>
        <w:rPr>
          <w:rFonts w:ascii="Times New Roman" w:hAnsi="Times New Roman"/>
          <w:spacing w:val="40"/>
        </w:rPr>
        <w:t xml:space="preserve"> </w:t>
      </w:r>
      <w:r>
        <w:t>within</w:t>
      </w:r>
      <w:r>
        <w:rPr>
          <w:rFonts w:ascii="Times New Roman" w:hAnsi="Times New Roman"/>
          <w:spacing w:val="40"/>
        </w:rPr>
        <w:t xml:space="preserve"> </w:t>
      </w:r>
      <w:r>
        <w:t>the</w:t>
      </w:r>
      <w:r>
        <w:rPr>
          <w:rFonts w:ascii="Times New Roman" w:hAnsi="Times New Roman"/>
          <w:spacing w:val="40"/>
        </w:rPr>
        <w:t xml:space="preserve"> </w:t>
      </w:r>
      <w:r>
        <w:t>Union</w:t>
      </w:r>
      <w:r>
        <w:rPr>
          <w:rFonts w:ascii="Times New Roman" w:hAnsi="Times New Roman"/>
          <w:spacing w:val="40"/>
        </w:rPr>
        <w:t xml:space="preserve"> </w:t>
      </w:r>
      <w:r>
        <w:t>should</w:t>
      </w:r>
      <w:r>
        <w:rPr>
          <w:rFonts w:ascii="Times New Roman" w:hAnsi="Times New Roman"/>
          <w:spacing w:val="40"/>
        </w:rPr>
        <w:t xml:space="preserve"> </w:t>
      </w:r>
      <w:r>
        <w:t>ensure</w:t>
      </w:r>
      <w:r>
        <w:rPr>
          <w:rFonts w:ascii="Times New Roman" w:hAnsi="Times New Roman"/>
          <w:spacing w:val="40"/>
        </w:rPr>
        <w:t xml:space="preserve"> </w:t>
      </w:r>
      <w:r>
        <w:t>that</w:t>
      </w:r>
      <w:r>
        <w:rPr>
          <w:rFonts w:ascii="Times New Roman" w:hAnsi="Times New Roman"/>
          <w:spacing w:val="40"/>
        </w:rPr>
        <w:t xml:space="preserve"> </w:t>
      </w:r>
      <w:r>
        <w:t>a</w:t>
      </w:r>
      <w:r>
        <w:rPr>
          <w:rFonts w:ascii="Times New Roman" w:hAnsi="Times New Roman"/>
        </w:rPr>
        <w:t xml:space="preserve"> </w:t>
      </w:r>
      <w:r>
        <w:t>single</w:t>
      </w:r>
      <w:r>
        <w:rPr>
          <w:rFonts w:ascii="Times New Roman" w:hAnsi="Times New Roman"/>
        </w:rPr>
        <w:t xml:space="preserve"> </w:t>
      </w:r>
      <w:r>
        <w:t>branch</w:t>
      </w:r>
      <w:r>
        <w:rPr>
          <w:rFonts w:ascii="Times New Roman" w:hAnsi="Times New Roman"/>
        </w:rPr>
        <w:t xml:space="preserve"> </w:t>
      </w:r>
      <w:r>
        <w:t>balance</w:t>
      </w:r>
      <w:r>
        <w:rPr>
          <w:rFonts w:ascii="Times New Roman" w:hAnsi="Times New Roman"/>
        </w:rPr>
        <w:t xml:space="preserve"> </w:t>
      </w:r>
      <w:r>
        <w:t>sheet</w:t>
      </w:r>
      <w:r>
        <w:rPr>
          <w:rFonts w:ascii="Times New Roman" w:hAnsi="Times New Roman"/>
        </w:rPr>
        <w:t xml:space="preserve"> </w:t>
      </w:r>
      <w:r>
        <w:t>is</w:t>
      </w:r>
      <w:r>
        <w:rPr>
          <w:rFonts w:ascii="Times New Roman" w:hAnsi="Times New Roman"/>
        </w:rPr>
        <w:t xml:space="preserve"> </w:t>
      </w:r>
      <w:r>
        <w:t>drawn</w:t>
      </w:r>
      <w:r>
        <w:rPr>
          <w:rFonts w:ascii="Times New Roman" w:hAnsi="Times New Roman"/>
        </w:rPr>
        <w:t xml:space="preserve"> </w:t>
      </w:r>
      <w:r>
        <w:t>up</w:t>
      </w:r>
      <w:r>
        <w:rPr>
          <w:rFonts w:ascii="Times New Roman" w:hAnsi="Times New Roman"/>
        </w:rPr>
        <w:t xml:space="preserve"> </w:t>
      </w:r>
      <w:r>
        <w:t>by</w:t>
      </w:r>
      <w:r>
        <w:rPr>
          <w:rFonts w:ascii="Times New Roman" w:hAnsi="Times New Roman"/>
        </w:rPr>
        <w:t xml:space="preserve"> </w:t>
      </w:r>
      <w:r>
        <w:t>the</w:t>
      </w:r>
      <w:r>
        <w:rPr>
          <w:rFonts w:ascii="Times New Roman" w:hAnsi="Times New Roman"/>
        </w:rPr>
        <w:t xml:space="preserve"> </w:t>
      </w:r>
      <w:r>
        <w:t>third-country</w:t>
      </w:r>
      <w:r>
        <w:rPr>
          <w:rFonts w:ascii="Times New Roman" w:hAnsi="Times New Roman"/>
        </w:rPr>
        <w:t xml:space="preserve"> </w:t>
      </w:r>
      <w:r>
        <w:t>insurance</w:t>
      </w:r>
      <w:r>
        <w:rPr>
          <w:rFonts w:ascii="Times New Roman" w:hAnsi="Times New Roman"/>
        </w:rPr>
        <w:t xml:space="preserve"> </w:t>
      </w:r>
      <w:r>
        <w:t>undertaking</w:t>
      </w:r>
      <w:r>
        <w:rPr>
          <w:rFonts w:ascii="Times New Roman" w:hAnsi="Times New Roman"/>
        </w:rPr>
        <w:t xml:space="preserve"> </w:t>
      </w:r>
      <w:r>
        <w:t>in</w:t>
      </w:r>
      <w:r>
        <w:rPr>
          <w:rFonts w:ascii="Times New Roman" w:hAnsi="Times New Roman"/>
        </w:rPr>
        <w:t xml:space="preserve"> </w:t>
      </w:r>
      <w:r>
        <w:t>relation</w:t>
      </w:r>
      <w:r>
        <w:rPr>
          <w:rFonts w:ascii="Times New Roman" w:hAnsi="Times New Roman"/>
        </w:rPr>
        <w:t xml:space="preserve"> </w:t>
      </w:r>
      <w:r>
        <w:t>to</w:t>
      </w:r>
      <w:r>
        <w:rPr>
          <w:rFonts w:ascii="Times New Roman" w:hAnsi="Times New Roman"/>
        </w:rPr>
        <w:t xml:space="preserve"> </w:t>
      </w:r>
      <w:r>
        <w:t>all</w:t>
      </w:r>
      <w:r>
        <w:rPr>
          <w:rFonts w:ascii="Times New Roman" w:hAnsi="Times New Roman"/>
        </w:rPr>
        <w:t xml:space="preserve"> </w:t>
      </w:r>
      <w:r>
        <w:t>branch</w:t>
      </w:r>
      <w:r>
        <w:rPr>
          <w:rFonts w:ascii="Times New Roman" w:hAnsi="Times New Roman"/>
        </w:rPr>
        <w:t xml:space="preserve"> </w:t>
      </w:r>
      <w:r>
        <w:t>operations</w:t>
      </w:r>
      <w:r>
        <w:rPr>
          <w:rFonts w:ascii="Times New Roman" w:hAnsi="Times New Roman"/>
        </w:rPr>
        <w:t xml:space="preserve"> </w:t>
      </w:r>
      <w:r>
        <w:t>pursued</w:t>
      </w:r>
      <w:r>
        <w:rPr>
          <w:rFonts w:ascii="Times New Roman" w:hAnsi="Times New Roman"/>
        </w:rPr>
        <w:t xml:space="preserve"> </w:t>
      </w:r>
      <w:r>
        <w:t>within</w:t>
      </w:r>
      <w:r>
        <w:rPr>
          <w:rFonts w:ascii="Times New Roman" w:hAnsi="Times New Roman"/>
        </w:rPr>
        <w:t xml:space="preserve"> </w:t>
      </w:r>
      <w:r>
        <w:t>the</w:t>
      </w:r>
      <w:r>
        <w:rPr>
          <w:rFonts w:ascii="Times New Roman" w:hAnsi="Times New Roman"/>
        </w:rPr>
        <w:t xml:space="preserve"> </w:t>
      </w:r>
      <w:r>
        <w:t>Union</w:t>
      </w:r>
      <w:r>
        <w:rPr>
          <w:rFonts w:ascii="Times New Roman" w:hAnsi="Times New Roman"/>
        </w:rPr>
        <w:t xml:space="preserve"> </w:t>
      </w:r>
      <w:r>
        <w:t>and</w:t>
      </w:r>
      <w:r>
        <w:rPr>
          <w:rFonts w:ascii="Times New Roman" w:hAnsi="Times New Roman"/>
        </w:rPr>
        <w:t xml:space="preserve"> </w:t>
      </w:r>
      <w:r>
        <w:t>which</w:t>
      </w:r>
      <w:r>
        <w:rPr>
          <w:rFonts w:ascii="Times New Roman" w:hAnsi="Times New Roman"/>
        </w:rPr>
        <w:t xml:space="preserve"> </w:t>
      </w:r>
      <w:r>
        <w:t>may,</w:t>
      </w:r>
      <w:r>
        <w:rPr>
          <w:rFonts w:ascii="Times New Roman" w:hAnsi="Times New Roman"/>
        </w:rPr>
        <w:t xml:space="preserve"> </w:t>
      </w:r>
      <w:r>
        <w:t>at</w:t>
      </w:r>
      <w:r>
        <w:rPr>
          <w:rFonts w:ascii="Times New Roman" w:hAnsi="Times New Roman"/>
        </w:rPr>
        <w:t xml:space="preserve"> </w:t>
      </w:r>
      <w:r>
        <w:t>the</w:t>
      </w:r>
      <w:r>
        <w:rPr>
          <w:rFonts w:ascii="Times New Roman" w:hAnsi="Times New Roman"/>
        </w:rPr>
        <w:t xml:space="preserve"> </w:t>
      </w:r>
      <w:r>
        <w:t>undertaking’s</w:t>
      </w:r>
      <w:r>
        <w:rPr>
          <w:rFonts w:ascii="Times New Roman" w:hAnsi="Times New Roman"/>
        </w:rPr>
        <w:t xml:space="preserve"> </w:t>
      </w:r>
      <w:r>
        <w:t>discretion,</w:t>
      </w:r>
      <w:r>
        <w:rPr>
          <w:rFonts w:ascii="Times New Roman" w:hAnsi="Times New Roman"/>
        </w:rPr>
        <w:t xml:space="preserve"> </w:t>
      </w:r>
      <w:r>
        <w:t>eliminate</w:t>
      </w:r>
      <w:r>
        <w:rPr>
          <w:rFonts w:ascii="Times New Roman" w:hAnsi="Times New Roman"/>
        </w:rPr>
        <w:t xml:space="preserve"> </w:t>
      </w:r>
      <w:r>
        <w:t>any</w:t>
      </w:r>
      <w:r>
        <w:rPr>
          <w:rFonts w:ascii="Times New Roman" w:hAnsi="Times New Roman"/>
        </w:rPr>
        <w:t xml:space="preserve"> </w:t>
      </w:r>
      <w:r>
        <w:t>intra-branch</w:t>
      </w:r>
      <w:r>
        <w:rPr>
          <w:rFonts w:ascii="Times New Roman" w:hAnsi="Times New Roman"/>
        </w:rPr>
        <w:t xml:space="preserve"> </w:t>
      </w:r>
      <w:r>
        <w:rPr>
          <w:spacing w:val="-2"/>
        </w:rPr>
        <w:t>transactions.</w:t>
      </w:r>
    </w:p>
    <w:p w14:paraId="5B4F769F" w14:textId="77777777" w:rsidR="00BF6324" w:rsidRDefault="00BF6324">
      <w:pPr>
        <w:spacing w:line="276" w:lineRule="auto"/>
        <w:jc w:val="both"/>
        <w:sectPr w:rsidR="00BF6324">
          <w:pgSz w:w="11900" w:h="16840"/>
          <w:pgMar w:top="1040" w:right="1000" w:bottom="560" w:left="1000" w:header="0" w:footer="374" w:gutter="0"/>
          <w:cols w:space="720"/>
        </w:sectPr>
      </w:pPr>
    </w:p>
    <w:p w14:paraId="12869CD6" w14:textId="77777777" w:rsidR="00BF6324" w:rsidRDefault="00A51A09">
      <w:pPr>
        <w:pStyle w:val="Heading1"/>
        <w:spacing w:before="90"/>
      </w:pPr>
      <w:r>
        <w:lastRenderedPageBreak/>
        <w:t>Guideline</w:t>
      </w:r>
      <w:r>
        <w:rPr>
          <w:rFonts w:ascii="Times New Roman" w:hAnsi="Times New Roman"/>
          <w:b w:val="0"/>
          <w:spacing w:val="16"/>
        </w:rPr>
        <w:t xml:space="preserve"> </w:t>
      </w:r>
      <w:r>
        <w:t>13</w:t>
      </w:r>
      <w:r>
        <w:rPr>
          <w:rFonts w:ascii="Times New Roman" w:hAnsi="Times New Roman"/>
          <w:b w:val="0"/>
          <w:spacing w:val="16"/>
        </w:rPr>
        <w:t xml:space="preserve"> </w:t>
      </w:r>
      <w:r>
        <w:t>–</w:t>
      </w:r>
      <w:r>
        <w:rPr>
          <w:rFonts w:ascii="Times New Roman" w:hAnsi="Times New Roman"/>
          <w:b w:val="0"/>
          <w:spacing w:val="16"/>
        </w:rPr>
        <w:t xml:space="preserve"> </w:t>
      </w:r>
      <w:r>
        <w:t>Withdrawal</w:t>
      </w:r>
      <w:r>
        <w:rPr>
          <w:rFonts w:ascii="Times New Roman" w:hAnsi="Times New Roman"/>
          <w:b w:val="0"/>
          <w:spacing w:val="16"/>
        </w:rPr>
        <w:t xml:space="preserve"> </w:t>
      </w:r>
      <w:r>
        <w:t>of</w:t>
      </w:r>
      <w:r>
        <w:rPr>
          <w:rFonts w:ascii="Times New Roman" w:hAnsi="Times New Roman"/>
          <w:b w:val="0"/>
          <w:spacing w:val="17"/>
        </w:rPr>
        <w:t xml:space="preserve"> </w:t>
      </w:r>
      <w:r>
        <w:rPr>
          <w:spacing w:val="-2"/>
        </w:rPr>
        <w:t>advantages</w:t>
      </w:r>
    </w:p>
    <w:p w14:paraId="513B86DF" w14:textId="77777777" w:rsidR="00BF6324" w:rsidRDefault="00A51A09">
      <w:pPr>
        <w:pStyle w:val="ListParagraph"/>
        <w:numPr>
          <w:ilvl w:val="1"/>
          <w:numId w:val="41"/>
        </w:numPr>
        <w:tabs>
          <w:tab w:val="left" w:pos="1148"/>
          <w:tab w:val="left" w:pos="1152"/>
        </w:tabs>
        <w:spacing w:before="121" w:line="276" w:lineRule="auto"/>
        <w:pPrChange w:id="130" w:author="Johannes Backer" w:date="2025-05-15T08:14:00Z">
          <w:pPr>
            <w:pStyle w:val="ListParagraph"/>
            <w:numPr>
              <w:ilvl w:val="1"/>
              <w:numId w:val="24"/>
            </w:numPr>
            <w:tabs>
              <w:tab w:val="left" w:pos="1148"/>
              <w:tab w:val="left" w:pos="1152"/>
            </w:tabs>
            <w:spacing w:before="121" w:line="276" w:lineRule="auto"/>
            <w:ind w:left="1152" w:hanging="663"/>
          </w:pPr>
        </w:pPrChange>
      </w:pPr>
      <w:r>
        <w:t>Host</w:t>
      </w:r>
      <w:r>
        <w:rPr>
          <w:rFonts w:ascii="Times New Roman"/>
        </w:rPr>
        <w:t xml:space="preserve"> </w:t>
      </w:r>
      <w:r>
        <w:t>supervisory</w:t>
      </w:r>
      <w:r>
        <w:rPr>
          <w:rFonts w:ascii="Times New Roman"/>
        </w:rPr>
        <w:t xml:space="preserve"> </w:t>
      </w:r>
      <w:r>
        <w:t>authorities,</w:t>
      </w:r>
      <w:r>
        <w:rPr>
          <w:rFonts w:ascii="Times New Roman"/>
        </w:rPr>
        <w:t xml:space="preserve"> </w:t>
      </w:r>
      <w:r>
        <w:t>which</w:t>
      </w:r>
      <w:r>
        <w:rPr>
          <w:rFonts w:ascii="Times New Roman"/>
        </w:rPr>
        <w:t xml:space="preserve"> </w:t>
      </w:r>
      <w:r>
        <w:t>withdraw</w:t>
      </w:r>
      <w:r>
        <w:rPr>
          <w:rFonts w:ascii="Times New Roman"/>
        </w:rPr>
        <w:t xml:space="preserve"> </w:t>
      </w:r>
      <w:r>
        <w:t>the</w:t>
      </w:r>
      <w:r>
        <w:rPr>
          <w:rFonts w:ascii="Times New Roman"/>
        </w:rPr>
        <w:t xml:space="preserve"> </w:t>
      </w:r>
      <w:r>
        <w:t>advantages</w:t>
      </w:r>
      <w:r>
        <w:rPr>
          <w:rFonts w:ascii="Times New Roman"/>
        </w:rPr>
        <w:t xml:space="preserve"> </w:t>
      </w:r>
      <w:r>
        <w:t>granted</w:t>
      </w:r>
      <w:r>
        <w:rPr>
          <w:rFonts w:ascii="Times New Roman"/>
        </w:rPr>
        <w:t xml:space="preserve"> </w:t>
      </w:r>
      <w:r>
        <w:t>under</w:t>
      </w:r>
      <w:r>
        <w:rPr>
          <w:rFonts w:ascii="Times New Roman"/>
        </w:rPr>
        <w:t xml:space="preserve"> </w:t>
      </w:r>
      <w:r>
        <w:t>Article</w:t>
      </w:r>
      <w:r>
        <w:rPr>
          <w:rFonts w:ascii="Times New Roman"/>
        </w:rPr>
        <w:t xml:space="preserve"> </w:t>
      </w:r>
      <w:r>
        <w:t>167(1)</w:t>
      </w:r>
      <w:r>
        <w:rPr>
          <w:rFonts w:ascii="Times New Roman"/>
        </w:rPr>
        <w:t xml:space="preserve"> </w:t>
      </w:r>
      <w:r>
        <w:t>of</w:t>
      </w:r>
      <w:r>
        <w:rPr>
          <w:rFonts w:ascii="Times New Roman"/>
        </w:rPr>
        <w:t xml:space="preserve"> </w:t>
      </w:r>
      <w:r>
        <w:t>Directive</w:t>
      </w:r>
      <w:r>
        <w:rPr>
          <w:rFonts w:ascii="Times New Roman"/>
        </w:rPr>
        <w:t xml:space="preserve"> </w:t>
      </w:r>
      <w:r>
        <w:t>2009/138/EC,</w:t>
      </w:r>
      <w:r>
        <w:rPr>
          <w:rFonts w:ascii="Times New Roman"/>
        </w:rPr>
        <w:t xml:space="preserve"> </w:t>
      </w:r>
      <w:r>
        <w:t>should</w:t>
      </w:r>
      <w:r>
        <w:rPr>
          <w:rFonts w:ascii="Times New Roman"/>
        </w:rPr>
        <w:t xml:space="preserve"> </w:t>
      </w:r>
      <w:r>
        <w:t>promptly</w:t>
      </w:r>
      <w:r>
        <w:rPr>
          <w:rFonts w:ascii="Times New Roman"/>
        </w:rPr>
        <w:t xml:space="preserve"> </w:t>
      </w:r>
      <w:r>
        <w:t>inform</w:t>
      </w:r>
      <w:r>
        <w:rPr>
          <w:rFonts w:ascii="Times New Roman"/>
        </w:rPr>
        <w:t xml:space="preserve"> </w:t>
      </w:r>
      <w:r>
        <w:t>the</w:t>
      </w:r>
      <w:r>
        <w:rPr>
          <w:rFonts w:ascii="Times New Roman"/>
        </w:rPr>
        <w:t xml:space="preserve"> </w:t>
      </w:r>
      <w:r>
        <w:t>supervisory</w:t>
      </w:r>
      <w:r>
        <w:rPr>
          <w:rFonts w:ascii="Times New Roman"/>
          <w:spacing w:val="40"/>
        </w:rPr>
        <w:t xml:space="preserve"> </w:t>
      </w:r>
      <w:r>
        <w:t>authorities</w:t>
      </w:r>
      <w:r>
        <w:rPr>
          <w:rFonts w:ascii="Times New Roman"/>
          <w:spacing w:val="40"/>
        </w:rPr>
        <w:t xml:space="preserve"> </w:t>
      </w:r>
      <w:r>
        <w:t>of</w:t>
      </w:r>
      <w:r>
        <w:rPr>
          <w:rFonts w:ascii="Times New Roman"/>
          <w:spacing w:val="40"/>
        </w:rPr>
        <w:t xml:space="preserve"> </w:t>
      </w:r>
      <w:r>
        <w:t>the</w:t>
      </w:r>
      <w:r>
        <w:rPr>
          <w:rFonts w:ascii="Times New Roman"/>
          <w:spacing w:val="40"/>
        </w:rPr>
        <w:t xml:space="preserve"> </w:t>
      </w:r>
      <w:r>
        <w:t>other</w:t>
      </w:r>
      <w:r>
        <w:rPr>
          <w:rFonts w:ascii="Times New Roman"/>
          <w:spacing w:val="40"/>
        </w:rPr>
        <w:t xml:space="preserve"> </w:t>
      </w:r>
      <w:r>
        <w:t>Member</w:t>
      </w:r>
      <w:r>
        <w:rPr>
          <w:rFonts w:ascii="Times New Roman"/>
          <w:spacing w:val="40"/>
        </w:rPr>
        <w:t xml:space="preserve"> </w:t>
      </w:r>
      <w:r>
        <w:t>States</w:t>
      </w:r>
      <w:r>
        <w:rPr>
          <w:rFonts w:ascii="Times New Roman"/>
          <w:spacing w:val="40"/>
        </w:rPr>
        <w:t xml:space="preserve"> </w:t>
      </w:r>
      <w:r>
        <w:t>in</w:t>
      </w:r>
      <w:r>
        <w:rPr>
          <w:rFonts w:ascii="Times New Roman"/>
          <w:spacing w:val="40"/>
        </w:rPr>
        <w:t xml:space="preserve"> </w:t>
      </w:r>
      <w:r>
        <w:t>which</w:t>
      </w:r>
      <w:r>
        <w:rPr>
          <w:rFonts w:ascii="Times New Roman"/>
          <w:spacing w:val="40"/>
        </w:rPr>
        <w:t xml:space="preserve"> </w:t>
      </w:r>
      <w:r>
        <w:t>the</w:t>
      </w:r>
      <w:r>
        <w:rPr>
          <w:rFonts w:ascii="Times New Roman"/>
          <w:spacing w:val="40"/>
        </w:rPr>
        <w:t xml:space="preserve"> </w:t>
      </w:r>
      <w:r>
        <w:t>third-</w:t>
      </w:r>
      <w:r>
        <w:rPr>
          <w:rFonts w:ascii="Times New Roman"/>
        </w:rPr>
        <w:t xml:space="preserve"> </w:t>
      </w:r>
      <w:r>
        <w:t>country</w:t>
      </w:r>
      <w:r>
        <w:rPr>
          <w:rFonts w:ascii="Times New Roman"/>
          <w:spacing w:val="40"/>
        </w:rPr>
        <w:t xml:space="preserve"> </w:t>
      </w:r>
      <w:r>
        <w:t>insurance</w:t>
      </w:r>
      <w:r>
        <w:rPr>
          <w:rFonts w:ascii="Times New Roman"/>
          <w:spacing w:val="40"/>
        </w:rPr>
        <w:t xml:space="preserve"> </w:t>
      </w:r>
      <w:r>
        <w:t>undertaking</w:t>
      </w:r>
      <w:r>
        <w:rPr>
          <w:rFonts w:ascii="Times New Roman"/>
          <w:spacing w:val="40"/>
        </w:rPr>
        <w:t xml:space="preserve"> </w:t>
      </w:r>
      <w:r>
        <w:t>operates,</w:t>
      </w:r>
      <w:r>
        <w:rPr>
          <w:rFonts w:ascii="Times New Roman"/>
          <w:spacing w:val="40"/>
        </w:rPr>
        <w:t xml:space="preserve"> </w:t>
      </w:r>
      <w:r>
        <w:t>of</w:t>
      </w:r>
      <w:r>
        <w:rPr>
          <w:rFonts w:ascii="Times New Roman"/>
          <w:spacing w:val="40"/>
        </w:rPr>
        <w:t xml:space="preserve"> </w:t>
      </w:r>
      <w:r>
        <w:t>the</w:t>
      </w:r>
      <w:r>
        <w:rPr>
          <w:rFonts w:ascii="Times New Roman"/>
          <w:spacing w:val="40"/>
        </w:rPr>
        <w:t xml:space="preserve"> </w:t>
      </w:r>
      <w:r>
        <w:t>withdrawal</w:t>
      </w:r>
      <w:r>
        <w:rPr>
          <w:rFonts w:ascii="Times New Roman"/>
          <w:spacing w:val="40"/>
        </w:rPr>
        <w:t xml:space="preserve"> </w:t>
      </w:r>
      <w:r>
        <w:t>of</w:t>
      </w:r>
      <w:r>
        <w:rPr>
          <w:rFonts w:ascii="Times New Roman"/>
          <w:spacing w:val="40"/>
        </w:rPr>
        <w:t xml:space="preserve"> </w:t>
      </w:r>
      <w:r>
        <w:t>the</w:t>
      </w:r>
      <w:r>
        <w:rPr>
          <w:rFonts w:ascii="Times New Roman"/>
        </w:rPr>
        <w:t xml:space="preserve"> </w:t>
      </w:r>
      <w:r>
        <w:rPr>
          <w:spacing w:val="-2"/>
        </w:rPr>
        <w:t>advantages.</w:t>
      </w:r>
    </w:p>
    <w:p w14:paraId="73B1FDA3" w14:textId="77777777" w:rsidR="00BF6324" w:rsidRDefault="00A51A09">
      <w:pPr>
        <w:pStyle w:val="Heading1"/>
        <w:spacing w:before="239"/>
      </w:pPr>
      <w:r>
        <w:t>Guideline</w:t>
      </w:r>
      <w:r>
        <w:rPr>
          <w:rFonts w:ascii="Times New Roman"/>
          <w:b w:val="0"/>
          <w:spacing w:val="16"/>
        </w:rPr>
        <w:t xml:space="preserve"> </w:t>
      </w:r>
      <w:r>
        <w:t>14</w:t>
      </w:r>
      <w:r>
        <w:rPr>
          <w:rFonts w:ascii="Times New Roman"/>
          <w:b w:val="0"/>
          <w:spacing w:val="15"/>
        </w:rPr>
        <w:t xml:space="preserve"> </w:t>
      </w:r>
      <w:r>
        <w:t>-</w:t>
      </w:r>
      <w:r>
        <w:rPr>
          <w:rFonts w:ascii="Times New Roman"/>
          <w:b w:val="0"/>
          <w:spacing w:val="17"/>
        </w:rPr>
        <w:t xml:space="preserve"> </w:t>
      </w:r>
      <w:r>
        <w:t>Supervisory</w:t>
      </w:r>
      <w:r>
        <w:rPr>
          <w:rFonts w:ascii="Times New Roman"/>
          <w:b w:val="0"/>
          <w:spacing w:val="16"/>
        </w:rPr>
        <w:t xml:space="preserve"> </w:t>
      </w:r>
      <w:r>
        <w:t>review</w:t>
      </w:r>
      <w:r>
        <w:rPr>
          <w:rFonts w:ascii="Times New Roman"/>
          <w:b w:val="0"/>
          <w:spacing w:val="17"/>
        </w:rPr>
        <w:t xml:space="preserve"> </w:t>
      </w:r>
      <w:r>
        <w:rPr>
          <w:spacing w:val="-2"/>
        </w:rPr>
        <w:t>process</w:t>
      </w:r>
    </w:p>
    <w:p w14:paraId="0E5C543F" w14:textId="77777777" w:rsidR="00BF6324" w:rsidRDefault="00A51A09">
      <w:pPr>
        <w:pStyle w:val="ListParagraph"/>
        <w:numPr>
          <w:ilvl w:val="1"/>
          <w:numId w:val="41"/>
        </w:numPr>
        <w:tabs>
          <w:tab w:val="left" w:pos="1148"/>
          <w:tab w:val="left" w:pos="1152"/>
        </w:tabs>
        <w:spacing w:before="121" w:line="276" w:lineRule="auto"/>
        <w:ind w:right="124"/>
        <w:pPrChange w:id="131" w:author="Johannes Backer" w:date="2025-05-15T08:14:00Z">
          <w:pPr>
            <w:pStyle w:val="ListParagraph"/>
            <w:numPr>
              <w:ilvl w:val="1"/>
              <w:numId w:val="24"/>
            </w:numPr>
            <w:tabs>
              <w:tab w:val="left" w:pos="1148"/>
              <w:tab w:val="left" w:pos="1152"/>
            </w:tabs>
            <w:spacing w:before="121" w:line="276" w:lineRule="auto"/>
            <w:ind w:left="1152" w:right="124"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branch</w:t>
      </w:r>
      <w:r>
        <w:rPr>
          <w:rFonts w:ascii="Times New Roman"/>
        </w:rPr>
        <w:t xml:space="preserve"> </w:t>
      </w:r>
      <w:r>
        <w:t>operations</w:t>
      </w:r>
      <w:r>
        <w:rPr>
          <w:rFonts w:ascii="Times New Roman"/>
        </w:rPr>
        <w:t xml:space="preserve"> </w:t>
      </w:r>
      <w:r>
        <w:t>are</w:t>
      </w:r>
      <w:r>
        <w:rPr>
          <w:rFonts w:ascii="Times New Roman"/>
        </w:rPr>
        <w:t xml:space="preserve"> </w:t>
      </w:r>
      <w:r>
        <w:t>subject</w:t>
      </w:r>
      <w:r>
        <w:rPr>
          <w:rFonts w:ascii="Times New Roman"/>
          <w:spacing w:val="40"/>
        </w:rPr>
        <w:t xml:space="preserve"> </w:t>
      </w:r>
      <w:r>
        <w:t>to</w:t>
      </w:r>
      <w:r>
        <w:rPr>
          <w:rFonts w:ascii="Times New Roman"/>
          <w:spacing w:val="40"/>
        </w:rPr>
        <w:t xml:space="preserve"> </w:t>
      </w:r>
      <w:r>
        <w:t>review</w:t>
      </w:r>
      <w:r>
        <w:rPr>
          <w:rFonts w:ascii="Times New Roman"/>
          <w:spacing w:val="40"/>
        </w:rPr>
        <w:t xml:space="preserve"> </w:t>
      </w:r>
      <w:r>
        <w:t>and</w:t>
      </w:r>
      <w:r>
        <w:rPr>
          <w:rFonts w:ascii="Times New Roman"/>
          <w:spacing w:val="40"/>
        </w:rPr>
        <w:t xml:space="preserve"> </w:t>
      </w:r>
      <w:r>
        <w:t>evaluation</w:t>
      </w:r>
      <w:r>
        <w:rPr>
          <w:rFonts w:ascii="Times New Roman"/>
          <w:spacing w:val="40"/>
        </w:rPr>
        <w:t xml:space="preserve"> </w:t>
      </w:r>
      <w:r>
        <w:t>as</w:t>
      </w:r>
      <w:r>
        <w:rPr>
          <w:rFonts w:ascii="Times New Roman"/>
          <w:spacing w:val="40"/>
        </w:rPr>
        <w:t xml:space="preserve"> </w:t>
      </w:r>
      <w:r>
        <w:t>part</w:t>
      </w:r>
      <w:r>
        <w:rPr>
          <w:rFonts w:ascii="Times New Roman"/>
          <w:spacing w:val="40"/>
        </w:rPr>
        <w:t xml:space="preserve"> </w:t>
      </w:r>
      <w:r>
        <w:t>of</w:t>
      </w:r>
      <w:r>
        <w:rPr>
          <w:rFonts w:ascii="Times New Roman"/>
          <w:spacing w:val="40"/>
        </w:rPr>
        <w:t xml:space="preserve"> </w:t>
      </w:r>
      <w:r>
        <w:t>the</w:t>
      </w:r>
      <w:r>
        <w:rPr>
          <w:rFonts w:ascii="Times New Roman"/>
          <w:spacing w:val="40"/>
        </w:rPr>
        <w:t xml:space="preserve"> </w:t>
      </w:r>
      <w:r>
        <w:t>supervisory</w:t>
      </w:r>
      <w:r>
        <w:rPr>
          <w:rFonts w:ascii="Times New Roman"/>
          <w:spacing w:val="40"/>
        </w:rPr>
        <w:t xml:space="preserve"> </w:t>
      </w:r>
      <w:r>
        <w:t>review</w:t>
      </w:r>
      <w:r>
        <w:rPr>
          <w:rFonts w:ascii="Times New Roman"/>
          <w:spacing w:val="40"/>
        </w:rPr>
        <w:t xml:space="preserve"> </w:t>
      </w:r>
      <w:r>
        <w:t>process</w:t>
      </w:r>
      <w:r>
        <w:rPr>
          <w:rFonts w:ascii="Times New Roman"/>
        </w:rPr>
        <w:t xml:space="preserve"> </w:t>
      </w:r>
      <w:r>
        <w:t>laid</w:t>
      </w:r>
      <w:r>
        <w:rPr>
          <w:rFonts w:ascii="Times New Roman"/>
        </w:rPr>
        <w:t xml:space="preserve"> </w:t>
      </w:r>
      <w:r>
        <w:t>down</w:t>
      </w:r>
      <w:r>
        <w:rPr>
          <w:rFonts w:ascii="Times New Roman"/>
        </w:rPr>
        <w:t xml:space="preserve"> </w:t>
      </w:r>
      <w:r>
        <w:t>in</w:t>
      </w:r>
      <w:r>
        <w:rPr>
          <w:rFonts w:ascii="Times New Roman"/>
        </w:rPr>
        <w:t xml:space="preserve"> </w:t>
      </w:r>
      <w:r>
        <w:t>Article</w:t>
      </w:r>
      <w:r>
        <w:rPr>
          <w:rFonts w:ascii="Times New Roman"/>
        </w:rPr>
        <w:t xml:space="preserve"> </w:t>
      </w:r>
      <w:r>
        <w:t>36</w:t>
      </w:r>
      <w:r>
        <w:rPr>
          <w:rFonts w:ascii="Times New Roman"/>
        </w:rPr>
        <w:t xml:space="preserve"> </w:t>
      </w:r>
      <w:r>
        <w:t>of</w:t>
      </w:r>
      <w:r>
        <w:rPr>
          <w:rFonts w:ascii="Times New Roman"/>
        </w:rPr>
        <w:t xml:space="preserve"> </w:t>
      </w:r>
      <w:r>
        <w:t>Directive</w:t>
      </w:r>
      <w:r>
        <w:rPr>
          <w:rFonts w:ascii="Times New Roman"/>
        </w:rPr>
        <w:t xml:space="preserve"> </w:t>
      </w:r>
      <w:r>
        <w:t>2009/138/EC.</w:t>
      </w:r>
    </w:p>
    <w:p w14:paraId="0718BC72" w14:textId="77777777" w:rsidR="00BF6324" w:rsidRDefault="00A51A09">
      <w:pPr>
        <w:pStyle w:val="Heading1"/>
        <w:spacing w:before="239"/>
        <w:ind w:right="124"/>
      </w:pPr>
      <w:r>
        <w:t>Guideline</w:t>
      </w:r>
      <w:r>
        <w:rPr>
          <w:rFonts w:ascii="Times New Roman" w:hAnsi="Times New Roman"/>
          <w:b w:val="0"/>
        </w:rPr>
        <w:t xml:space="preserve"> </w:t>
      </w:r>
      <w:r>
        <w:t>15</w:t>
      </w:r>
      <w:r>
        <w:rPr>
          <w:rFonts w:ascii="Times New Roman" w:hAnsi="Times New Roman"/>
          <w:b w:val="0"/>
        </w:rPr>
        <w:t xml:space="preserve"> </w:t>
      </w:r>
      <w:r>
        <w:t>–</w:t>
      </w:r>
      <w:r>
        <w:rPr>
          <w:rFonts w:ascii="Times New Roman" w:hAnsi="Times New Roman"/>
          <w:b w:val="0"/>
        </w:rPr>
        <w:t xml:space="preserve"> </w:t>
      </w:r>
      <w:r>
        <w:t>Cooperation</w:t>
      </w:r>
      <w:r>
        <w:rPr>
          <w:rFonts w:ascii="Times New Roman" w:hAnsi="Times New Roman"/>
          <w:b w:val="0"/>
        </w:rPr>
        <w:t xml:space="preserve"> </w:t>
      </w:r>
      <w:r>
        <w:t>and</w:t>
      </w:r>
      <w:r>
        <w:rPr>
          <w:rFonts w:ascii="Times New Roman" w:hAnsi="Times New Roman"/>
          <w:b w:val="0"/>
        </w:rPr>
        <w:t xml:space="preserve"> </w:t>
      </w:r>
      <w:r>
        <w:t>communication</w:t>
      </w:r>
      <w:r>
        <w:rPr>
          <w:rFonts w:ascii="Times New Roman" w:hAnsi="Times New Roman"/>
          <w:b w:val="0"/>
        </w:rPr>
        <w:t xml:space="preserve"> </w:t>
      </w:r>
      <w:r>
        <w:t>between</w:t>
      </w:r>
      <w:r>
        <w:rPr>
          <w:rFonts w:ascii="Times New Roman" w:hAnsi="Times New Roman"/>
          <w:b w:val="0"/>
        </w:rPr>
        <w:t xml:space="preserve"> </w:t>
      </w:r>
      <w:r>
        <w:t>supervisory</w:t>
      </w:r>
      <w:r>
        <w:rPr>
          <w:rFonts w:ascii="Times New Roman" w:hAnsi="Times New Roman"/>
          <w:b w:val="0"/>
        </w:rPr>
        <w:t xml:space="preserve"> </w:t>
      </w:r>
      <w:r>
        <w:t>authorities</w:t>
      </w:r>
      <w:r>
        <w:rPr>
          <w:rFonts w:ascii="Times New Roman" w:hAnsi="Times New Roman"/>
          <w:b w:val="0"/>
        </w:rPr>
        <w:t xml:space="preserve"> </w:t>
      </w:r>
      <w:r>
        <w:t>under</w:t>
      </w:r>
      <w:r>
        <w:rPr>
          <w:rFonts w:ascii="Times New Roman" w:hAnsi="Times New Roman"/>
          <w:b w:val="0"/>
        </w:rPr>
        <w:t xml:space="preserve"> </w:t>
      </w:r>
      <w:r>
        <w:t>the</w:t>
      </w:r>
      <w:r>
        <w:rPr>
          <w:rFonts w:ascii="Times New Roman" w:hAnsi="Times New Roman"/>
          <w:b w:val="0"/>
        </w:rPr>
        <w:t xml:space="preserve"> </w:t>
      </w:r>
      <w:r>
        <w:t>supervisory</w:t>
      </w:r>
      <w:r>
        <w:rPr>
          <w:rFonts w:ascii="Times New Roman" w:hAnsi="Times New Roman"/>
          <w:b w:val="0"/>
        </w:rPr>
        <w:t xml:space="preserve"> </w:t>
      </w:r>
      <w:r>
        <w:t>review</w:t>
      </w:r>
      <w:r>
        <w:rPr>
          <w:rFonts w:ascii="Times New Roman" w:hAnsi="Times New Roman"/>
          <w:b w:val="0"/>
        </w:rPr>
        <w:t xml:space="preserve"> </w:t>
      </w:r>
      <w:r>
        <w:t>process</w:t>
      </w:r>
    </w:p>
    <w:p w14:paraId="5B0226CC" w14:textId="77777777" w:rsidR="00BF6324" w:rsidRDefault="00A51A09">
      <w:pPr>
        <w:pStyle w:val="ListParagraph"/>
        <w:numPr>
          <w:ilvl w:val="1"/>
          <w:numId w:val="41"/>
        </w:numPr>
        <w:tabs>
          <w:tab w:val="left" w:pos="1148"/>
          <w:tab w:val="left" w:pos="1152"/>
        </w:tabs>
        <w:spacing w:before="121" w:line="276" w:lineRule="auto"/>
        <w:ind w:right="126"/>
        <w:pPrChange w:id="132" w:author="Johannes Backer" w:date="2025-05-15T08:14:00Z">
          <w:pPr>
            <w:pStyle w:val="ListParagraph"/>
            <w:numPr>
              <w:ilvl w:val="1"/>
              <w:numId w:val="24"/>
            </w:numPr>
            <w:tabs>
              <w:tab w:val="left" w:pos="1148"/>
              <w:tab w:val="left" w:pos="1152"/>
            </w:tabs>
            <w:spacing w:before="121" w:line="276" w:lineRule="auto"/>
            <w:ind w:left="1152" w:right="126" w:hanging="663"/>
          </w:pPr>
        </w:pPrChange>
      </w:pPr>
      <w:r>
        <w:t>Where</w:t>
      </w:r>
      <w:r>
        <w:rPr>
          <w:rFonts w:ascii="Times New Roman"/>
          <w:spacing w:val="36"/>
        </w:rPr>
        <w:t xml:space="preserve"> </w:t>
      </w:r>
      <w:r>
        <w:t>host</w:t>
      </w:r>
      <w:r>
        <w:rPr>
          <w:rFonts w:ascii="Times New Roman"/>
          <w:spacing w:val="35"/>
        </w:rPr>
        <w:t xml:space="preserve"> </w:t>
      </w:r>
      <w:r>
        <w:t>supervisory</w:t>
      </w:r>
      <w:r>
        <w:rPr>
          <w:rFonts w:ascii="Times New Roman"/>
          <w:spacing w:val="34"/>
        </w:rPr>
        <w:t xml:space="preserve"> </w:t>
      </w:r>
      <w:r>
        <w:t>authorities</w:t>
      </w:r>
      <w:r>
        <w:rPr>
          <w:rFonts w:ascii="Times New Roman"/>
          <w:spacing w:val="35"/>
        </w:rPr>
        <w:t xml:space="preserve"> </w:t>
      </w:r>
      <w:r>
        <w:t>have</w:t>
      </w:r>
      <w:r>
        <w:rPr>
          <w:rFonts w:ascii="Times New Roman"/>
          <w:spacing w:val="36"/>
        </w:rPr>
        <w:t xml:space="preserve"> </w:t>
      </w:r>
      <w:r>
        <w:t>granted</w:t>
      </w:r>
      <w:r>
        <w:rPr>
          <w:rFonts w:ascii="Times New Roman"/>
          <w:spacing w:val="35"/>
        </w:rPr>
        <w:t xml:space="preserve"> </w:t>
      </w:r>
      <w:r>
        <w:t>the</w:t>
      </w:r>
      <w:r>
        <w:rPr>
          <w:rFonts w:ascii="Times New Roman"/>
          <w:spacing w:val="34"/>
        </w:rPr>
        <w:t xml:space="preserve"> </w:t>
      </w:r>
      <w:r>
        <w:t>advantages</w:t>
      </w:r>
      <w:r>
        <w:rPr>
          <w:rFonts w:ascii="Times New Roman"/>
          <w:spacing w:val="35"/>
        </w:rPr>
        <w:t xml:space="preserve"> </w:t>
      </w:r>
      <w:r>
        <w:t>referred</w:t>
      </w:r>
      <w:r>
        <w:rPr>
          <w:rFonts w:ascii="Times New Roman"/>
          <w:spacing w:val="35"/>
        </w:rPr>
        <w:t xml:space="preserve"> </w:t>
      </w:r>
      <w:r>
        <w:t>to</w:t>
      </w:r>
      <w:r>
        <w:rPr>
          <w:rFonts w:ascii="Times New Roman"/>
        </w:rPr>
        <w:t xml:space="preserve"> </w:t>
      </w:r>
      <w:r>
        <w:t>in</w:t>
      </w:r>
      <w:r>
        <w:rPr>
          <w:rFonts w:ascii="Times New Roman"/>
        </w:rPr>
        <w:t xml:space="preserve"> </w:t>
      </w:r>
      <w:r>
        <w:t>Article</w:t>
      </w:r>
      <w:r>
        <w:rPr>
          <w:rFonts w:ascii="Times New Roman"/>
        </w:rPr>
        <w:t xml:space="preserve"> </w:t>
      </w:r>
      <w:r>
        <w:t>167(1)</w:t>
      </w:r>
      <w:r>
        <w:rPr>
          <w:rFonts w:ascii="Times New Roman"/>
        </w:rPr>
        <w:t xml:space="preserve"> </w:t>
      </w:r>
      <w:r>
        <w:t>of</w:t>
      </w:r>
      <w:r>
        <w:rPr>
          <w:rFonts w:ascii="Times New Roman"/>
        </w:rPr>
        <w:t xml:space="preserve"> </w:t>
      </w:r>
      <w:r>
        <w:t>Directive</w:t>
      </w:r>
      <w:r>
        <w:rPr>
          <w:rFonts w:ascii="Times New Roman"/>
        </w:rPr>
        <w:t xml:space="preserve"> </w:t>
      </w:r>
      <w:r>
        <w:t>2009/138/EC,</w:t>
      </w:r>
      <w:r>
        <w:rPr>
          <w:rFonts w:ascii="Times New Roman"/>
        </w:rPr>
        <w:t xml:space="preserve"> </w:t>
      </w:r>
      <w:r>
        <w:t>they</w:t>
      </w:r>
      <w:r>
        <w:rPr>
          <w:rFonts w:ascii="Times New Roman"/>
        </w:rPr>
        <w:t xml:space="preserve"> </w:t>
      </w:r>
      <w:r>
        <w:t>should</w:t>
      </w:r>
      <w:r>
        <w:rPr>
          <w:rFonts w:ascii="Times New Roman"/>
        </w:rPr>
        <w:t xml:space="preserve"> </w:t>
      </w:r>
      <w:r>
        <w:t>establish</w:t>
      </w:r>
      <w:r>
        <w:rPr>
          <w:rFonts w:ascii="Times New Roman"/>
        </w:rPr>
        <w:t xml:space="preserve"> </w:t>
      </w:r>
      <w:r>
        <w:t>a</w:t>
      </w:r>
      <w:r>
        <w:rPr>
          <w:rFonts w:ascii="Times New Roman"/>
        </w:rPr>
        <w:t xml:space="preserve"> </w:t>
      </w:r>
      <w:r>
        <w:t>communication</w:t>
      </w:r>
      <w:r>
        <w:rPr>
          <w:rFonts w:ascii="Times New Roman"/>
        </w:rPr>
        <w:t xml:space="preserve"> </w:t>
      </w:r>
      <w:r>
        <w:t>process</w:t>
      </w:r>
      <w:r>
        <w:rPr>
          <w:rFonts w:ascii="Times New Roman"/>
        </w:rPr>
        <w:t xml:space="preserve"> </w:t>
      </w:r>
      <w:r>
        <w:t>in</w:t>
      </w:r>
      <w:r>
        <w:rPr>
          <w:rFonts w:ascii="Times New Roman"/>
        </w:rPr>
        <w:t xml:space="preserve"> </w:t>
      </w:r>
      <w:r>
        <w:t>line</w:t>
      </w:r>
      <w:r>
        <w:rPr>
          <w:rFonts w:ascii="Times New Roman"/>
        </w:rPr>
        <w:t xml:space="preserve"> </w:t>
      </w:r>
      <w:r>
        <w:t>with</w:t>
      </w:r>
      <w:r>
        <w:rPr>
          <w:rFonts w:ascii="Times New Roman"/>
        </w:rPr>
        <w:t xml:space="preserve"> </w:t>
      </w:r>
      <w:r>
        <w:t>the</w:t>
      </w:r>
      <w:r>
        <w:rPr>
          <w:rFonts w:ascii="Times New Roman"/>
        </w:rPr>
        <w:t xml:space="preserve"> </w:t>
      </w:r>
      <w:r>
        <w:t>one</w:t>
      </w:r>
      <w:r>
        <w:rPr>
          <w:rFonts w:ascii="Times New Roman"/>
        </w:rPr>
        <w:t xml:space="preserve"> </w:t>
      </w:r>
      <w:r>
        <w:t>described</w:t>
      </w:r>
      <w:r>
        <w:rPr>
          <w:rFonts w:ascii="Times New Roman"/>
        </w:rPr>
        <w:t xml:space="preserve"> </w:t>
      </w:r>
      <w:r>
        <w:t>in</w:t>
      </w:r>
      <w:r>
        <w:rPr>
          <w:rFonts w:ascii="Times New Roman"/>
        </w:rPr>
        <w:t xml:space="preserve"> </w:t>
      </w:r>
      <w:r>
        <w:t>the</w:t>
      </w:r>
      <w:r>
        <w:rPr>
          <w:rFonts w:ascii="Times New Roman"/>
        </w:rPr>
        <w:t xml:space="preserve"> </w:t>
      </w:r>
      <w:r>
        <w:t>Guidelines</w:t>
      </w:r>
      <w:r>
        <w:rPr>
          <w:rFonts w:ascii="Times New Roman"/>
        </w:rPr>
        <w:t xml:space="preserve"> </w:t>
      </w:r>
      <w:r>
        <w:t>on</w:t>
      </w:r>
      <w:r>
        <w:rPr>
          <w:rFonts w:ascii="Times New Roman"/>
        </w:rPr>
        <w:t xml:space="preserve"> </w:t>
      </w:r>
      <w:r>
        <w:t>Supervisory</w:t>
      </w:r>
      <w:r>
        <w:rPr>
          <w:rFonts w:ascii="Times New Roman"/>
        </w:rPr>
        <w:t xml:space="preserve"> </w:t>
      </w:r>
      <w:r>
        <w:t>Review</w:t>
      </w:r>
      <w:r>
        <w:rPr>
          <w:rFonts w:ascii="Times New Roman"/>
        </w:rPr>
        <w:t xml:space="preserve"> </w:t>
      </w:r>
      <w:r>
        <w:t>Process</w:t>
      </w:r>
      <w:r>
        <w:rPr>
          <w:rFonts w:ascii="Times New Roman"/>
        </w:rPr>
        <w:t xml:space="preserve"> </w:t>
      </w:r>
      <w:r>
        <w:t>(EIOPA-BoS-14/179)</w:t>
      </w:r>
      <w:r>
        <w:rPr>
          <w:vertAlign w:val="superscript"/>
        </w:rPr>
        <w:t>4</w:t>
      </w:r>
      <w:r>
        <w:t>.</w:t>
      </w:r>
    </w:p>
    <w:p w14:paraId="7C974196" w14:textId="77777777" w:rsidR="00BF6324" w:rsidRDefault="00A51A09">
      <w:pPr>
        <w:pStyle w:val="ListParagraph"/>
        <w:numPr>
          <w:ilvl w:val="1"/>
          <w:numId w:val="41"/>
        </w:numPr>
        <w:tabs>
          <w:tab w:val="left" w:pos="1148"/>
          <w:tab w:val="left" w:pos="1152"/>
        </w:tabs>
        <w:spacing w:before="121" w:line="276" w:lineRule="auto"/>
        <w:pPrChange w:id="133" w:author="Johannes Backer" w:date="2025-05-15T08:14:00Z">
          <w:pPr>
            <w:pStyle w:val="ListParagraph"/>
            <w:numPr>
              <w:ilvl w:val="1"/>
              <w:numId w:val="24"/>
            </w:numPr>
            <w:tabs>
              <w:tab w:val="left" w:pos="1148"/>
              <w:tab w:val="left" w:pos="1152"/>
            </w:tabs>
            <w:spacing w:before="121" w:line="276" w:lineRule="auto"/>
            <w:ind w:left="1152" w:hanging="663"/>
          </w:pPr>
        </w:pPrChange>
      </w:pPr>
      <w:r>
        <w:t>Where</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has</w:t>
      </w:r>
      <w:r>
        <w:rPr>
          <w:rFonts w:ascii="Times New Roman"/>
        </w:rPr>
        <w:t xml:space="preserve"> </w:t>
      </w:r>
      <w:r>
        <w:t>branches</w:t>
      </w:r>
      <w:r>
        <w:rPr>
          <w:rFonts w:ascii="Times New Roman"/>
        </w:rPr>
        <w:t xml:space="preserve"> </w:t>
      </w:r>
      <w:proofErr w:type="spellStart"/>
      <w:r>
        <w:t>authorised</w:t>
      </w:r>
      <w:proofErr w:type="spellEnd"/>
      <w:r>
        <w:rPr>
          <w:rFonts w:ascii="Times New Roman"/>
        </w:rPr>
        <w:t xml:space="preserve"> </w:t>
      </w:r>
      <w:r>
        <w:t>in</w:t>
      </w:r>
      <w:r>
        <w:rPr>
          <w:rFonts w:ascii="Times New Roman"/>
        </w:rPr>
        <w:t xml:space="preserve"> </w:t>
      </w:r>
      <w:r>
        <w:t>more</w:t>
      </w:r>
      <w:r>
        <w:rPr>
          <w:rFonts w:ascii="Times New Roman"/>
        </w:rPr>
        <w:t xml:space="preserve"> </w:t>
      </w:r>
      <w:r>
        <w:t>than</w:t>
      </w:r>
      <w:r>
        <w:rPr>
          <w:rFonts w:ascii="Times New Roman"/>
        </w:rPr>
        <w:t xml:space="preserve"> </w:t>
      </w:r>
      <w:r>
        <w:t>one</w:t>
      </w:r>
      <w:r>
        <w:rPr>
          <w:rFonts w:ascii="Times New Roman"/>
        </w:rPr>
        <w:t xml:space="preserve"> </w:t>
      </w:r>
      <w:r>
        <w:t>Member</w:t>
      </w:r>
      <w:r>
        <w:rPr>
          <w:rFonts w:ascii="Times New Roman"/>
        </w:rPr>
        <w:t xml:space="preserve"> </w:t>
      </w:r>
      <w:r>
        <w:t>State</w:t>
      </w:r>
      <w:r>
        <w:rPr>
          <w:rFonts w:ascii="Times New Roman"/>
        </w:rPr>
        <w:t xml:space="preserve"> </w:t>
      </w:r>
      <w:r>
        <w:t>but</w:t>
      </w:r>
      <w:r>
        <w:rPr>
          <w:rFonts w:ascii="Times New Roman"/>
        </w:rPr>
        <w:t xml:space="preserve"> </w:t>
      </w:r>
      <w:r>
        <w:t>has</w:t>
      </w:r>
      <w:r>
        <w:rPr>
          <w:rFonts w:ascii="Times New Roman"/>
        </w:rPr>
        <w:t xml:space="preserve"> </w:t>
      </w:r>
      <w:r>
        <w:t>not</w:t>
      </w:r>
      <w:r>
        <w:rPr>
          <w:rFonts w:ascii="Times New Roman"/>
        </w:rPr>
        <w:t xml:space="preserve"> </w:t>
      </w:r>
      <w:r>
        <w:t>applied</w:t>
      </w:r>
      <w:r>
        <w:rPr>
          <w:rFonts w:ascii="Times New Roman"/>
        </w:rPr>
        <w:t xml:space="preserve"> </w:t>
      </w:r>
      <w:r>
        <w:t>for</w:t>
      </w:r>
      <w:r>
        <w:rPr>
          <w:rFonts w:ascii="Times New Roman"/>
        </w:rPr>
        <w:t xml:space="preserve"> </w:t>
      </w:r>
      <w:r>
        <w:t>any</w:t>
      </w:r>
      <w:r>
        <w:rPr>
          <w:rFonts w:ascii="Times New Roman"/>
        </w:rPr>
        <w:t xml:space="preserve"> </w:t>
      </w:r>
      <w:r>
        <w:t>of</w:t>
      </w:r>
      <w:r>
        <w:rPr>
          <w:rFonts w:ascii="Times New Roman"/>
        </w:rPr>
        <w:t xml:space="preserve"> </w:t>
      </w:r>
      <w:r>
        <w:t>the</w:t>
      </w:r>
      <w:r>
        <w:rPr>
          <w:rFonts w:ascii="Times New Roman"/>
        </w:rPr>
        <w:t xml:space="preserve"> </w:t>
      </w:r>
      <w:r>
        <w:t>advantages</w:t>
      </w:r>
      <w:r>
        <w:rPr>
          <w:rFonts w:ascii="Times New Roman"/>
        </w:rPr>
        <w:t xml:space="preserve"> </w:t>
      </w:r>
      <w:r>
        <w:t>under</w:t>
      </w:r>
      <w:r>
        <w:rPr>
          <w:rFonts w:ascii="Times New Roman"/>
        </w:rPr>
        <w:t xml:space="preserve"> </w:t>
      </w:r>
      <w:r>
        <w:t>Article</w:t>
      </w:r>
      <w:r>
        <w:rPr>
          <w:rFonts w:ascii="Times New Roman"/>
        </w:rPr>
        <w:t xml:space="preserve"> </w:t>
      </w:r>
      <w:r>
        <w:t>167(1)</w:t>
      </w:r>
      <w:r>
        <w:rPr>
          <w:rFonts w:ascii="Times New Roman"/>
        </w:rPr>
        <w:t xml:space="preserve"> </w:t>
      </w:r>
      <w:r>
        <w:t>of</w:t>
      </w:r>
      <w:r>
        <w:rPr>
          <w:rFonts w:ascii="Times New Roman"/>
        </w:rPr>
        <w:t xml:space="preserve"> </w:t>
      </w:r>
      <w:r>
        <w:t>Directive</w:t>
      </w:r>
      <w:r>
        <w:rPr>
          <w:rFonts w:ascii="Times New Roman"/>
        </w:rPr>
        <w:t xml:space="preserve"> </w:t>
      </w:r>
      <w:r>
        <w:t>2009/138/EC,</w:t>
      </w:r>
      <w:r>
        <w:rPr>
          <w:rFonts w:ascii="Times New Roman"/>
        </w:rPr>
        <w:t xml:space="preserve"> </w:t>
      </w:r>
      <w:r>
        <w:t>the</w:t>
      </w:r>
      <w:r>
        <w:rPr>
          <w:rFonts w:ascii="Times New Roman"/>
        </w:rPr>
        <w:t xml:space="preserve"> </w:t>
      </w:r>
      <w:r>
        <w:t>concerned</w:t>
      </w:r>
      <w:r>
        <w:rPr>
          <w:rFonts w:ascii="Times New Roman"/>
        </w:rPr>
        <w:t xml:space="preserve"> </w:t>
      </w:r>
      <w:r>
        <w:t>supervisory</w:t>
      </w:r>
      <w:r>
        <w:rPr>
          <w:rFonts w:ascii="Times New Roman"/>
        </w:rPr>
        <w:t xml:space="preserve"> </w:t>
      </w:r>
      <w:r>
        <w:t>authorities</w:t>
      </w:r>
      <w:r>
        <w:rPr>
          <w:rFonts w:ascii="Times New Roman"/>
        </w:rPr>
        <w:t xml:space="preserve"> </w:t>
      </w:r>
      <w:r>
        <w:t>should</w:t>
      </w:r>
      <w:r>
        <w:rPr>
          <w:rFonts w:ascii="Times New Roman"/>
        </w:rPr>
        <w:t xml:space="preserve"> </w:t>
      </w:r>
      <w:r>
        <w:t>agree</w:t>
      </w:r>
      <w:r>
        <w:rPr>
          <w:rFonts w:ascii="Times New Roman"/>
        </w:rPr>
        <w:t xml:space="preserve"> </w:t>
      </w:r>
      <w:r>
        <w:t>how</w:t>
      </w:r>
      <w:r>
        <w:rPr>
          <w:rFonts w:ascii="Times New Roman"/>
        </w:rPr>
        <w:t xml:space="preserve"> </w:t>
      </w:r>
      <w:r>
        <w:t>to</w:t>
      </w:r>
      <w:r>
        <w:rPr>
          <w:rFonts w:ascii="Times New Roman"/>
        </w:rPr>
        <w:t xml:space="preserve"> </w:t>
      </w:r>
      <w:r>
        <w:t>cooperate</w:t>
      </w:r>
      <w:r>
        <w:rPr>
          <w:rFonts w:ascii="Times New Roman"/>
        </w:rPr>
        <w:t xml:space="preserve"> </w:t>
      </w:r>
      <w:r>
        <w:t>and</w:t>
      </w:r>
      <w:r>
        <w:rPr>
          <w:rFonts w:ascii="Times New Roman"/>
        </w:rPr>
        <w:t xml:space="preserve"> </w:t>
      </w:r>
      <w:r>
        <w:t>exchange</w:t>
      </w:r>
      <w:r>
        <w:rPr>
          <w:rFonts w:ascii="Times New Roman"/>
        </w:rPr>
        <w:t xml:space="preserve"> </w:t>
      </w:r>
      <w:r>
        <w:t>information</w:t>
      </w:r>
      <w:r>
        <w:rPr>
          <w:rFonts w:ascii="Times New Roman"/>
        </w:rPr>
        <w:t xml:space="preserve"> </w:t>
      </w:r>
      <w:r>
        <w:t>in</w:t>
      </w:r>
      <w:r>
        <w:rPr>
          <w:rFonts w:ascii="Times New Roman"/>
        </w:rPr>
        <w:t xml:space="preserve"> </w:t>
      </w:r>
      <w:r>
        <w:t>line</w:t>
      </w:r>
      <w:r>
        <w:rPr>
          <w:rFonts w:ascii="Times New Roman"/>
        </w:rPr>
        <w:t xml:space="preserve"> </w:t>
      </w:r>
      <w:r>
        <w:t>with</w:t>
      </w:r>
      <w:r>
        <w:rPr>
          <w:rFonts w:ascii="Times New Roman"/>
        </w:rPr>
        <w:t xml:space="preserve"> </w:t>
      </w:r>
      <w:r>
        <w:t>the</w:t>
      </w:r>
      <w:r>
        <w:rPr>
          <w:rFonts w:ascii="Times New Roman"/>
        </w:rPr>
        <w:t xml:space="preserve"> </w:t>
      </w:r>
      <w:r>
        <w:t>Guidelines</w:t>
      </w:r>
      <w:r>
        <w:rPr>
          <w:rFonts w:ascii="Times New Roman"/>
        </w:rPr>
        <w:t xml:space="preserve"> </w:t>
      </w:r>
      <w:r>
        <w:t>on</w:t>
      </w:r>
      <w:r>
        <w:rPr>
          <w:rFonts w:ascii="Times New Roman"/>
        </w:rPr>
        <w:t xml:space="preserve"> </w:t>
      </w:r>
      <w:r>
        <w:t>Supervisory</w:t>
      </w:r>
      <w:r>
        <w:rPr>
          <w:rFonts w:ascii="Times New Roman"/>
        </w:rPr>
        <w:t xml:space="preserve"> </w:t>
      </w:r>
      <w:r>
        <w:t>Review</w:t>
      </w:r>
      <w:r>
        <w:rPr>
          <w:rFonts w:ascii="Times New Roman"/>
        </w:rPr>
        <w:t xml:space="preserve"> </w:t>
      </w:r>
      <w:r>
        <w:t>Process</w:t>
      </w:r>
      <w:r>
        <w:rPr>
          <w:rFonts w:ascii="Times New Roman"/>
        </w:rPr>
        <w:t xml:space="preserve"> </w:t>
      </w:r>
      <w:r>
        <w:t>(EIOPA-BoS-14/179).</w:t>
      </w:r>
    </w:p>
    <w:p w14:paraId="51BC23C2" w14:textId="77777777" w:rsidR="00BF6324" w:rsidRDefault="00A51A09">
      <w:pPr>
        <w:pStyle w:val="Heading1"/>
        <w:spacing w:before="239"/>
      </w:pPr>
      <w:r>
        <w:t>Guideline</w:t>
      </w:r>
      <w:r>
        <w:rPr>
          <w:rFonts w:ascii="Times New Roman"/>
          <w:b w:val="0"/>
          <w:spacing w:val="13"/>
        </w:rPr>
        <w:t xml:space="preserve"> </w:t>
      </w:r>
      <w:r>
        <w:t>16</w:t>
      </w:r>
      <w:r>
        <w:rPr>
          <w:rFonts w:ascii="Times New Roman"/>
          <w:b w:val="0"/>
          <w:spacing w:val="15"/>
        </w:rPr>
        <w:t xml:space="preserve"> </w:t>
      </w:r>
      <w:r>
        <w:t>-</w:t>
      </w:r>
      <w:r>
        <w:rPr>
          <w:rFonts w:ascii="Times New Roman"/>
          <w:b w:val="0"/>
          <w:spacing w:val="15"/>
        </w:rPr>
        <w:t xml:space="preserve"> </w:t>
      </w:r>
      <w:r>
        <w:t>Communication</w:t>
      </w:r>
      <w:r>
        <w:rPr>
          <w:rFonts w:ascii="Times New Roman"/>
          <w:b w:val="0"/>
          <w:spacing w:val="17"/>
        </w:rPr>
        <w:t xml:space="preserve"> </w:t>
      </w:r>
      <w:r>
        <w:t>with</w:t>
      </w:r>
      <w:r>
        <w:rPr>
          <w:rFonts w:ascii="Times New Roman"/>
          <w:b w:val="0"/>
          <w:spacing w:val="16"/>
        </w:rPr>
        <w:t xml:space="preserve"> </w:t>
      </w:r>
      <w:r>
        <w:t>other</w:t>
      </w:r>
      <w:r>
        <w:rPr>
          <w:rFonts w:ascii="Times New Roman"/>
          <w:b w:val="0"/>
          <w:spacing w:val="14"/>
        </w:rPr>
        <w:t xml:space="preserve"> </w:t>
      </w:r>
      <w:r>
        <w:t>supervisory</w:t>
      </w:r>
      <w:r>
        <w:rPr>
          <w:rFonts w:ascii="Times New Roman"/>
          <w:b w:val="0"/>
          <w:spacing w:val="16"/>
        </w:rPr>
        <w:t xml:space="preserve"> </w:t>
      </w:r>
      <w:r>
        <w:rPr>
          <w:spacing w:val="-2"/>
        </w:rPr>
        <w:t>authorities</w:t>
      </w:r>
    </w:p>
    <w:p w14:paraId="39B4A484" w14:textId="77777777" w:rsidR="00BF6324" w:rsidRDefault="00A51A09">
      <w:pPr>
        <w:pStyle w:val="ListParagraph"/>
        <w:numPr>
          <w:ilvl w:val="1"/>
          <w:numId w:val="41"/>
        </w:numPr>
        <w:tabs>
          <w:tab w:val="left" w:pos="1148"/>
          <w:tab w:val="left" w:pos="1152"/>
        </w:tabs>
        <w:spacing w:before="121" w:line="276" w:lineRule="auto"/>
        <w:pPrChange w:id="134" w:author="Johannes Backer" w:date="2025-05-15T08:14:00Z">
          <w:pPr>
            <w:pStyle w:val="ListParagraph"/>
            <w:numPr>
              <w:ilvl w:val="1"/>
              <w:numId w:val="24"/>
            </w:numPr>
            <w:tabs>
              <w:tab w:val="left" w:pos="1148"/>
              <w:tab w:val="left" w:pos="1152"/>
            </w:tabs>
            <w:spacing w:before="121" w:line="276" w:lineRule="auto"/>
            <w:ind w:left="1152" w:hanging="663"/>
          </w:pPr>
        </w:pPrChange>
      </w:pPr>
      <w:r>
        <w:t>Where</w:t>
      </w:r>
      <w:r>
        <w:rPr>
          <w:rFonts w:ascii="Times New Roman"/>
        </w:rPr>
        <w:t xml:space="preserve"> </w:t>
      </w:r>
      <w:r>
        <w:t>a</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becomes</w:t>
      </w:r>
      <w:r>
        <w:rPr>
          <w:rFonts w:ascii="Times New Roman"/>
        </w:rPr>
        <w:t xml:space="preserve"> </w:t>
      </w:r>
      <w:r>
        <w:t>aware</w:t>
      </w:r>
      <w:r>
        <w:rPr>
          <w:rFonts w:ascii="Times New Roman"/>
        </w:rPr>
        <w:t xml:space="preserve"> </w:t>
      </w:r>
      <w:r>
        <w:t>of</w:t>
      </w:r>
      <w:r>
        <w:rPr>
          <w:rFonts w:ascii="Times New Roman"/>
        </w:rPr>
        <w:t xml:space="preserve"> </w:t>
      </w:r>
      <w:r>
        <w:t>information</w:t>
      </w:r>
      <w:r>
        <w:rPr>
          <w:rFonts w:ascii="Times New Roman"/>
        </w:rPr>
        <w:t xml:space="preserve"> </w:t>
      </w:r>
      <w:r>
        <w:t>that</w:t>
      </w:r>
      <w:r>
        <w:rPr>
          <w:rFonts w:ascii="Times New Roman"/>
        </w:rPr>
        <w:t xml:space="preserve"> </w:t>
      </w:r>
      <w:r>
        <w:t>may</w:t>
      </w:r>
      <w:r>
        <w:rPr>
          <w:rFonts w:ascii="Times New Roman"/>
        </w:rPr>
        <w:t xml:space="preserve"> </w:t>
      </w:r>
      <w:r>
        <w:t>undermine</w:t>
      </w:r>
      <w:r>
        <w:rPr>
          <w:rFonts w:ascii="Times New Roman"/>
        </w:rPr>
        <w:t xml:space="preserve"> </w:t>
      </w:r>
      <w:r>
        <w:t>the</w:t>
      </w:r>
      <w:r>
        <w:rPr>
          <w:rFonts w:ascii="Times New Roman"/>
        </w:rPr>
        <w:t xml:space="preserve"> </w:t>
      </w:r>
      <w:r>
        <w:t>position</w:t>
      </w:r>
      <w:r>
        <w:rPr>
          <w:rFonts w:ascii="Times New Roman"/>
        </w:rPr>
        <w:t xml:space="preserve"> </w:t>
      </w:r>
      <w:r>
        <w:t>of</w:t>
      </w:r>
      <w:r>
        <w:rPr>
          <w:rFonts w:ascii="Times New Roman"/>
        </w:rPr>
        <w:t xml:space="preserve"> </w:t>
      </w:r>
      <w:r>
        <w:t>branch</w:t>
      </w:r>
      <w:r>
        <w:rPr>
          <w:rFonts w:ascii="Times New Roman"/>
        </w:rPr>
        <w:t xml:space="preserve"> </w:t>
      </w:r>
      <w:r>
        <w:t>insurance</w:t>
      </w:r>
      <w:r>
        <w:rPr>
          <w:rFonts w:ascii="Times New Roman"/>
        </w:rPr>
        <w:t xml:space="preserve"> </w:t>
      </w:r>
      <w:r>
        <w:t>creditors</w:t>
      </w:r>
      <w:r>
        <w:rPr>
          <w:rFonts w:ascii="Times New Roman"/>
        </w:rPr>
        <w:t xml:space="preserve"> </w:t>
      </w:r>
      <w:r>
        <w:t>or</w:t>
      </w:r>
      <w:r>
        <w:rPr>
          <w:rFonts w:ascii="Times New Roman"/>
        </w:rPr>
        <w:t xml:space="preserve"> </w:t>
      </w:r>
      <w:r>
        <w:t>the</w:t>
      </w:r>
      <w:r>
        <w:rPr>
          <w:rFonts w:ascii="Times New Roman"/>
        </w:rPr>
        <w:t xml:space="preserve"> </w:t>
      </w:r>
      <w:r>
        <w:t>availability</w:t>
      </w:r>
      <w:r>
        <w:rPr>
          <w:rFonts w:ascii="Times New Roman"/>
        </w:rPr>
        <w:t xml:space="preserve"> </w:t>
      </w:r>
      <w:r>
        <w:t>of</w:t>
      </w:r>
      <w:r>
        <w:rPr>
          <w:rFonts w:ascii="Times New Roman"/>
        </w:rPr>
        <w:t xml:space="preserve"> </w:t>
      </w:r>
      <w:r>
        <w:t>branch</w:t>
      </w:r>
      <w:r>
        <w:rPr>
          <w:rFonts w:ascii="Times New Roman"/>
        </w:rPr>
        <w:t xml:space="preserve"> </w:t>
      </w:r>
      <w:r>
        <w:t>own</w:t>
      </w:r>
      <w:r>
        <w:rPr>
          <w:rFonts w:ascii="Times New Roman"/>
        </w:rPr>
        <w:t xml:space="preserve"> </w:t>
      </w:r>
      <w:r>
        <w:t>funds,</w:t>
      </w:r>
      <w:r>
        <w:rPr>
          <w:rFonts w:ascii="Times New Roman"/>
        </w:rPr>
        <w:t xml:space="preserve"> </w:t>
      </w:r>
      <w:r>
        <w:t>it</w:t>
      </w:r>
      <w:r>
        <w:rPr>
          <w:rFonts w:ascii="Times New Roman"/>
        </w:rPr>
        <w:t xml:space="preserve"> </w:t>
      </w:r>
      <w:r>
        <w:t>should</w:t>
      </w:r>
      <w:r>
        <w:rPr>
          <w:rFonts w:ascii="Times New Roman"/>
        </w:rPr>
        <w:t xml:space="preserve"> </w:t>
      </w:r>
      <w:r>
        <w:t>communicate</w:t>
      </w:r>
      <w:r>
        <w:rPr>
          <w:rFonts w:ascii="Times New Roman"/>
        </w:rPr>
        <w:t xml:space="preserve"> </w:t>
      </w:r>
      <w:r>
        <w:t>that</w:t>
      </w:r>
      <w:r>
        <w:rPr>
          <w:rFonts w:ascii="Times New Roman"/>
        </w:rPr>
        <w:t xml:space="preserve"> </w:t>
      </w:r>
      <w:r>
        <w:t>information</w:t>
      </w:r>
      <w:r>
        <w:rPr>
          <w:rFonts w:ascii="Times New Roman"/>
        </w:rPr>
        <w:t xml:space="preserve"> </w:t>
      </w:r>
      <w:r>
        <w:t>to</w:t>
      </w:r>
      <w:r>
        <w:rPr>
          <w:rFonts w:ascii="Times New Roman"/>
        </w:rPr>
        <w:t xml:space="preserve"> </w:t>
      </w:r>
      <w:r>
        <w:t>any</w:t>
      </w:r>
      <w:r>
        <w:rPr>
          <w:rFonts w:ascii="Times New Roman"/>
        </w:rPr>
        <w:t xml:space="preserve"> </w:t>
      </w:r>
      <w:r>
        <w:t>other</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where</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has</w:t>
      </w:r>
      <w:r>
        <w:rPr>
          <w:rFonts w:ascii="Times New Roman"/>
        </w:rPr>
        <w:t xml:space="preserve"> </w:t>
      </w:r>
      <w:r>
        <w:t>received</w:t>
      </w:r>
      <w:r>
        <w:rPr>
          <w:rFonts w:ascii="Times New Roman"/>
        </w:rPr>
        <w:t xml:space="preserve"> </w:t>
      </w:r>
      <w:proofErr w:type="spellStart"/>
      <w:r>
        <w:t>authorisation</w:t>
      </w:r>
      <w:proofErr w:type="spellEnd"/>
      <w:r>
        <w:rPr>
          <w:rFonts w:ascii="Times New Roman"/>
        </w:rPr>
        <w:t xml:space="preserve"> </w:t>
      </w:r>
      <w:r>
        <w:t>to</w:t>
      </w:r>
      <w:r>
        <w:rPr>
          <w:rFonts w:ascii="Times New Roman"/>
        </w:rPr>
        <w:t xml:space="preserve"> </w:t>
      </w:r>
      <w:r>
        <w:t>establish</w:t>
      </w:r>
      <w:r>
        <w:rPr>
          <w:rFonts w:ascii="Times New Roman"/>
        </w:rPr>
        <w:t xml:space="preserve"> </w:t>
      </w:r>
      <w:r>
        <w:t>a</w:t>
      </w:r>
      <w:r>
        <w:rPr>
          <w:rFonts w:ascii="Times New Roman"/>
        </w:rPr>
        <w:t xml:space="preserve"> </w:t>
      </w:r>
      <w:r>
        <w:t>branch</w:t>
      </w:r>
      <w:r>
        <w:rPr>
          <w:rFonts w:ascii="Times New Roman"/>
        </w:rPr>
        <w:t xml:space="preserve"> </w:t>
      </w:r>
      <w:r>
        <w:t>and</w:t>
      </w:r>
      <w:r>
        <w:rPr>
          <w:rFonts w:ascii="Times New Roman"/>
        </w:rPr>
        <w:t xml:space="preserve"> </w:t>
      </w:r>
      <w:r>
        <w:t>to</w:t>
      </w:r>
      <w:r>
        <w:rPr>
          <w:rFonts w:ascii="Times New Roman"/>
        </w:rPr>
        <w:t xml:space="preserve"> </w:t>
      </w:r>
      <w:r>
        <w:t>EIOPA.</w:t>
      </w:r>
    </w:p>
    <w:p w14:paraId="62182A07" w14:textId="77777777" w:rsidR="00BF6324" w:rsidRDefault="00A51A09">
      <w:pPr>
        <w:pStyle w:val="ListParagraph"/>
        <w:numPr>
          <w:ilvl w:val="1"/>
          <w:numId w:val="41"/>
        </w:numPr>
        <w:tabs>
          <w:tab w:val="left" w:pos="1148"/>
          <w:tab w:val="left" w:pos="1152"/>
        </w:tabs>
        <w:spacing w:line="276" w:lineRule="auto"/>
        <w:pPrChange w:id="135" w:author="Johannes Backer" w:date="2025-05-15T08:14:00Z">
          <w:pPr>
            <w:pStyle w:val="ListParagraph"/>
            <w:numPr>
              <w:ilvl w:val="1"/>
              <w:numId w:val="24"/>
            </w:numPr>
            <w:tabs>
              <w:tab w:val="left" w:pos="1148"/>
              <w:tab w:val="left" w:pos="1152"/>
            </w:tabs>
            <w:spacing w:line="276" w:lineRule="auto"/>
            <w:ind w:left="1152"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consider</w:t>
      </w:r>
      <w:r>
        <w:rPr>
          <w:rFonts w:ascii="Times New Roman"/>
        </w:rPr>
        <w:t xml:space="preserve"> </w:t>
      </w:r>
      <w:r>
        <w:t>if</w:t>
      </w:r>
      <w:r>
        <w:rPr>
          <w:rFonts w:ascii="Times New Roman"/>
        </w:rPr>
        <w:t xml:space="preserve"> </w:t>
      </w:r>
      <w:r>
        <w:t>there</w:t>
      </w:r>
      <w:r>
        <w:rPr>
          <w:rFonts w:ascii="Times New Roman"/>
        </w:rPr>
        <w:t xml:space="preserve"> </w:t>
      </w:r>
      <w:r>
        <w:t>are</w:t>
      </w:r>
      <w:r>
        <w:rPr>
          <w:rFonts w:ascii="Times New Roman"/>
        </w:rPr>
        <w:t xml:space="preserve"> </w:t>
      </w:r>
      <w:r>
        <w:t>other</w:t>
      </w:r>
      <w:r>
        <w:rPr>
          <w:rFonts w:ascii="Times New Roman"/>
        </w:rPr>
        <w:t xml:space="preserve"> </w:t>
      </w:r>
      <w:r>
        <w:t>relevant</w:t>
      </w:r>
      <w:r>
        <w:rPr>
          <w:rFonts w:ascii="Times New Roman"/>
        </w:rPr>
        <w:t xml:space="preserve"> </w:t>
      </w:r>
      <w:r>
        <w:t>supervisory</w:t>
      </w:r>
      <w:r>
        <w:rPr>
          <w:rFonts w:ascii="Times New Roman"/>
          <w:spacing w:val="40"/>
        </w:rPr>
        <w:t xml:space="preserve"> </w:t>
      </w:r>
      <w:r>
        <w:t>authorities</w:t>
      </w:r>
      <w:r>
        <w:rPr>
          <w:rFonts w:ascii="Times New Roman"/>
          <w:spacing w:val="40"/>
        </w:rPr>
        <w:t xml:space="preserve"> </w:t>
      </w:r>
      <w:r>
        <w:t>with</w:t>
      </w:r>
      <w:r>
        <w:rPr>
          <w:rFonts w:ascii="Times New Roman"/>
          <w:spacing w:val="40"/>
        </w:rPr>
        <w:t xml:space="preserve"> </w:t>
      </w:r>
      <w:r>
        <w:t>whom</w:t>
      </w:r>
      <w:r>
        <w:rPr>
          <w:rFonts w:ascii="Times New Roman"/>
          <w:spacing w:val="40"/>
        </w:rPr>
        <w:t xml:space="preserve"> </w:t>
      </w:r>
      <w:r>
        <w:t>it</w:t>
      </w:r>
      <w:r>
        <w:rPr>
          <w:rFonts w:ascii="Times New Roman"/>
          <w:spacing w:val="40"/>
        </w:rPr>
        <w:t xml:space="preserve"> </w:t>
      </w:r>
      <w:r>
        <w:t>should</w:t>
      </w:r>
      <w:r>
        <w:rPr>
          <w:rFonts w:ascii="Times New Roman"/>
          <w:spacing w:val="40"/>
        </w:rPr>
        <w:t xml:space="preserve"> </w:t>
      </w:r>
      <w:r>
        <w:t>communicate,</w:t>
      </w:r>
      <w:r>
        <w:rPr>
          <w:rFonts w:ascii="Times New Roman"/>
          <w:spacing w:val="40"/>
        </w:rPr>
        <w:t xml:space="preserve"> </w:t>
      </w:r>
      <w:r>
        <w:t>such</w:t>
      </w:r>
      <w:r>
        <w:rPr>
          <w:rFonts w:ascii="Times New Roman"/>
          <w:spacing w:val="40"/>
        </w:rPr>
        <w:t xml:space="preserve"> </w:t>
      </w:r>
      <w:r>
        <w:t>as</w:t>
      </w:r>
      <w:r>
        <w:rPr>
          <w:rFonts w:ascii="Times New Roman"/>
        </w:rPr>
        <w:t xml:space="preserve"> </w:t>
      </w:r>
      <w:r>
        <w:t>supervisory</w:t>
      </w:r>
      <w:r>
        <w:rPr>
          <w:rFonts w:ascii="Times New Roman"/>
          <w:spacing w:val="40"/>
        </w:rPr>
        <w:t xml:space="preserve"> </w:t>
      </w:r>
      <w:r>
        <w:t>authorities</w:t>
      </w:r>
      <w:r>
        <w:rPr>
          <w:rFonts w:ascii="Times New Roman"/>
          <w:spacing w:val="40"/>
        </w:rPr>
        <w:t xml:space="preserve"> </w:t>
      </w:r>
      <w:r>
        <w:t>of</w:t>
      </w:r>
      <w:r>
        <w:rPr>
          <w:rFonts w:ascii="Times New Roman"/>
          <w:spacing w:val="40"/>
        </w:rPr>
        <w:t xml:space="preserve"> </w:t>
      </w:r>
      <w:r>
        <w:t>related</w:t>
      </w:r>
      <w:r>
        <w:rPr>
          <w:rFonts w:ascii="Times New Roman"/>
          <w:spacing w:val="40"/>
        </w:rPr>
        <w:t xml:space="preserve"> </w:t>
      </w:r>
      <w:r>
        <w:t>insurance</w:t>
      </w:r>
      <w:r>
        <w:rPr>
          <w:rFonts w:ascii="Times New Roman"/>
          <w:spacing w:val="40"/>
        </w:rPr>
        <w:t xml:space="preserve"> </w:t>
      </w:r>
      <w:r>
        <w:t>undertakings</w:t>
      </w:r>
      <w:r>
        <w:rPr>
          <w:rFonts w:ascii="Times New Roman"/>
          <w:spacing w:val="40"/>
        </w:rPr>
        <w:t xml:space="preserve"> </w:t>
      </w:r>
      <w:r>
        <w:t>or</w:t>
      </w:r>
      <w:r>
        <w:rPr>
          <w:rFonts w:ascii="Times New Roman"/>
          <w:spacing w:val="40"/>
        </w:rPr>
        <w:t xml:space="preserve"> </w:t>
      </w:r>
      <w:r>
        <w:t>branches</w:t>
      </w:r>
      <w:r>
        <w:rPr>
          <w:rFonts w:ascii="Times New Roman"/>
          <w:spacing w:val="40"/>
        </w:rPr>
        <w:t xml:space="preserve"> </w:t>
      </w:r>
      <w:r>
        <w:t>of</w:t>
      </w:r>
      <w:r>
        <w:rPr>
          <w:rFonts w:ascii="Times New Roman"/>
        </w:rPr>
        <w:t xml:space="preserve"> </w:t>
      </w:r>
      <w:r>
        <w:t>other</w:t>
      </w:r>
      <w:r>
        <w:rPr>
          <w:rFonts w:ascii="Times New Roman"/>
          <w:spacing w:val="40"/>
        </w:rPr>
        <w:t xml:space="preserve"> </w:t>
      </w:r>
      <w:r>
        <w:t>members</w:t>
      </w:r>
      <w:r>
        <w:rPr>
          <w:rFonts w:ascii="Times New Roman"/>
          <w:spacing w:val="40"/>
        </w:rPr>
        <w:t xml:space="preserve"> </w:t>
      </w:r>
      <w:r>
        <w:t>of</w:t>
      </w:r>
      <w:r>
        <w:rPr>
          <w:rFonts w:ascii="Times New Roman"/>
          <w:spacing w:val="40"/>
        </w:rPr>
        <w:t xml:space="preserve"> </w:t>
      </w:r>
      <w:r>
        <w:t>the</w:t>
      </w:r>
      <w:r>
        <w:rPr>
          <w:rFonts w:ascii="Times New Roman"/>
          <w:spacing w:val="40"/>
        </w:rPr>
        <w:t xml:space="preserve"> </w:t>
      </w:r>
      <w:r>
        <w:t>group</w:t>
      </w:r>
      <w:r>
        <w:rPr>
          <w:rFonts w:ascii="Times New Roman"/>
          <w:spacing w:val="40"/>
        </w:rPr>
        <w:t xml:space="preserve"> </w:t>
      </w:r>
      <w:r>
        <w:t>to</w:t>
      </w:r>
      <w:r>
        <w:rPr>
          <w:rFonts w:ascii="Times New Roman"/>
          <w:spacing w:val="40"/>
        </w:rPr>
        <w:t xml:space="preserve"> </w:t>
      </w:r>
      <w:r>
        <w:t>which</w:t>
      </w:r>
      <w:r>
        <w:rPr>
          <w:rFonts w:ascii="Times New Roman"/>
          <w:spacing w:val="40"/>
        </w:rPr>
        <w:t xml:space="preserve"> </w:t>
      </w:r>
      <w:r>
        <w:t>the</w:t>
      </w:r>
      <w:r>
        <w:rPr>
          <w:rFonts w:ascii="Times New Roman"/>
          <w:spacing w:val="40"/>
        </w:rPr>
        <w:t xml:space="preserve"> </w:t>
      </w:r>
      <w:r>
        <w:t>third-country</w:t>
      </w:r>
      <w:r>
        <w:rPr>
          <w:rFonts w:ascii="Times New Roman"/>
          <w:spacing w:val="40"/>
        </w:rPr>
        <w:t xml:space="preserve"> </w:t>
      </w:r>
      <w:r>
        <w:t>insurance</w:t>
      </w:r>
      <w:r>
        <w:rPr>
          <w:rFonts w:ascii="Times New Roman"/>
        </w:rPr>
        <w:t xml:space="preserve"> </w:t>
      </w:r>
      <w:r>
        <w:t>undertaking</w:t>
      </w:r>
      <w:r>
        <w:rPr>
          <w:rFonts w:ascii="Times New Roman"/>
        </w:rPr>
        <w:t xml:space="preserve"> </w:t>
      </w:r>
      <w:r>
        <w:t>belongs.</w:t>
      </w:r>
    </w:p>
    <w:p w14:paraId="541132B9" w14:textId="77777777" w:rsidR="00BF6324" w:rsidRDefault="00A51A09">
      <w:pPr>
        <w:pStyle w:val="Heading1"/>
        <w:spacing w:before="128" w:line="500" w:lineRule="atLeast"/>
        <w:ind w:right="5545"/>
      </w:pPr>
      <w:r>
        <w:t>Financial</w:t>
      </w:r>
      <w:r>
        <w:rPr>
          <w:rFonts w:ascii="Times New Roman"/>
          <w:b w:val="0"/>
        </w:rPr>
        <w:t xml:space="preserve"> </w:t>
      </w:r>
      <w:r>
        <w:t>soundness</w:t>
      </w:r>
      <w:r>
        <w:rPr>
          <w:rFonts w:ascii="Times New Roman"/>
          <w:b w:val="0"/>
        </w:rPr>
        <w:t xml:space="preserve"> </w:t>
      </w:r>
      <w:r>
        <w:t>of</w:t>
      </w:r>
      <w:r>
        <w:rPr>
          <w:rFonts w:ascii="Times New Roman"/>
          <w:b w:val="0"/>
        </w:rPr>
        <w:t xml:space="preserve"> </w:t>
      </w:r>
      <w:r>
        <w:t>the</w:t>
      </w:r>
      <w:r>
        <w:rPr>
          <w:rFonts w:ascii="Times New Roman"/>
          <w:b w:val="0"/>
        </w:rPr>
        <w:t xml:space="preserve"> </w:t>
      </w:r>
      <w:r>
        <w:t>branch</w:t>
      </w:r>
      <w:r>
        <w:rPr>
          <w:rFonts w:ascii="Times New Roman"/>
          <w:b w:val="0"/>
        </w:rPr>
        <w:t xml:space="preserve"> </w:t>
      </w:r>
      <w:r>
        <w:t>Guideline</w:t>
      </w:r>
      <w:r>
        <w:rPr>
          <w:rFonts w:ascii="Times New Roman"/>
          <w:b w:val="0"/>
        </w:rPr>
        <w:t xml:space="preserve"> </w:t>
      </w:r>
      <w:r>
        <w:t>17</w:t>
      </w:r>
      <w:r>
        <w:rPr>
          <w:rFonts w:ascii="Times New Roman"/>
          <w:b w:val="0"/>
        </w:rPr>
        <w:t xml:space="preserve"> </w:t>
      </w:r>
      <w:r>
        <w:t>-</w:t>
      </w:r>
      <w:r>
        <w:rPr>
          <w:rFonts w:ascii="Times New Roman"/>
          <w:b w:val="0"/>
        </w:rPr>
        <w:t xml:space="preserve"> </w:t>
      </w:r>
      <w:r>
        <w:t>Branch</w:t>
      </w:r>
      <w:r>
        <w:rPr>
          <w:rFonts w:ascii="Times New Roman"/>
          <w:b w:val="0"/>
        </w:rPr>
        <w:t xml:space="preserve"> </w:t>
      </w:r>
      <w:r>
        <w:t>accounting</w:t>
      </w:r>
    </w:p>
    <w:p w14:paraId="32D3B76D" w14:textId="77777777" w:rsidR="00BF6324" w:rsidRDefault="00A51A09">
      <w:pPr>
        <w:pStyle w:val="ListParagraph"/>
        <w:numPr>
          <w:ilvl w:val="1"/>
          <w:numId w:val="41"/>
        </w:numPr>
        <w:tabs>
          <w:tab w:val="left" w:pos="1148"/>
          <w:tab w:val="left" w:pos="1152"/>
        </w:tabs>
        <w:spacing w:before="126" w:line="276" w:lineRule="auto"/>
        <w:ind w:right="126"/>
        <w:pPrChange w:id="136" w:author="Johannes Backer" w:date="2025-05-15T08:14:00Z">
          <w:pPr>
            <w:pStyle w:val="ListParagraph"/>
            <w:numPr>
              <w:ilvl w:val="1"/>
              <w:numId w:val="24"/>
            </w:numPr>
            <w:tabs>
              <w:tab w:val="left" w:pos="1148"/>
              <w:tab w:val="left" w:pos="1152"/>
            </w:tabs>
            <w:spacing w:before="126" w:line="276" w:lineRule="auto"/>
            <w:ind w:left="1152" w:right="126"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a</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establishes,</w:t>
      </w:r>
      <w:r>
        <w:rPr>
          <w:rFonts w:ascii="Times New Roman"/>
        </w:rPr>
        <w:t xml:space="preserve"> </w:t>
      </w:r>
      <w:r>
        <w:t>maintains</w:t>
      </w:r>
      <w:r>
        <w:rPr>
          <w:rFonts w:ascii="Times New Roman"/>
        </w:rPr>
        <w:t xml:space="preserve"> </w:t>
      </w:r>
      <w:r>
        <w:t>and</w:t>
      </w:r>
      <w:r>
        <w:rPr>
          <w:rFonts w:ascii="Times New Roman"/>
        </w:rPr>
        <w:t xml:space="preserve"> </w:t>
      </w:r>
      <w:r>
        <w:t>documents</w:t>
      </w:r>
      <w:r>
        <w:rPr>
          <w:rFonts w:ascii="Times New Roman"/>
        </w:rPr>
        <w:t xml:space="preserve"> </w:t>
      </w:r>
      <w:r>
        <w:t>the</w:t>
      </w:r>
      <w:r>
        <w:rPr>
          <w:rFonts w:ascii="Times New Roman"/>
        </w:rPr>
        <w:t xml:space="preserve"> </w:t>
      </w:r>
      <w:r>
        <w:t>administrative</w:t>
      </w:r>
      <w:r>
        <w:rPr>
          <w:rFonts w:ascii="Times New Roman"/>
        </w:rPr>
        <w:t xml:space="preserve"> </w:t>
      </w:r>
      <w:r>
        <w:t>and</w:t>
      </w:r>
      <w:r>
        <w:rPr>
          <w:rFonts w:ascii="Times New Roman"/>
        </w:rPr>
        <w:t xml:space="preserve"> </w:t>
      </w:r>
      <w:r>
        <w:t>accounting</w:t>
      </w:r>
      <w:r>
        <w:rPr>
          <w:rFonts w:ascii="Times New Roman"/>
          <w:spacing w:val="40"/>
        </w:rPr>
        <w:t xml:space="preserve"> </w:t>
      </w:r>
      <w:r>
        <w:t>procedures</w:t>
      </w:r>
      <w:r>
        <w:rPr>
          <w:rFonts w:ascii="Times New Roman"/>
          <w:spacing w:val="40"/>
        </w:rPr>
        <w:t xml:space="preserve"> </w:t>
      </w:r>
      <w:r>
        <w:t>related</w:t>
      </w:r>
      <w:r>
        <w:rPr>
          <w:rFonts w:ascii="Times New Roman"/>
          <w:spacing w:val="40"/>
        </w:rPr>
        <w:t xml:space="preserve"> </w:t>
      </w:r>
      <w:r>
        <w:t>to</w:t>
      </w:r>
      <w:r>
        <w:rPr>
          <w:rFonts w:ascii="Times New Roman"/>
          <w:spacing w:val="40"/>
        </w:rPr>
        <w:t xml:space="preserve"> </w:t>
      </w:r>
      <w:r>
        <w:t>the</w:t>
      </w:r>
      <w:r>
        <w:rPr>
          <w:rFonts w:ascii="Times New Roman"/>
          <w:spacing w:val="40"/>
        </w:rPr>
        <w:t xml:space="preserve"> </w:t>
      </w:r>
      <w:r>
        <w:t>operations</w:t>
      </w:r>
      <w:r>
        <w:rPr>
          <w:rFonts w:ascii="Times New Roman"/>
          <w:spacing w:val="40"/>
        </w:rPr>
        <w:t xml:space="preserve"> </w:t>
      </w:r>
      <w:r>
        <w:t>of</w:t>
      </w:r>
      <w:r>
        <w:rPr>
          <w:rFonts w:ascii="Times New Roman"/>
          <w:spacing w:val="40"/>
        </w:rPr>
        <w:t xml:space="preserve"> </w:t>
      </w:r>
      <w:r>
        <w:t>its</w:t>
      </w:r>
      <w:r>
        <w:rPr>
          <w:rFonts w:ascii="Times New Roman"/>
          <w:spacing w:val="40"/>
        </w:rPr>
        <w:t xml:space="preserve"> </w:t>
      </w:r>
      <w:r>
        <w:t>branches</w:t>
      </w:r>
      <w:r>
        <w:rPr>
          <w:rFonts w:ascii="Times New Roman"/>
          <w:spacing w:val="40"/>
        </w:rPr>
        <w:t xml:space="preserve"> </w:t>
      </w:r>
      <w:r>
        <w:t>in</w:t>
      </w:r>
      <w:r>
        <w:rPr>
          <w:rFonts w:ascii="Times New Roman"/>
          <w:spacing w:val="40"/>
        </w:rPr>
        <w:t xml:space="preserve"> </w:t>
      </w:r>
      <w:r>
        <w:t>the</w:t>
      </w:r>
      <w:r>
        <w:rPr>
          <w:rFonts w:ascii="Times New Roman"/>
        </w:rPr>
        <w:t xml:space="preserve"> </w:t>
      </w:r>
      <w:r>
        <w:t>Member</w:t>
      </w:r>
      <w:r>
        <w:rPr>
          <w:rFonts w:ascii="Times New Roman"/>
        </w:rPr>
        <w:t xml:space="preserve"> </w:t>
      </w:r>
      <w:r>
        <w:t>States</w:t>
      </w:r>
      <w:r>
        <w:rPr>
          <w:rFonts w:ascii="Times New Roman"/>
        </w:rPr>
        <w:t xml:space="preserve"> </w:t>
      </w:r>
      <w:r>
        <w:t>in</w:t>
      </w:r>
      <w:r>
        <w:rPr>
          <w:rFonts w:ascii="Times New Roman"/>
        </w:rPr>
        <w:t xml:space="preserve"> </w:t>
      </w:r>
      <w:r>
        <w:t>which</w:t>
      </w:r>
      <w:r>
        <w:rPr>
          <w:rFonts w:ascii="Times New Roman"/>
        </w:rPr>
        <w:t xml:space="preserve"> </w:t>
      </w:r>
      <w:r>
        <w:t>the</w:t>
      </w:r>
      <w:r>
        <w:rPr>
          <w:rFonts w:ascii="Times New Roman"/>
        </w:rPr>
        <w:t xml:space="preserve"> </w:t>
      </w:r>
      <w:r>
        <w:t>branches</w:t>
      </w:r>
      <w:r>
        <w:rPr>
          <w:rFonts w:ascii="Times New Roman"/>
        </w:rPr>
        <w:t xml:space="preserve"> </w:t>
      </w:r>
      <w:r>
        <w:t>operate.</w:t>
      </w:r>
    </w:p>
    <w:p w14:paraId="7F30B0BA" w14:textId="77777777" w:rsidR="00BF6324" w:rsidRDefault="00A51A09">
      <w:pPr>
        <w:pStyle w:val="BodyText"/>
        <w:spacing w:before="4"/>
        <w:ind w:left="0" w:right="0" w:firstLine="0"/>
        <w:jc w:val="left"/>
        <w:rPr>
          <w:sz w:val="13"/>
        </w:rPr>
      </w:pPr>
      <w:r>
        <w:rPr>
          <w:noProof/>
        </w:rPr>
        <mc:AlternateContent>
          <mc:Choice Requires="wps">
            <w:drawing>
              <wp:anchor distT="0" distB="0" distL="0" distR="0" simplePos="0" relativeHeight="487589376" behindDoc="1" locked="0" layoutInCell="1" allowOverlap="1" wp14:anchorId="3148367A" wp14:editId="3A5EC554">
                <wp:simplePos x="0" y="0"/>
                <wp:positionH relativeFrom="page">
                  <wp:posOffset>719327</wp:posOffset>
                </wp:positionH>
                <wp:positionV relativeFrom="paragraph">
                  <wp:posOffset>118289</wp:posOffset>
                </wp:positionV>
                <wp:extent cx="1828800" cy="9525"/>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799" y="0"/>
                              </a:moveTo>
                              <a:lnTo>
                                <a:pt x="0" y="0"/>
                              </a:lnTo>
                              <a:lnTo>
                                <a:pt x="0" y="9143"/>
                              </a:lnTo>
                              <a:lnTo>
                                <a:pt x="1828799" y="9143"/>
                              </a:lnTo>
                              <a:lnTo>
                                <a:pt x="18287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7D75CAA" id="Graphic 13" o:spid="_x0000_s1026" style="position:absolute;margin-left:56.65pt;margin-top:9.3pt;width:2in;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" path="m1828799,l,,,9143r1828799,l1828799,xe" fillcolor="black" stroked="f">
                <v:path arrowok="t"/>
                <w10:wrap type="topAndBottom" anchorx="page"/>
              </v:shape>
            </w:pict>
          </mc:Fallback>
        </mc:AlternateContent>
      </w:r>
    </w:p>
    <w:p w14:paraId="09F8D180" w14:textId="77777777" w:rsidR="00BF6324" w:rsidRDefault="00A51A09">
      <w:pPr>
        <w:spacing w:before="104"/>
        <w:ind w:left="274" w:right="568" w:hanging="142"/>
        <w:rPr>
          <w:sz w:val="18"/>
        </w:rPr>
      </w:pPr>
      <w:r>
        <w:rPr>
          <w:sz w:val="18"/>
          <w:vertAlign w:val="superscript"/>
        </w:rPr>
        <w:t>4</w:t>
      </w:r>
      <w:r>
        <w:rPr>
          <w:rFonts w:ascii="Times New Roman" w:hAnsi="Times New Roman"/>
          <w:sz w:val="18"/>
        </w:rPr>
        <w:t xml:space="preserve"> </w:t>
      </w:r>
      <w:r>
        <w:rPr>
          <w:sz w:val="18"/>
        </w:rPr>
        <w:t>Available</w:t>
      </w:r>
      <w:r>
        <w:rPr>
          <w:rFonts w:ascii="Times New Roman" w:hAnsi="Times New Roman"/>
          <w:sz w:val="18"/>
        </w:rPr>
        <w:t xml:space="preserve"> </w:t>
      </w:r>
      <w:r>
        <w:rPr>
          <w:sz w:val="18"/>
        </w:rPr>
        <w:t>at</w:t>
      </w:r>
      <w:r>
        <w:rPr>
          <w:rFonts w:ascii="Times New Roman" w:hAnsi="Times New Roman"/>
          <w:sz w:val="18"/>
        </w:rPr>
        <w:t xml:space="preserve"> </w:t>
      </w:r>
      <w:r>
        <w:rPr>
          <w:sz w:val="18"/>
        </w:rPr>
        <w:t>EIOPA’s</w:t>
      </w:r>
      <w:r>
        <w:rPr>
          <w:rFonts w:ascii="Times New Roman" w:hAnsi="Times New Roman"/>
          <w:sz w:val="18"/>
        </w:rPr>
        <w:t xml:space="preserve"> </w:t>
      </w:r>
      <w:r>
        <w:rPr>
          <w:sz w:val="18"/>
        </w:rPr>
        <w:t>website:</w:t>
      </w:r>
      <w:r>
        <w:rPr>
          <w:rFonts w:ascii="Times New Roman" w:hAnsi="Times New Roman"/>
          <w:sz w:val="18"/>
        </w:rPr>
        <w:t xml:space="preserve"> </w:t>
      </w:r>
      <w:r>
        <w:rPr>
          <w:color w:val="0000FF"/>
          <w:sz w:val="18"/>
          <w:u w:val="single" w:color="0000FF"/>
        </w:rPr>
        <w:t>https://eiopa.europa.eu/Pages/Guidelines/Guidelines-on-supervisory-</w:t>
      </w:r>
      <w:r>
        <w:rPr>
          <w:rFonts w:ascii="Times New Roman" w:hAnsi="Times New Roman"/>
          <w:color w:val="0000FF"/>
          <w:sz w:val="18"/>
        </w:rPr>
        <w:t xml:space="preserve"> </w:t>
      </w:r>
      <w:r>
        <w:rPr>
          <w:color w:val="0000FF"/>
          <w:spacing w:val="-2"/>
          <w:sz w:val="18"/>
          <w:u w:val="single" w:color="0000FF"/>
        </w:rPr>
        <w:t>review-process.aspx</w:t>
      </w:r>
      <w:r>
        <w:rPr>
          <w:spacing w:val="-2"/>
          <w:sz w:val="18"/>
        </w:rPr>
        <w:t>.</w:t>
      </w:r>
    </w:p>
    <w:p w14:paraId="2989CDC7" w14:textId="77777777" w:rsidR="00BF6324" w:rsidRDefault="00BF6324">
      <w:pPr>
        <w:rPr>
          <w:sz w:val="18"/>
        </w:rPr>
        <w:sectPr w:rsidR="00BF6324">
          <w:pgSz w:w="11900" w:h="16840"/>
          <w:pgMar w:top="1040" w:right="1000" w:bottom="560" w:left="1000" w:header="0" w:footer="374" w:gutter="0"/>
          <w:cols w:space="720"/>
        </w:sectPr>
      </w:pPr>
    </w:p>
    <w:p w14:paraId="26A82090" w14:textId="77777777" w:rsidR="00BF6324" w:rsidRDefault="00A51A09">
      <w:pPr>
        <w:pStyle w:val="ListParagraph"/>
        <w:numPr>
          <w:ilvl w:val="1"/>
          <w:numId w:val="41"/>
        </w:numPr>
        <w:tabs>
          <w:tab w:val="left" w:pos="1148"/>
          <w:tab w:val="left" w:pos="1152"/>
        </w:tabs>
        <w:spacing w:before="90" w:line="276" w:lineRule="auto"/>
        <w:pPrChange w:id="137" w:author="Johannes Backer" w:date="2025-05-15T08:14:00Z">
          <w:pPr>
            <w:pStyle w:val="ListParagraph"/>
            <w:numPr>
              <w:ilvl w:val="1"/>
              <w:numId w:val="24"/>
            </w:numPr>
            <w:tabs>
              <w:tab w:val="left" w:pos="1148"/>
              <w:tab w:val="left" w:pos="1152"/>
            </w:tabs>
            <w:spacing w:before="90" w:line="276" w:lineRule="auto"/>
            <w:ind w:left="1152" w:hanging="663"/>
          </w:pPr>
        </w:pPrChange>
      </w:pPr>
      <w:r>
        <w:lastRenderedPageBreak/>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a</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keeps</w:t>
      </w:r>
      <w:r>
        <w:rPr>
          <w:rFonts w:ascii="Times New Roman"/>
        </w:rPr>
        <w:t xml:space="preserve"> </w:t>
      </w:r>
      <w:r>
        <w:t>records:</w:t>
      </w:r>
      <w:r>
        <w:rPr>
          <w:rFonts w:ascii="Times New Roman"/>
        </w:rPr>
        <w:t xml:space="preserve"> </w:t>
      </w:r>
      <w:r>
        <w:t>identifying</w:t>
      </w:r>
      <w:r>
        <w:rPr>
          <w:rFonts w:ascii="Times New Roman"/>
        </w:rPr>
        <w:t xml:space="preserve"> </w:t>
      </w:r>
      <w:r>
        <w:t>the</w:t>
      </w:r>
      <w:r>
        <w:rPr>
          <w:rFonts w:ascii="Times New Roman"/>
        </w:rPr>
        <w:t xml:space="preserve"> </w:t>
      </w:r>
      <w:r>
        <w:t>location</w:t>
      </w:r>
      <w:r>
        <w:rPr>
          <w:rFonts w:ascii="Times New Roman"/>
        </w:rPr>
        <w:t xml:space="preserve"> </w:t>
      </w:r>
      <w:r>
        <w:t>of</w:t>
      </w:r>
      <w:r>
        <w:rPr>
          <w:rFonts w:ascii="Times New Roman"/>
        </w:rPr>
        <w:t xml:space="preserve"> </w:t>
      </w:r>
      <w:r>
        <w:t>all</w:t>
      </w:r>
      <w:r>
        <w:rPr>
          <w:rFonts w:ascii="Times New Roman"/>
        </w:rPr>
        <w:t xml:space="preserve"> </w:t>
      </w:r>
      <w:r>
        <w:t>branch</w:t>
      </w:r>
      <w:r>
        <w:rPr>
          <w:rFonts w:ascii="Times New Roman"/>
        </w:rPr>
        <w:t xml:space="preserve"> </w:t>
      </w:r>
      <w:r>
        <w:t>assets;</w:t>
      </w:r>
      <w:r>
        <w:rPr>
          <w:rFonts w:ascii="Times New Roman"/>
        </w:rPr>
        <w:t xml:space="preserve"> </w:t>
      </w:r>
      <w:r>
        <w:t>and</w:t>
      </w:r>
      <w:r>
        <w:rPr>
          <w:rFonts w:ascii="Times New Roman"/>
        </w:rPr>
        <w:t xml:space="preserve"> </w:t>
      </w:r>
      <w:r>
        <w:t>providing</w:t>
      </w:r>
      <w:r>
        <w:rPr>
          <w:rFonts w:ascii="Times New Roman"/>
          <w:spacing w:val="40"/>
        </w:rPr>
        <w:t xml:space="preserve"> </w:t>
      </w:r>
      <w:r>
        <w:t>sufficient</w:t>
      </w:r>
      <w:r>
        <w:rPr>
          <w:rFonts w:ascii="Times New Roman"/>
          <w:spacing w:val="40"/>
        </w:rPr>
        <w:t xml:space="preserve"> </w:t>
      </w:r>
      <w:r>
        <w:t>information</w:t>
      </w:r>
      <w:r>
        <w:rPr>
          <w:rFonts w:ascii="Times New Roman"/>
          <w:spacing w:val="40"/>
        </w:rPr>
        <w:t xml:space="preserve"> </w:t>
      </w:r>
      <w:r>
        <w:t>enabling</w:t>
      </w:r>
      <w:r>
        <w:rPr>
          <w:rFonts w:ascii="Times New Roman"/>
          <w:spacing w:val="40"/>
        </w:rPr>
        <w:t xml:space="preserve"> </w:t>
      </w:r>
      <w:r>
        <w:t>any</w:t>
      </w:r>
      <w:r>
        <w:rPr>
          <w:rFonts w:ascii="Times New Roman"/>
          <w:spacing w:val="40"/>
        </w:rPr>
        <w:t xml:space="preserve"> </w:t>
      </w:r>
      <w:r>
        <w:t>person</w:t>
      </w:r>
      <w:r>
        <w:rPr>
          <w:rFonts w:ascii="Times New Roman"/>
          <w:spacing w:val="40"/>
        </w:rPr>
        <w:t xml:space="preserve"> </w:t>
      </w:r>
      <w:r>
        <w:t>charged</w:t>
      </w:r>
      <w:r>
        <w:rPr>
          <w:rFonts w:ascii="Times New Roman"/>
          <w:spacing w:val="40"/>
        </w:rPr>
        <w:t xml:space="preserve"> </w:t>
      </w:r>
      <w:r>
        <w:t>with</w:t>
      </w:r>
      <w:r>
        <w:rPr>
          <w:rFonts w:ascii="Times New Roman"/>
          <w:spacing w:val="40"/>
        </w:rPr>
        <w:t xml:space="preserve"> </w:t>
      </w:r>
      <w:r>
        <w:t>the</w:t>
      </w:r>
      <w:r>
        <w:rPr>
          <w:rFonts w:ascii="Times New Roman"/>
        </w:rPr>
        <w:t xml:space="preserve"> </w:t>
      </w:r>
      <w:r>
        <w:t>winding-up</w:t>
      </w:r>
      <w:r>
        <w:rPr>
          <w:rFonts w:ascii="Times New Roman"/>
        </w:rPr>
        <w:t xml:space="preserve"> </w:t>
      </w:r>
      <w:r>
        <w:t>of</w:t>
      </w:r>
      <w:r>
        <w:rPr>
          <w:rFonts w:ascii="Times New Roman"/>
        </w:rPr>
        <w:t xml:space="preserve"> </w:t>
      </w:r>
      <w:r>
        <w:t>that</w:t>
      </w:r>
      <w:r>
        <w:rPr>
          <w:rFonts w:ascii="Times New Roman"/>
        </w:rPr>
        <w:t xml:space="preserve"> </w:t>
      </w:r>
      <w:r>
        <w:t>undertaking</w:t>
      </w:r>
      <w:r>
        <w:rPr>
          <w:rFonts w:ascii="Times New Roman"/>
        </w:rPr>
        <w:t xml:space="preserve"> </w:t>
      </w:r>
      <w:r>
        <w:t>to</w:t>
      </w:r>
      <w:r>
        <w:rPr>
          <w:rFonts w:ascii="Times New Roman"/>
        </w:rPr>
        <w:t xml:space="preserve"> </w:t>
      </w:r>
      <w:r>
        <w:t>take</w:t>
      </w:r>
      <w:r>
        <w:rPr>
          <w:rFonts w:ascii="Times New Roman"/>
        </w:rPr>
        <w:t xml:space="preserve"> </w:t>
      </w:r>
      <w:r>
        <w:t>control</w:t>
      </w:r>
      <w:r>
        <w:rPr>
          <w:rFonts w:ascii="Times New Roman"/>
        </w:rPr>
        <w:t xml:space="preserve"> </w:t>
      </w:r>
      <w:r>
        <w:t>of</w:t>
      </w:r>
      <w:r>
        <w:rPr>
          <w:rFonts w:ascii="Times New Roman"/>
        </w:rPr>
        <w:t xml:space="preserve"> </w:t>
      </w:r>
      <w:r>
        <w:t>those</w:t>
      </w:r>
      <w:r>
        <w:rPr>
          <w:rFonts w:ascii="Times New Roman"/>
        </w:rPr>
        <w:t xml:space="preserve"> </w:t>
      </w:r>
      <w:r>
        <w:t>assets.</w:t>
      </w:r>
    </w:p>
    <w:p w14:paraId="1AF602EA" w14:textId="77777777" w:rsidR="00BF6324" w:rsidRDefault="00A51A09">
      <w:pPr>
        <w:pStyle w:val="ListParagraph"/>
        <w:numPr>
          <w:ilvl w:val="1"/>
          <w:numId w:val="41"/>
        </w:numPr>
        <w:tabs>
          <w:tab w:val="left" w:pos="1148"/>
          <w:tab w:val="left" w:pos="1152"/>
        </w:tabs>
        <w:spacing w:before="121" w:line="276" w:lineRule="auto"/>
        <w:ind w:right="126"/>
        <w:pPrChange w:id="138" w:author="Johannes Backer" w:date="2025-05-15T08:14:00Z">
          <w:pPr>
            <w:pStyle w:val="ListParagraph"/>
            <w:numPr>
              <w:ilvl w:val="1"/>
              <w:numId w:val="24"/>
            </w:numPr>
            <w:tabs>
              <w:tab w:val="left" w:pos="1148"/>
              <w:tab w:val="left" w:pos="1152"/>
            </w:tabs>
            <w:spacing w:before="121" w:line="276" w:lineRule="auto"/>
            <w:ind w:left="1152" w:right="126" w:hanging="663"/>
          </w:pPr>
        </w:pPrChange>
      </w:pPr>
      <w:r>
        <w:t>The</w:t>
      </w:r>
      <w:r>
        <w:rPr>
          <w:rFonts w:ascii="Times New Roman" w:hAnsi="Times New Roman"/>
        </w:rPr>
        <w:t xml:space="preserve"> </w:t>
      </w:r>
      <w:r>
        <w:t>host</w:t>
      </w:r>
      <w:r>
        <w:rPr>
          <w:rFonts w:ascii="Times New Roman" w:hAnsi="Times New Roman"/>
        </w:rPr>
        <w:t xml:space="preserve"> </w:t>
      </w:r>
      <w:r>
        <w:t>supervisory</w:t>
      </w:r>
      <w:r>
        <w:rPr>
          <w:rFonts w:ascii="Times New Roman" w:hAnsi="Times New Roman"/>
        </w:rPr>
        <w:t xml:space="preserve"> </w:t>
      </w:r>
      <w:r>
        <w:t>authority</w:t>
      </w:r>
      <w:r>
        <w:rPr>
          <w:rFonts w:ascii="Times New Roman" w:hAnsi="Times New Roman"/>
        </w:rPr>
        <w:t xml:space="preserve"> </w:t>
      </w:r>
      <w:r>
        <w:t>should</w:t>
      </w:r>
      <w:r>
        <w:rPr>
          <w:rFonts w:ascii="Times New Roman" w:hAnsi="Times New Roman"/>
        </w:rPr>
        <w:t xml:space="preserve"> </w:t>
      </w:r>
      <w:r>
        <w:t>ensure</w:t>
      </w:r>
      <w:r>
        <w:rPr>
          <w:rFonts w:ascii="Times New Roman" w:hAnsi="Times New Roman"/>
        </w:rPr>
        <w:t xml:space="preserve"> </w:t>
      </w:r>
      <w:r>
        <w:t>that</w:t>
      </w:r>
      <w:r>
        <w:rPr>
          <w:rFonts w:ascii="Times New Roman" w:hAnsi="Times New Roman"/>
        </w:rPr>
        <w:t xml:space="preserve"> </w:t>
      </w:r>
      <w:r>
        <w:t>a</w:t>
      </w:r>
      <w:r>
        <w:rPr>
          <w:rFonts w:ascii="Times New Roman" w:hAnsi="Times New Roman"/>
        </w:rPr>
        <w:t xml:space="preserve"> </w:t>
      </w:r>
      <w:r>
        <w:t>third-country</w:t>
      </w:r>
      <w:r>
        <w:rPr>
          <w:rFonts w:ascii="Times New Roman" w:hAnsi="Times New Roman"/>
        </w:rPr>
        <w:t xml:space="preserve"> </w:t>
      </w:r>
      <w:r>
        <w:t>insurance</w:t>
      </w:r>
      <w:r>
        <w:rPr>
          <w:rFonts w:ascii="Times New Roman" w:hAnsi="Times New Roman"/>
        </w:rPr>
        <w:t xml:space="preserve"> </w:t>
      </w:r>
      <w:r>
        <w:t>undertaking</w:t>
      </w:r>
      <w:r>
        <w:rPr>
          <w:rFonts w:ascii="Times New Roman" w:hAnsi="Times New Roman"/>
        </w:rPr>
        <w:t xml:space="preserve"> </w:t>
      </w:r>
      <w:r>
        <w:t>produces</w:t>
      </w:r>
      <w:r>
        <w:rPr>
          <w:rFonts w:ascii="Times New Roman" w:hAnsi="Times New Roman"/>
        </w:rPr>
        <w:t xml:space="preserve"> </w:t>
      </w:r>
      <w:r>
        <w:t>and</w:t>
      </w:r>
      <w:r>
        <w:rPr>
          <w:rFonts w:ascii="Times New Roman" w:hAnsi="Times New Roman"/>
        </w:rPr>
        <w:t xml:space="preserve"> </w:t>
      </w:r>
      <w:r>
        <w:t>keeps</w:t>
      </w:r>
      <w:r>
        <w:rPr>
          <w:rFonts w:ascii="Times New Roman" w:hAnsi="Times New Roman"/>
        </w:rPr>
        <w:t xml:space="preserve"> </w:t>
      </w:r>
      <w:r>
        <w:t>management</w:t>
      </w:r>
      <w:r>
        <w:rPr>
          <w:rFonts w:ascii="Times New Roman" w:hAnsi="Times New Roman"/>
        </w:rPr>
        <w:t xml:space="preserve"> </w:t>
      </w:r>
      <w:r>
        <w:t>accounts</w:t>
      </w:r>
      <w:r>
        <w:rPr>
          <w:rFonts w:ascii="Times New Roman" w:hAnsi="Times New Roman"/>
        </w:rPr>
        <w:t xml:space="preserve"> </w:t>
      </w:r>
      <w:r>
        <w:t>relating</w:t>
      </w:r>
      <w:r>
        <w:rPr>
          <w:rFonts w:ascii="Times New Roman" w:hAnsi="Times New Roman"/>
        </w:rPr>
        <w:t xml:space="preserve"> </w:t>
      </w:r>
      <w:r>
        <w:t>to</w:t>
      </w:r>
      <w:r>
        <w:rPr>
          <w:rFonts w:ascii="Times New Roman" w:hAnsi="Times New Roman"/>
        </w:rPr>
        <w:t xml:space="preserve"> </w:t>
      </w:r>
      <w:r>
        <w:t>the</w:t>
      </w:r>
      <w:r>
        <w:rPr>
          <w:rFonts w:ascii="Times New Roman" w:hAnsi="Times New Roman"/>
        </w:rPr>
        <w:t xml:space="preserve"> </w:t>
      </w:r>
      <w:r>
        <w:t>whole</w:t>
      </w:r>
      <w:r>
        <w:rPr>
          <w:rFonts w:ascii="Times New Roman" w:hAnsi="Times New Roman"/>
        </w:rPr>
        <w:t xml:space="preserve"> </w:t>
      </w:r>
      <w:r>
        <w:t>balance</w:t>
      </w:r>
      <w:r>
        <w:rPr>
          <w:rFonts w:ascii="Times New Roman" w:hAnsi="Times New Roman"/>
          <w:spacing w:val="40"/>
        </w:rPr>
        <w:t xml:space="preserve"> </w:t>
      </w:r>
      <w:r>
        <w:t>sheet</w:t>
      </w:r>
      <w:r>
        <w:rPr>
          <w:rFonts w:ascii="Times New Roman" w:hAnsi="Times New Roman"/>
          <w:spacing w:val="40"/>
        </w:rPr>
        <w:t xml:space="preserve"> </w:t>
      </w:r>
      <w:r>
        <w:t>of</w:t>
      </w:r>
      <w:r>
        <w:rPr>
          <w:rFonts w:ascii="Times New Roman" w:hAnsi="Times New Roman"/>
          <w:spacing w:val="40"/>
        </w:rPr>
        <w:t xml:space="preserve"> </w:t>
      </w:r>
      <w:r>
        <w:t>the</w:t>
      </w:r>
      <w:r>
        <w:rPr>
          <w:rFonts w:ascii="Times New Roman" w:hAnsi="Times New Roman"/>
          <w:spacing w:val="40"/>
        </w:rPr>
        <w:t xml:space="preserve"> </w:t>
      </w:r>
      <w:r>
        <w:t>branch</w:t>
      </w:r>
      <w:r>
        <w:rPr>
          <w:rFonts w:ascii="Times New Roman" w:hAnsi="Times New Roman"/>
          <w:spacing w:val="40"/>
        </w:rPr>
        <w:t xml:space="preserve"> </w:t>
      </w:r>
      <w:r>
        <w:t>–</w:t>
      </w:r>
      <w:r>
        <w:rPr>
          <w:rFonts w:ascii="Times New Roman" w:hAnsi="Times New Roman"/>
          <w:spacing w:val="40"/>
        </w:rPr>
        <w:t xml:space="preserve"> </w:t>
      </w:r>
      <w:r>
        <w:t>including</w:t>
      </w:r>
      <w:r>
        <w:rPr>
          <w:rFonts w:ascii="Times New Roman" w:hAnsi="Times New Roman"/>
          <w:spacing w:val="40"/>
        </w:rPr>
        <w:t xml:space="preserve"> </w:t>
      </w:r>
      <w:r>
        <w:t>available</w:t>
      </w:r>
      <w:r>
        <w:rPr>
          <w:rFonts w:ascii="Times New Roman" w:hAnsi="Times New Roman"/>
          <w:spacing w:val="40"/>
        </w:rPr>
        <w:t xml:space="preserve"> </w:t>
      </w:r>
      <w:r>
        <w:t>and</w:t>
      </w:r>
      <w:r>
        <w:rPr>
          <w:rFonts w:ascii="Times New Roman" w:hAnsi="Times New Roman"/>
          <w:spacing w:val="40"/>
        </w:rPr>
        <w:t xml:space="preserve"> </w:t>
      </w:r>
      <w:r>
        <w:t>non-available</w:t>
      </w:r>
      <w:r>
        <w:rPr>
          <w:rFonts w:ascii="Times New Roman" w:hAnsi="Times New Roman"/>
          <w:spacing w:val="40"/>
        </w:rPr>
        <w:t xml:space="preserve"> </w:t>
      </w:r>
      <w:r>
        <w:t>assets</w:t>
      </w:r>
      <w:r>
        <w:rPr>
          <w:rFonts w:ascii="Times New Roman" w:hAnsi="Times New Roman"/>
        </w:rPr>
        <w:t xml:space="preserve"> </w:t>
      </w:r>
      <w:r>
        <w:t>and</w:t>
      </w:r>
      <w:r>
        <w:rPr>
          <w:rFonts w:ascii="Times New Roman" w:hAnsi="Times New Roman"/>
        </w:rPr>
        <w:t xml:space="preserve"> </w:t>
      </w:r>
      <w:r>
        <w:t>all</w:t>
      </w:r>
      <w:r>
        <w:rPr>
          <w:rFonts w:ascii="Times New Roman" w:hAnsi="Times New Roman"/>
        </w:rPr>
        <w:t xml:space="preserve"> </w:t>
      </w:r>
      <w:r>
        <w:t>liabilities</w:t>
      </w:r>
      <w:r>
        <w:rPr>
          <w:rFonts w:ascii="Times New Roman" w:hAnsi="Times New Roman"/>
        </w:rPr>
        <w:t xml:space="preserve"> </w:t>
      </w:r>
      <w:r>
        <w:t>relating</w:t>
      </w:r>
      <w:r>
        <w:rPr>
          <w:rFonts w:ascii="Times New Roman" w:hAnsi="Times New Roman"/>
        </w:rPr>
        <w:t xml:space="preserve"> </w:t>
      </w:r>
      <w:r>
        <w:t>to</w:t>
      </w:r>
      <w:r>
        <w:rPr>
          <w:rFonts w:ascii="Times New Roman" w:hAnsi="Times New Roman"/>
        </w:rPr>
        <w:t xml:space="preserve"> </w:t>
      </w:r>
      <w:r>
        <w:t>branch</w:t>
      </w:r>
      <w:r>
        <w:rPr>
          <w:rFonts w:ascii="Times New Roman" w:hAnsi="Times New Roman"/>
        </w:rPr>
        <w:t xml:space="preserve"> </w:t>
      </w:r>
      <w:r>
        <w:t>operations.</w:t>
      </w:r>
    </w:p>
    <w:p w14:paraId="6ADA933D" w14:textId="77777777" w:rsidR="00BF6324" w:rsidRDefault="00A51A09">
      <w:pPr>
        <w:pStyle w:val="Heading1"/>
        <w:spacing w:before="239"/>
      </w:pPr>
      <w:r>
        <w:t>Guideline</w:t>
      </w:r>
      <w:r>
        <w:rPr>
          <w:rFonts w:ascii="Times New Roman"/>
          <w:b w:val="0"/>
          <w:spacing w:val="16"/>
        </w:rPr>
        <w:t xml:space="preserve"> </w:t>
      </w:r>
      <w:r>
        <w:t>18</w:t>
      </w:r>
      <w:r>
        <w:rPr>
          <w:rFonts w:ascii="Times New Roman"/>
          <w:b w:val="0"/>
          <w:spacing w:val="16"/>
        </w:rPr>
        <w:t xml:space="preserve"> </w:t>
      </w:r>
      <w:r>
        <w:t>-</w:t>
      </w:r>
      <w:r>
        <w:rPr>
          <w:rFonts w:ascii="Times New Roman"/>
          <w:b w:val="0"/>
          <w:spacing w:val="17"/>
        </w:rPr>
        <w:t xml:space="preserve"> </w:t>
      </w:r>
      <w:r>
        <w:t>Location</w:t>
      </w:r>
      <w:r>
        <w:rPr>
          <w:rFonts w:ascii="Times New Roman"/>
          <w:b w:val="0"/>
          <w:spacing w:val="18"/>
        </w:rPr>
        <w:t xml:space="preserve"> </w:t>
      </w:r>
      <w:r>
        <w:t>of</w:t>
      </w:r>
      <w:r>
        <w:rPr>
          <w:rFonts w:ascii="Times New Roman"/>
          <w:b w:val="0"/>
          <w:spacing w:val="17"/>
        </w:rPr>
        <w:t xml:space="preserve"> </w:t>
      </w:r>
      <w:r>
        <w:t>branch</w:t>
      </w:r>
      <w:r>
        <w:rPr>
          <w:rFonts w:ascii="Times New Roman"/>
          <w:b w:val="0"/>
          <w:spacing w:val="18"/>
        </w:rPr>
        <w:t xml:space="preserve"> </w:t>
      </w:r>
      <w:r>
        <w:rPr>
          <w:spacing w:val="-2"/>
        </w:rPr>
        <w:t>assets</w:t>
      </w:r>
    </w:p>
    <w:p w14:paraId="5E4F68E5" w14:textId="2FC2BF77" w:rsidR="00BF6324" w:rsidDel="00A61572" w:rsidRDefault="00A51A09">
      <w:pPr>
        <w:pStyle w:val="ListParagraph"/>
        <w:numPr>
          <w:ilvl w:val="1"/>
          <w:numId w:val="41"/>
        </w:numPr>
        <w:tabs>
          <w:tab w:val="left" w:pos="1149"/>
        </w:tabs>
        <w:spacing w:before="121"/>
        <w:ind w:left="1149" w:right="0" w:hanging="659"/>
        <w:rPr>
          <w:del w:id="139" w:author="Johannes Backer" w:date="2025-04-03T13:34:00Z"/>
        </w:rPr>
        <w:pPrChange w:id="140" w:author="Johannes Backer" w:date="2025-05-15T08:14:00Z">
          <w:pPr>
            <w:pStyle w:val="ListParagraph"/>
            <w:numPr>
              <w:ilvl w:val="1"/>
              <w:numId w:val="24"/>
            </w:numPr>
            <w:tabs>
              <w:tab w:val="left" w:pos="1149"/>
            </w:tabs>
            <w:spacing w:before="121"/>
            <w:ind w:left="1149" w:right="0" w:hanging="659"/>
          </w:pPr>
        </w:pPrChange>
      </w:pPr>
      <w:r>
        <w:t>The</w:t>
      </w:r>
      <w:r>
        <w:rPr>
          <w:rFonts w:ascii="Times New Roman"/>
          <w:spacing w:val="17"/>
        </w:rPr>
        <w:t xml:space="preserve"> </w:t>
      </w:r>
      <w:r>
        <w:t>host</w:t>
      </w:r>
      <w:r>
        <w:rPr>
          <w:rFonts w:ascii="Times New Roman"/>
          <w:spacing w:val="16"/>
        </w:rPr>
        <w:t xml:space="preserve"> </w:t>
      </w:r>
      <w:r>
        <w:t>supervisory</w:t>
      </w:r>
      <w:r>
        <w:rPr>
          <w:rFonts w:ascii="Times New Roman"/>
          <w:spacing w:val="16"/>
        </w:rPr>
        <w:t xml:space="preserve"> </w:t>
      </w:r>
      <w:r>
        <w:t>authority</w:t>
      </w:r>
      <w:r>
        <w:rPr>
          <w:rFonts w:ascii="Times New Roman"/>
          <w:spacing w:val="15"/>
        </w:rPr>
        <w:t xml:space="preserve"> </w:t>
      </w:r>
      <w:r>
        <w:t>should</w:t>
      </w:r>
      <w:r>
        <w:rPr>
          <w:rFonts w:ascii="Times New Roman"/>
          <w:spacing w:val="18"/>
        </w:rPr>
        <w:t xml:space="preserve"> </w:t>
      </w:r>
      <w:r>
        <w:t>ensure</w:t>
      </w:r>
      <w:r>
        <w:rPr>
          <w:rFonts w:ascii="Times New Roman"/>
          <w:spacing w:val="18"/>
        </w:rPr>
        <w:t xml:space="preserve"> </w:t>
      </w:r>
      <w:proofErr w:type="spellStart"/>
      <w:r>
        <w:rPr>
          <w:spacing w:val="-2"/>
        </w:rPr>
        <w:t>that</w:t>
      </w:r>
      <w:del w:id="141" w:author="Johannes Backer" w:date="2025-04-03T13:34:00Z">
        <w:r w:rsidDel="00A61572">
          <w:rPr>
            <w:spacing w:val="-2"/>
          </w:rPr>
          <w:delText>:</w:delText>
        </w:r>
      </w:del>
    </w:p>
    <w:p w14:paraId="2777FC06" w14:textId="2CADED47" w:rsidR="00BF6324" w:rsidDel="00A61572" w:rsidRDefault="00A51A09">
      <w:pPr>
        <w:pStyle w:val="ListParagraph"/>
        <w:numPr>
          <w:ilvl w:val="1"/>
          <w:numId w:val="41"/>
        </w:numPr>
        <w:tabs>
          <w:tab w:val="left" w:pos="1149"/>
        </w:tabs>
        <w:spacing w:before="121"/>
        <w:ind w:left="1149" w:right="0" w:hanging="659"/>
        <w:rPr>
          <w:del w:id="142" w:author="Johannes Backer" w:date="2025-04-03T13:34:00Z"/>
        </w:rPr>
        <w:pPrChange w:id="143" w:author="Johannes Backer" w:date="2025-05-15T08:14:00Z">
          <w:pPr>
            <w:pStyle w:val="ListParagraph"/>
            <w:numPr>
              <w:numId w:val="5"/>
            </w:numPr>
            <w:tabs>
              <w:tab w:val="left" w:pos="1491"/>
              <w:tab w:val="left" w:pos="1493"/>
            </w:tabs>
            <w:spacing w:before="160" w:line="276" w:lineRule="auto"/>
            <w:ind w:right="123"/>
          </w:pPr>
        </w:pPrChange>
      </w:pPr>
      <w:del w:id="144" w:author="Johannes Backer" w:date="2025-04-03T13:34:00Z">
        <w:r w:rsidDel="00A61572">
          <w:delText>the</w:delText>
        </w:r>
        <w:r w:rsidDel="00A61572">
          <w:rPr>
            <w:rFonts w:ascii="Times New Roman"/>
          </w:rPr>
          <w:delText xml:space="preserve"> </w:delText>
        </w:r>
        <w:r w:rsidDel="00A61572">
          <w:delText>third-country</w:delText>
        </w:r>
        <w:r w:rsidDel="00A61572">
          <w:rPr>
            <w:rFonts w:ascii="Times New Roman"/>
          </w:rPr>
          <w:delText xml:space="preserve"> </w:delText>
        </w:r>
        <w:r w:rsidDel="00A61572">
          <w:delText>insurance</w:delText>
        </w:r>
        <w:r w:rsidDel="00A61572">
          <w:rPr>
            <w:rFonts w:ascii="Times New Roman"/>
          </w:rPr>
          <w:delText xml:space="preserve"> </w:delText>
        </w:r>
        <w:r w:rsidDel="00A61572">
          <w:delText>undertaking</w:delText>
        </w:r>
        <w:r w:rsidDel="00A61572">
          <w:rPr>
            <w:rFonts w:ascii="Times New Roman"/>
          </w:rPr>
          <w:delText xml:space="preserve"> </w:delText>
        </w:r>
        <w:r w:rsidDel="00A61572">
          <w:delText>has</w:delText>
        </w:r>
        <w:r w:rsidDel="00A61572">
          <w:rPr>
            <w:rFonts w:ascii="Times New Roman"/>
          </w:rPr>
          <w:delText xml:space="preserve"> </w:delText>
        </w:r>
        <w:r w:rsidDel="00A61572">
          <w:delText>sufficient</w:delText>
        </w:r>
        <w:r w:rsidDel="00A61572">
          <w:rPr>
            <w:rFonts w:ascii="Times New Roman"/>
          </w:rPr>
          <w:delText xml:space="preserve"> </w:delText>
        </w:r>
        <w:r w:rsidDel="00A61572">
          <w:delText>assets</w:delText>
        </w:r>
        <w:r w:rsidDel="00A61572">
          <w:rPr>
            <w:rFonts w:ascii="Times New Roman"/>
          </w:rPr>
          <w:delText xml:space="preserve"> </w:delText>
        </w:r>
        <w:r w:rsidDel="00A61572">
          <w:delText>covering</w:delText>
        </w:r>
        <w:r w:rsidDel="00A61572">
          <w:rPr>
            <w:rFonts w:ascii="Times New Roman"/>
          </w:rPr>
          <w:delText xml:space="preserve"> </w:delText>
        </w:r>
        <w:r w:rsidDel="00A61572">
          <w:delText>the</w:delText>
        </w:r>
        <w:r w:rsidDel="00A61572">
          <w:rPr>
            <w:rFonts w:ascii="Times New Roman"/>
          </w:rPr>
          <w:delText xml:space="preserve"> </w:delText>
        </w:r>
        <w:r w:rsidDel="00A61572">
          <w:delText>branch</w:delText>
        </w:r>
        <w:r w:rsidDel="00A61572">
          <w:rPr>
            <w:rFonts w:ascii="Times New Roman"/>
            <w:spacing w:val="40"/>
          </w:rPr>
          <w:delText xml:space="preserve"> </w:delText>
        </w:r>
        <w:r w:rsidDel="00A61572">
          <w:delText>MCR</w:delText>
        </w:r>
        <w:r w:rsidDel="00A61572">
          <w:rPr>
            <w:rFonts w:ascii="Times New Roman"/>
            <w:spacing w:val="40"/>
          </w:rPr>
          <w:delText xml:space="preserve"> </w:delText>
        </w:r>
        <w:r w:rsidDel="00A61572">
          <w:delText>and</w:delText>
        </w:r>
        <w:r w:rsidDel="00A61572">
          <w:rPr>
            <w:rFonts w:ascii="Times New Roman"/>
            <w:spacing w:val="40"/>
          </w:rPr>
          <w:delText xml:space="preserve"> </w:delText>
        </w:r>
        <w:r w:rsidDel="00A61572">
          <w:delText>maintains</w:delText>
        </w:r>
        <w:r w:rsidDel="00A61572">
          <w:rPr>
            <w:rFonts w:ascii="Times New Roman"/>
            <w:spacing w:val="40"/>
          </w:rPr>
          <w:delText xml:space="preserve"> </w:delText>
        </w:r>
        <w:r w:rsidDel="00A61572">
          <w:delText>them</w:delText>
        </w:r>
        <w:r w:rsidDel="00A61572">
          <w:rPr>
            <w:rFonts w:ascii="Times New Roman"/>
            <w:spacing w:val="40"/>
          </w:rPr>
          <w:delText xml:space="preserve"> </w:delText>
        </w:r>
        <w:r w:rsidDel="00A61572">
          <w:delText>at</w:delText>
        </w:r>
        <w:r w:rsidDel="00A61572">
          <w:rPr>
            <w:rFonts w:ascii="Times New Roman"/>
            <w:spacing w:val="40"/>
          </w:rPr>
          <w:delText xml:space="preserve"> </w:delText>
        </w:r>
        <w:r w:rsidDel="00A61572">
          <w:delText>any</w:delText>
        </w:r>
        <w:r w:rsidDel="00A61572">
          <w:rPr>
            <w:rFonts w:ascii="Times New Roman"/>
            <w:spacing w:val="40"/>
          </w:rPr>
          <w:delText xml:space="preserve"> </w:delText>
        </w:r>
        <w:r w:rsidDel="00A61572">
          <w:delText>time</w:delText>
        </w:r>
        <w:r w:rsidDel="00A61572">
          <w:rPr>
            <w:rFonts w:ascii="Times New Roman"/>
            <w:spacing w:val="40"/>
          </w:rPr>
          <w:delText xml:space="preserve"> </w:delText>
        </w:r>
        <w:r w:rsidDel="00A61572">
          <w:delText>within</w:delText>
        </w:r>
        <w:r w:rsidDel="00A61572">
          <w:rPr>
            <w:rFonts w:ascii="Times New Roman"/>
            <w:spacing w:val="40"/>
          </w:rPr>
          <w:delText xml:space="preserve"> </w:delText>
        </w:r>
        <w:r w:rsidDel="00A61572">
          <w:delText>the</w:delText>
        </w:r>
        <w:r w:rsidDel="00A61572">
          <w:rPr>
            <w:rFonts w:ascii="Times New Roman"/>
            <w:spacing w:val="40"/>
          </w:rPr>
          <w:delText xml:space="preserve"> </w:delText>
        </w:r>
        <w:r w:rsidDel="00A61572">
          <w:delText>host</w:delText>
        </w:r>
        <w:r w:rsidDel="00A61572">
          <w:rPr>
            <w:rFonts w:ascii="Times New Roman"/>
            <w:spacing w:val="40"/>
          </w:rPr>
          <w:delText xml:space="preserve"> </w:delText>
        </w:r>
        <w:r w:rsidDel="00A61572">
          <w:delText>Member</w:delText>
        </w:r>
        <w:r w:rsidDel="00A61572">
          <w:rPr>
            <w:rFonts w:ascii="Times New Roman"/>
          </w:rPr>
          <w:delText xml:space="preserve"> </w:delText>
        </w:r>
        <w:r w:rsidDel="00A61572">
          <w:rPr>
            <w:spacing w:val="-2"/>
          </w:rPr>
          <w:delText>State;</w:delText>
        </w:r>
      </w:del>
    </w:p>
    <w:p w14:paraId="410C3C0F" w14:textId="44F2A7FD" w:rsidR="00BF6324" w:rsidDel="00A61572" w:rsidRDefault="00A51A09">
      <w:pPr>
        <w:pStyle w:val="ListParagraph"/>
        <w:numPr>
          <w:ilvl w:val="1"/>
          <w:numId w:val="41"/>
        </w:numPr>
        <w:tabs>
          <w:tab w:val="left" w:pos="1149"/>
        </w:tabs>
        <w:spacing w:before="121"/>
        <w:ind w:left="1149" w:right="0" w:hanging="659"/>
        <w:rPr>
          <w:del w:id="145" w:author="Johannes Backer" w:date="2025-04-03T13:34:00Z"/>
        </w:rPr>
        <w:pPrChange w:id="146" w:author="Johannes Backer" w:date="2025-05-15T08:14:00Z">
          <w:pPr>
            <w:pStyle w:val="ListParagraph"/>
            <w:numPr>
              <w:numId w:val="5"/>
            </w:numPr>
            <w:tabs>
              <w:tab w:val="left" w:pos="1491"/>
              <w:tab w:val="left" w:pos="1493"/>
            </w:tabs>
            <w:spacing w:line="276" w:lineRule="auto"/>
            <w:ind w:right="126"/>
          </w:pPr>
        </w:pPrChange>
      </w:pPr>
      <w:del w:id="147" w:author="Johannes Backer" w:date="2025-04-03T13:34:00Z">
        <w:r w:rsidDel="00A61572">
          <w:delText>the</w:delText>
        </w:r>
        <w:r w:rsidDel="00A61572">
          <w:rPr>
            <w:rFonts w:ascii="Times New Roman"/>
          </w:rPr>
          <w:delText xml:space="preserve"> </w:delText>
        </w:r>
        <w:r w:rsidDel="00A61572">
          <w:delText>assets</w:delText>
        </w:r>
        <w:r w:rsidDel="00A61572">
          <w:rPr>
            <w:rFonts w:ascii="Times New Roman"/>
          </w:rPr>
          <w:delText xml:space="preserve"> </w:delText>
        </w:r>
        <w:r w:rsidDel="00A61572">
          <w:delText>covering</w:delText>
        </w:r>
        <w:r w:rsidDel="00A61572">
          <w:rPr>
            <w:rFonts w:ascii="Times New Roman"/>
          </w:rPr>
          <w:delText xml:space="preserve"> </w:delText>
        </w:r>
        <w:r w:rsidDel="00A61572">
          <w:delText>the</w:delText>
        </w:r>
        <w:r w:rsidDel="00A61572">
          <w:rPr>
            <w:rFonts w:ascii="Times New Roman"/>
          </w:rPr>
          <w:delText xml:space="preserve"> </w:delText>
        </w:r>
        <w:r w:rsidDel="00A61572">
          <w:delText>branch</w:delText>
        </w:r>
        <w:r w:rsidDel="00A61572">
          <w:rPr>
            <w:rFonts w:ascii="Times New Roman"/>
          </w:rPr>
          <w:delText xml:space="preserve"> </w:delText>
        </w:r>
        <w:r w:rsidDel="00A61572">
          <w:delText>SCR,</w:delText>
        </w:r>
        <w:r w:rsidDel="00A61572">
          <w:rPr>
            <w:rFonts w:ascii="Times New Roman"/>
          </w:rPr>
          <w:delText xml:space="preserve"> </w:delText>
        </w:r>
        <w:r w:rsidDel="00A61572">
          <w:delText>in</w:delText>
        </w:r>
        <w:r w:rsidDel="00A61572">
          <w:rPr>
            <w:rFonts w:ascii="Times New Roman"/>
          </w:rPr>
          <w:delText xml:space="preserve"> </w:delText>
        </w:r>
        <w:r w:rsidDel="00A61572">
          <w:delText>excess</w:delText>
        </w:r>
        <w:r w:rsidDel="00A61572">
          <w:rPr>
            <w:rFonts w:ascii="Times New Roman"/>
          </w:rPr>
          <w:delText xml:space="preserve"> </w:delText>
        </w:r>
        <w:r w:rsidDel="00A61572">
          <w:delText>of</w:delText>
        </w:r>
        <w:r w:rsidDel="00A61572">
          <w:rPr>
            <w:rFonts w:ascii="Times New Roman"/>
          </w:rPr>
          <w:delText xml:space="preserve"> </w:delText>
        </w:r>
        <w:r w:rsidDel="00A61572">
          <w:delText>the</w:delText>
        </w:r>
        <w:r w:rsidDel="00A61572">
          <w:rPr>
            <w:rFonts w:ascii="Times New Roman"/>
          </w:rPr>
          <w:delText xml:space="preserve"> </w:delText>
        </w:r>
        <w:r w:rsidDel="00A61572">
          <w:delText>branch</w:delText>
        </w:r>
        <w:r w:rsidDel="00A61572">
          <w:rPr>
            <w:rFonts w:ascii="Times New Roman"/>
          </w:rPr>
          <w:delText xml:space="preserve"> </w:delText>
        </w:r>
        <w:r w:rsidDel="00A61572">
          <w:delText>MCR,</w:delText>
        </w:r>
        <w:r w:rsidDel="00A61572">
          <w:rPr>
            <w:rFonts w:ascii="Times New Roman"/>
          </w:rPr>
          <w:delText xml:space="preserve"> </w:delText>
        </w:r>
        <w:r w:rsidDel="00A61572">
          <w:delText>are</w:delText>
        </w:r>
        <w:r w:rsidDel="00A61572">
          <w:rPr>
            <w:rFonts w:ascii="Times New Roman"/>
          </w:rPr>
          <w:delText xml:space="preserve"> </w:delText>
        </w:r>
        <w:r w:rsidDel="00A61572">
          <w:delText>located</w:delText>
        </w:r>
        <w:r w:rsidDel="00A61572">
          <w:rPr>
            <w:rFonts w:ascii="Times New Roman"/>
          </w:rPr>
          <w:delText xml:space="preserve"> </w:delText>
        </w:r>
        <w:r w:rsidDel="00A61572">
          <w:delText>in</w:delText>
        </w:r>
        <w:r w:rsidDel="00A61572">
          <w:rPr>
            <w:rFonts w:ascii="Times New Roman"/>
          </w:rPr>
          <w:delText xml:space="preserve"> </w:delText>
        </w:r>
        <w:r w:rsidDel="00A61572">
          <w:delText>the</w:delText>
        </w:r>
        <w:r w:rsidDel="00A61572">
          <w:rPr>
            <w:rFonts w:ascii="Times New Roman"/>
          </w:rPr>
          <w:delText xml:space="preserve"> </w:delText>
        </w:r>
        <w:r w:rsidDel="00A61572">
          <w:delText>Union;</w:delText>
        </w:r>
        <w:r w:rsidDel="00A61572">
          <w:rPr>
            <w:rFonts w:ascii="Times New Roman"/>
          </w:rPr>
          <w:delText xml:space="preserve"> </w:delText>
        </w:r>
        <w:r w:rsidDel="00A61572">
          <w:delText>and</w:delText>
        </w:r>
      </w:del>
    </w:p>
    <w:p w14:paraId="0D68E90A" w14:textId="0FEF11B5" w:rsidR="00BF6324" w:rsidRDefault="00A51A09">
      <w:pPr>
        <w:pStyle w:val="ListParagraph"/>
        <w:tabs>
          <w:tab w:val="left" w:pos="1493"/>
        </w:tabs>
        <w:spacing w:before="122" w:line="276" w:lineRule="auto"/>
        <w:ind w:right="126" w:firstLine="0"/>
        <w:pPrChange w:id="148" w:author="Johannes Backer" w:date="2025-04-03T13:35:00Z">
          <w:pPr>
            <w:pStyle w:val="ListParagraph"/>
            <w:numPr>
              <w:numId w:val="5"/>
            </w:numPr>
            <w:tabs>
              <w:tab w:val="left" w:pos="1493"/>
            </w:tabs>
            <w:spacing w:before="122" w:line="276" w:lineRule="auto"/>
            <w:ind w:right="126"/>
          </w:pPr>
        </w:pPrChange>
      </w:pPr>
      <w:r>
        <w:t>the</w:t>
      </w:r>
      <w:proofErr w:type="spellEnd"/>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informs</w:t>
      </w:r>
      <w:r>
        <w:rPr>
          <w:rFonts w:ascii="Times New Roman"/>
        </w:rPr>
        <w:t xml:space="preserve"> </w:t>
      </w: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immediately</w:t>
      </w:r>
      <w:r>
        <w:rPr>
          <w:rFonts w:ascii="Times New Roman"/>
        </w:rPr>
        <w:t xml:space="preserve"> </w:t>
      </w:r>
      <w:r>
        <w:t>if</w:t>
      </w:r>
      <w:r>
        <w:rPr>
          <w:rFonts w:ascii="Times New Roman"/>
        </w:rPr>
        <w:t xml:space="preserve"> </w:t>
      </w:r>
      <w:ins w:id="149" w:author="Johannes Backer" w:date="2025-04-08T09:13:00Z">
        <w:r w:rsidR="005E7419">
          <w:rPr>
            <w:rFonts w:ascii="Times New Roman"/>
          </w:rPr>
          <w:t xml:space="preserve">one of </w:t>
        </w:r>
      </w:ins>
      <w:del w:id="150" w:author="Johannes Backer" w:date="2025-04-03T13:35:00Z">
        <w:r w:rsidDel="00A61572">
          <w:delText>one</w:delText>
        </w:r>
        <w:r w:rsidDel="00A61572">
          <w:rPr>
            <w:rFonts w:ascii="Times New Roman"/>
          </w:rPr>
          <w:delText xml:space="preserve"> </w:delText>
        </w:r>
        <w:r w:rsidDel="00A61572">
          <w:delText>of</w:delText>
        </w:r>
        <w:r w:rsidDel="00A61572">
          <w:rPr>
            <w:rFonts w:ascii="Times New Roman"/>
          </w:rPr>
          <w:delText xml:space="preserve"> </w:delText>
        </w:r>
      </w:del>
      <w:r>
        <w:t>the</w:t>
      </w:r>
      <w:del w:id="151" w:author="Johannes Backer" w:date="2025-04-03T13:35:00Z">
        <w:r w:rsidDel="00A61572">
          <w:rPr>
            <w:rFonts w:ascii="Times New Roman"/>
          </w:rPr>
          <w:delText xml:space="preserve"> </w:delText>
        </w:r>
        <w:r w:rsidDel="00A61572">
          <w:delText>abovementioned</w:delText>
        </w:r>
      </w:del>
      <w:r>
        <w:rPr>
          <w:rFonts w:ascii="Times New Roman"/>
        </w:rPr>
        <w:t xml:space="preserve"> </w:t>
      </w:r>
      <w:r>
        <w:t>conditions</w:t>
      </w:r>
      <w:r>
        <w:rPr>
          <w:rFonts w:ascii="Times New Roman"/>
        </w:rPr>
        <w:t xml:space="preserve"> </w:t>
      </w:r>
      <w:ins w:id="152" w:author="Johannes Backer" w:date="2025-04-03T13:36:00Z">
        <w:r w:rsidR="00A61572">
          <w:rPr>
            <w:rFonts w:ascii="Times New Roman"/>
          </w:rPr>
          <w:t xml:space="preserve">in Article </w:t>
        </w:r>
      </w:ins>
      <w:ins w:id="153" w:author="Johannes Backer" w:date="2025-04-03T13:37:00Z">
        <w:r w:rsidR="00A61572">
          <w:rPr>
            <w:rFonts w:ascii="Times New Roman"/>
          </w:rPr>
          <w:t xml:space="preserve">166 (4) of Directive 2009/138/EC </w:t>
        </w:r>
      </w:ins>
      <w:r>
        <w:t>are</w:t>
      </w:r>
      <w:r>
        <w:rPr>
          <w:rFonts w:ascii="Times New Roman"/>
        </w:rPr>
        <w:t xml:space="preserve"> </w:t>
      </w:r>
      <w:r>
        <w:t>no</w:t>
      </w:r>
      <w:r>
        <w:rPr>
          <w:rFonts w:ascii="Times New Roman"/>
          <w:spacing w:val="40"/>
        </w:rPr>
        <w:t xml:space="preserve"> </w:t>
      </w:r>
      <w:r>
        <w:t>longer</w:t>
      </w:r>
      <w:r>
        <w:rPr>
          <w:rFonts w:ascii="Times New Roman"/>
        </w:rPr>
        <w:t xml:space="preserve"> </w:t>
      </w:r>
      <w:r>
        <w:t>complied</w:t>
      </w:r>
      <w:r>
        <w:rPr>
          <w:rFonts w:ascii="Times New Roman"/>
        </w:rPr>
        <w:t xml:space="preserve"> </w:t>
      </w:r>
      <w:r>
        <w:t>with.</w:t>
      </w:r>
    </w:p>
    <w:p w14:paraId="0CC0D318" w14:textId="77777777" w:rsidR="00BF6324" w:rsidRDefault="00A51A09">
      <w:pPr>
        <w:pStyle w:val="Heading1"/>
        <w:spacing w:before="239"/>
        <w:ind w:right="125"/>
      </w:pPr>
      <w:r>
        <w:t>Guideline</w:t>
      </w:r>
      <w:r>
        <w:rPr>
          <w:rFonts w:ascii="Times New Roman"/>
          <w:b w:val="0"/>
          <w:spacing w:val="80"/>
        </w:rPr>
        <w:t xml:space="preserve"> </w:t>
      </w:r>
      <w:r>
        <w:t>19</w:t>
      </w:r>
      <w:r>
        <w:rPr>
          <w:rFonts w:ascii="Times New Roman"/>
          <w:b w:val="0"/>
          <w:spacing w:val="80"/>
        </w:rPr>
        <w:t xml:space="preserve"> </w:t>
      </w:r>
      <w:r>
        <w:t>-</w:t>
      </w:r>
      <w:r>
        <w:rPr>
          <w:rFonts w:ascii="Times New Roman"/>
          <w:b w:val="0"/>
          <w:spacing w:val="80"/>
        </w:rPr>
        <w:t xml:space="preserve"> </w:t>
      </w:r>
      <w:r>
        <w:t>Quality</w:t>
      </w:r>
      <w:r>
        <w:rPr>
          <w:rFonts w:ascii="Times New Roman"/>
          <w:b w:val="0"/>
          <w:spacing w:val="80"/>
        </w:rPr>
        <w:t xml:space="preserve"> </w:t>
      </w:r>
      <w:r>
        <w:t>requirements</w:t>
      </w:r>
      <w:r>
        <w:rPr>
          <w:rFonts w:ascii="Times New Roman"/>
          <w:b w:val="0"/>
          <w:spacing w:val="80"/>
        </w:rPr>
        <w:t xml:space="preserve"> </w:t>
      </w:r>
      <w:r>
        <w:t>for</w:t>
      </w:r>
      <w:r>
        <w:rPr>
          <w:rFonts w:ascii="Times New Roman"/>
          <w:b w:val="0"/>
          <w:spacing w:val="80"/>
        </w:rPr>
        <w:t xml:space="preserve"> </w:t>
      </w:r>
      <w:r>
        <w:t>the</w:t>
      </w:r>
      <w:r>
        <w:rPr>
          <w:rFonts w:ascii="Times New Roman"/>
          <w:b w:val="0"/>
          <w:spacing w:val="80"/>
        </w:rPr>
        <w:t xml:space="preserve"> </w:t>
      </w:r>
      <w:r>
        <w:t>security</w:t>
      </w:r>
      <w:r>
        <w:rPr>
          <w:rFonts w:ascii="Times New Roman"/>
          <w:b w:val="0"/>
          <w:spacing w:val="80"/>
        </w:rPr>
        <w:t xml:space="preserve"> </w:t>
      </w:r>
      <w:r>
        <w:t>deposits</w:t>
      </w:r>
      <w:r>
        <w:rPr>
          <w:rFonts w:ascii="Times New Roman"/>
          <w:b w:val="0"/>
          <w:spacing w:val="80"/>
        </w:rPr>
        <w:t xml:space="preserve"> </w:t>
      </w:r>
      <w:r>
        <w:t>under</w:t>
      </w:r>
      <w:r>
        <w:rPr>
          <w:rFonts w:ascii="Times New Roman"/>
          <w:b w:val="0"/>
        </w:rPr>
        <w:t xml:space="preserve"> </w:t>
      </w:r>
      <w:r>
        <w:t>Article</w:t>
      </w:r>
      <w:r>
        <w:rPr>
          <w:rFonts w:ascii="Times New Roman"/>
          <w:b w:val="0"/>
        </w:rPr>
        <w:t xml:space="preserve"> </w:t>
      </w:r>
      <w:r>
        <w:t>162(2)(e)</w:t>
      </w:r>
      <w:r>
        <w:rPr>
          <w:rFonts w:ascii="Times New Roman"/>
          <w:b w:val="0"/>
        </w:rPr>
        <w:t xml:space="preserve"> </w:t>
      </w:r>
      <w:r>
        <w:t>of</w:t>
      </w:r>
      <w:r>
        <w:rPr>
          <w:rFonts w:ascii="Times New Roman"/>
          <w:b w:val="0"/>
        </w:rPr>
        <w:t xml:space="preserve"> </w:t>
      </w:r>
      <w:r>
        <w:t>Directive</w:t>
      </w:r>
      <w:r>
        <w:rPr>
          <w:rFonts w:ascii="Times New Roman"/>
          <w:b w:val="0"/>
        </w:rPr>
        <w:t xml:space="preserve"> </w:t>
      </w:r>
      <w:r>
        <w:t>2009/138/EC</w:t>
      </w:r>
    </w:p>
    <w:p w14:paraId="5C6EE482" w14:textId="77777777" w:rsidR="00BF6324" w:rsidRDefault="00A51A09">
      <w:pPr>
        <w:pStyle w:val="ListParagraph"/>
        <w:numPr>
          <w:ilvl w:val="1"/>
          <w:numId w:val="41"/>
        </w:numPr>
        <w:tabs>
          <w:tab w:val="left" w:pos="1148"/>
          <w:tab w:val="left" w:pos="1152"/>
        </w:tabs>
        <w:spacing w:before="121" w:line="276" w:lineRule="auto"/>
        <w:ind w:right="127"/>
        <w:pPrChange w:id="154" w:author="Johannes Backer" w:date="2025-05-15T08:14:00Z">
          <w:pPr>
            <w:pStyle w:val="ListParagraph"/>
            <w:numPr>
              <w:ilvl w:val="1"/>
              <w:numId w:val="24"/>
            </w:numPr>
            <w:tabs>
              <w:tab w:val="left" w:pos="1148"/>
              <w:tab w:val="left" w:pos="1152"/>
            </w:tabs>
            <w:spacing w:before="121" w:line="276" w:lineRule="auto"/>
            <w:ind w:left="1152" w:right="127" w:hanging="663"/>
          </w:pPr>
        </w:pPrChange>
      </w:pPr>
      <w:r>
        <w:t>The</w:t>
      </w:r>
      <w:r>
        <w:rPr>
          <w:rFonts w:ascii="Times New Roman" w:hAnsi="Times New Roman"/>
          <w:spacing w:val="40"/>
        </w:rPr>
        <w:t xml:space="preserve"> </w:t>
      </w:r>
      <w:r>
        <w:t>host</w:t>
      </w:r>
      <w:r>
        <w:rPr>
          <w:rFonts w:ascii="Times New Roman" w:hAnsi="Times New Roman"/>
          <w:spacing w:val="40"/>
        </w:rPr>
        <w:t xml:space="preserve"> </w:t>
      </w:r>
      <w:r>
        <w:t>supervisory</w:t>
      </w:r>
      <w:r>
        <w:rPr>
          <w:rFonts w:ascii="Times New Roman" w:hAnsi="Times New Roman"/>
          <w:spacing w:val="40"/>
        </w:rPr>
        <w:t xml:space="preserve"> </w:t>
      </w:r>
      <w:r>
        <w:t>authority</w:t>
      </w:r>
      <w:r>
        <w:rPr>
          <w:rFonts w:ascii="Times New Roman" w:hAnsi="Times New Roman"/>
          <w:spacing w:val="40"/>
        </w:rPr>
        <w:t xml:space="preserve"> </w:t>
      </w:r>
      <w:r>
        <w:t>should</w:t>
      </w:r>
      <w:r>
        <w:rPr>
          <w:rFonts w:ascii="Times New Roman" w:hAnsi="Times New Roman"/>
          <w:spacing w:val="40"/>
        </w:rPr>
        <w:t xml:space="preserve"> </w:t>
      </w:r>
      <w:r>
        <w:t>ensure</w:t>
      </w:r>
      <w:r>
        <w:rPr>
          <w:rFonts w:ascii="Times New Roman" w:hAnsi="Times New Roman"/>
          <w:spacing w:val="40"/>
        </w:rPr>
        <w:t xml:space="preserve"> </w:t>
      </w:r>
      <w:r>
        <w:t>that</w:t>
      </w:r>
      <w:r>
        <w:rPr>
          <w:rFonts w:ascii="Times New Roman" w:hAnsi="Times New Roman"/>
          <w:spacing w:val="40"/>
        </w:rPr>
        <w:t xml:space="preserve"> </w:t>
      </w:r>
      <w:r>
        <w:t>deposits</w:t>
      </w:r>
      <w:r>
        <w:rPr>
          <w:rFonts w:ascii="Times New Roman" w:hAnsi="Times New Roman"/>
          <w:spacing w:val="40"/>
        </w:rPr>
        <w:t xml:space="preserve"> </w:t>
      </w:r>
      <w:r>
        <w:t>lodged</w:t>
      </w:r>
      <w:r>
        <w:rPr>
          <w:rFonts w:ascii="Times New Roman" w:hAnsi="Times New Roman"/>
          <w:spacing w:val="40"/>
        </w:rPr>
        <w:t xml:space="preserve"> </w:t>
      </w:r>
      <w:r>
        <w:t>as</w:t>
      </w:r>
      <w:r>
        <w:rPr>
          <w:rFonts w:ascii="Times New Roman" w:hAnsi="Times New Roman"/>
        </w:rPr>
        <w:t xml:space="preserve"> </w:t>
      </w:r>
      <w:r>
        <w:t>security</w:t>
      </w:r>
      <w:r>
        <w:rPr>
          <w:rFonts w:ascii="Times New Roman" w:hAnsi="Times New Roman"/>
          <w:spacing w:val="38"/>
        </w:rPr>
        <w:t xml:space="preserve"> </w:t>
      </w:r>
      <w:r>
        <w:t>by</w:t>
      </w:r>
      <w:r>
        <w:rPr>
          <w:rFonts w:ascii="Times New Roman" w:hAnsi="Times New Roman"/>
          <w:spacing w:val="38"/>
        </w:rPr>
        <w:t xml:space="preserve"> </w:t>
      </w:r>
      <w:r>
        <w:t>a</w:t>
      </w:r>
      <w:r>
        <w:rPr>
          <w:rFonts w:ascii="Times New Roman" w:hAnsi="Times New Roman"/>
          <w:spacing w:val="39"/>
        </w:rPr>
        <w:t xml:space="preserve"> </w:t>
      </w:r>
      <w:r>
        <w:t>third-country</w:t>
      </w:r>
      <w:r>
        <w:rPr>
          <w:rFonts w:ascii="Times New Roman" w:hAnsi="Times New Roman"/>
          <w:spacing w:val="38"/>
        </w:rPr>
        <w:t xml:space="preserve"> </w:t>
      </w:r>
      <w:r>
        <w:t>insurance</w:t>
      </w:r>
      <w:r>
        <w:rPr>
          <w:rFonts w:ascii="Times New Roman" w:hAnsi="Times New Roman"/>
          <w:spacing w:val="40"/>
        </w:rPr>
        <w:t xml:space="preserve"> </w:t>
      </w:r>
      <w:r>
        <w:t>undertaking</w:t>
      </w:r>
      <w:r>
        <w:rPr>
          <w:rFonts w:ascii="Times New Roman" w:hAnsi="Times New Roman"/>
          <w:spacing w:val="38"/>
        </w:rPr>
        <w:t xml:space="preserve"> </w:t>
      </w:r>
      <w:r>
        <w:t>are</w:t>
      </w:r>
      <w:r>
        <w:rPr>
          <w:rFonts w:ascii="Times New Roman" w:hAnsi="Times New Roman"/>
          <w:spacing w:val="40"/>
        </w:rPr>
        <w:t xml:space="preserve"> </w:t>
      </w:r>
      <w:r>
        <w:t>of</w:t>
      </w:r>
      <w:r>
        <w:rPr>
          <w:rFonts w:ascii="Times New Roman" w:hAnsi="Times New Roman"/>
          <w:spacing w:val="38"/>
        </w:rPr>
        <w:t xml:space="preserve"> </w:t>
      </w:r>
      <w:r>
        <w:t>low</w:t>
      </w:r>
      <w:r>
        <w:rPr>
          <w:rFonts w:ascii="Times New Roman" w:hAnsi="Times New Roman"/>
          <w:spacing w:val="38"/>
        </w:rPr>
        <w:t xml:space="preserve"> </w:t>
      </w:r>
      <w:r>
        <w:t>volatility</w:t>
      </w:r>
      <w:r>
        <w:rPr>
          <w:rFonts w:ascii="Times New Roman" w:hAnsi="Times New Roman"/>
          <w:spacing w:val="38"/>
        </w:rPr>
        <w:t xml:space="preserve"> </w:t>
      </w:r>
      <w:r>
        <w:t>under</w:t>
      </w:r>
      <w:r>
        <w:rPr>
          <w:rFonts w:ascii="Times New Roman" w:hAnsi="Times New Roman"/>
        </w:rPr>
        <w:t xml:space="preserve"> </w:t>
      </w:r>
      <w:r>
        <w:t>all</w:t>
      </w:r>
      <w:r>
        <w:rPr>
          <w:rFonts w:ascii="Times New Roman" w:hAnsi="Times New Roman"/>
        </w:rPr>
        <w:t xml:space="preserve"> </w:t>
      </w:r>
      <w:r>
        <w:t>market</w:t>
      </w:r>
      <w:r>
        <w:rPr>
          <w:rFonts w:ascii="Times New Roman" w:hAnsi="Times New Roman"/>
        </w:rPr>
        <w:t xml:space="preserve"> </w:t>
      </w:r>
      <w:r>
        <w:t>conditions</w:t>
      </w:r>
      <w:r>
        <w:rPr>
          <w:rFonts w:ascii="Times New Roman" w:hAnsi="Times New Roman"/>
        </w:rPr>
        <w:t xml:space="preserve"> </w:t>
      </w:r>
      <w:r>
        <w:t>having</w:t>
      </w:r>
      <w:r>
        <w:rPr>
          <w:rFonts w:ascii="Times New Roman" w:hAnsi="Times New Roman"/>
          <w:spacing w:val="30"/>
        </w:rPr>
        <w:t xml:space="preserve"> </w:t>
      </w:r>
      <w:r>
        <w:t>impact</w:t>
      </w:r>
      <w:r>
        <w:rPr>
          <w:rFonts w:ascii="Times New Roman" w:hAnsi="Times New Roman"/>
        </w:rPr>
        <w:t xml:space="preserve"> </w:t>
      </w:r>
      <w:r>
        <w:t>on</w:t>
      </w:r>
      <w:r>
        <w:rPr>
          <w:rFonts w:ascii="Times New Roman" w:hAnsi="Times New Roman"/>
        </w:rPr>
        <w:t xml:space="preserve"> </w:t>
      </w:r>
      <w:r>
        <w:t>the</w:t>
      </w:r>
      <w:r>
        <w:rPr>
          <w:rFonts w:ascii="Times New Roman" w:hAnsi="Times New Roman"/>
          <w:spacing w:val="29"/>
        </w:rPr>
        <w:t xml:space="preserve"> </w:t>
      </w:r>
      <w:r>
        <w:t>value</w:t>
      </w:r>
      <w:r>
        <w:rPr>
          <w:rFonts w:ascii="Times New Roman" w:hAnsi="Times New Roman"/>
          <w:spacing w:val="29"/>
        </w:rPr>
        <w:t xml:space="preserve"> </w:t>
      </w:r>
      <w:r>
        <w:t>of</w:t>
      </w:r>
      <w:r>
        <w:rPr>
          <w:rFonts w:ascii="Times New Roman" w:hAnsi="Times New Roman"/>
        </w:rPr>
        <w:t xml:space="preserve"> </w:t>
      </w:r>
      <w:r>
        <w:t>that</w:t>
      </w:r>
      <w:r>
        <w:rPr>
          <w:rFonts w:ascii="Times New Roman" w:hAnsi="Times New Roman"/>
        </w:rPr>
        <w:t xml:space="preserve"> </w:t>
      </w:r>
      <w:r>
        <w:t>deposit</w:t>
      </w:r>
      <w:r>
        <w:rPr>
          <w:rFonts w:ascii="Times New Roman" w:hAnsi="Times New Roman"/>
          <w:spacing w:val="30"/>
        </w:rPr>
        <w:t xml:space="preserve"> </w:t>
      </w:r>
      <w:r>
        <w:t>and</w:t>
      </w:r>
      <w:r>
        <w:rPr>
          <w:rFonts w:ascii="Times New Roman" w:hAnsi="Times New Roman"/>
        </w:rPr>
        <w:t xml:space="preserve"> </w:t>
      </w:r>
      <w:r>
        <w:t>thereby</w:t>
      </w:r>
      <w:r>
        <w:rPr>
          <w:rFonts w:ascii="Times New Roman" w:hAnsi="Times New Roman"/>
        </w:rPr>
        <w:t xml:space="preserve"> </w:t>
      </w:r>
      <w:r>
        <w:t>on</w:t>
      </w:r>
      <w:r>
        <w:rPr>
          <w:rFonts w:ascii="Times New Roman" w:hAnsi="Times New Roman"/>
        </w:rPr>
        <w:t xml:space="preserve"> </w:t>
      </w:r>
      <w:r>
        <w:t>the</w:t>
      </w:r>
      <w:r>
        <w:rPr>
          <w:rFonts w:ascii="Times New Roman" w:hAnsi="Times New Roman"/>
        </w:rPr>
        <w:t xml:space="preserve"> </w:t>
      </w:r>
      <w:r>
        <w:t>deposit’s</w:t>
      </w:r>
      <w:r>
        <w:rPr>
          <w:rFonts w:ascii="Times New Roman" w:hAnsi="Times New Roman"/>
        </w:rPr>
        <w:t xml:space="preserve"> </w:t>
      </w:r>
      <w:r>
        <w:t>appropriateness</w:t>
      </w:r>
      <w:r>
        <w:rPr>
          <w:rFonts w:ascii="Times New Roman" w:hAnsi="Times New Roman"/>
        </w:rPr>
        <w:t xml:space="preserve"> </w:t>
      </w:r>
      <w:r>
        <w:t>as</w:t>
      </w:r>
      <w:r>
        <w:rPr>
          <w:rFonts w:ascii="Times New Roman" w:hAnsi="Times New Roman"/>
        </w:rPr>
        <w:t xml:space="preserve"> </w:t>
      </w:r>
      <w:r>
        <w:t>a</w:t>
      </w:r>
      <w:r>
        <w:rPr>
          <w:rFonts w:ascii="Times New Roman" w:hAnsi="Times New Roman"/>
        </w:rPr>
        <w:t xml:space="preserve"> </w:t>
      </w:r>
      <w:r>
        <w:t>security.</w:t>
      </w:r>
    </w:p>
    <w:p w14:paraId="25413030" w14:textId="77777777" w:rsidR="00BF6324" w:rsidRDefault="00A51A09">
      <w:pPr>
        <w:pStyle w:val="ListParagraph"/>
        <w:numPr>
          <w:ilvl w:val="1"/>
          <w:numId w:val="41"/>
        </w:numPr>
        <w:tabs>
          <w:tab w:val="left" w:pos="1148"/>
          <w:tab w:val="left" w:pos="1152"/>
        </w:tabs>
        <w:spacing w:line="276" w:lineRule="auto"/>
        <w:ind w:right="126"/>
        <w:pPrChange w:id="155" w:author="Johannes Backer" w:date="2025-05-15T08:14:00Z">
          <w:pPr>
            <w:pStyle w:val="ListParagraph"/>
            <w:numPr>
              <w:ilvl w:val="1"/>
              <w:numId w:val="24"/>
            </w:numPr>
            <w:tabs>
              <w:tab w:val="left" w:pos="1148"/>
              <w:tab w:val="left" w:pos="1152"/>
            </w:tabs>
            <w:spacing w:line="276" w:lineRule="auto"/>
            <w:ind w:left="1152" w:right="126"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a</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spacing w:val="40"/>
        </w:rPr>
        <w:t xml:space="preserve"> </w:t>
      </w:r>
      <w:r>
        <w:t>may</w:t>
      </w:r>
      <w:r>
        <w:rPr>
          <w:rFonts w:ascii="Times New Roman"/>
          <w:spacing w:val="40"/>
        </w:rPr>
        <w:t xml:space="preserve"> </w:t>
      </w:r>
      <w:r>
        <w:t>only</w:t>
      </w:r>
      <w:r>
        <w:rPr>
          <w:rFonts w:ascii="Times New Roman"/>
          <w:spacing w:val="40"/>
        </w:rPr>
        <w:t xml:space="preserve"> </w:t>
      </w:r>
      <w:r>
        <w:t>lodge</w:t>
      </w:r>
      <w:r>
        <w:rPr>
          <w:rFonts w:ascii="Times New Roman"/>
          <w:spacing w:val="40"/>
        </w:rPr>
        <w:t xml:space="preserve"> </w:t>
      </w:r>
      <w:r>
        <w:t>a</w:t>
      </w:r>
      <w:r>
        <w:rPr>
          <w:rFonts w:ascii="Times New Roman"/>
          <w:spacing w:val="40"/>
        </w:rPr>
        <w:t xml:space="preserve"> </w:t>
      </w:r>
      <w:r>
        <w:t>deposit</w:t>
      </w:r>
      <w:r>
        <w:rPr>
          <w:rFonts w:ascii="Times New Roman"/>
          <w:spacing w:val="40"/>
        </w:rPr>
        <w:t xml:space="preserve"> </w:t>
      </w:r>
      <w:r>
        <w:t>with</w:t>
      </w:r>
      <w:r>
        <w:rPr>
          <w:rFonts w:ascii="Times New Roman"/>
          <w:spacing w:val="40"/>
        </w:rPr>
        <w:t xml:space="preserve"> </w:t>
      </w:r>
      <w:r>
        <w:t>a</w:t>
      </w:r>
      <w:r>
        <w:rPr>
          <w:rFonts w:ascii="Times New Roman"/>
          <w:spacing w:val="40"/>
        </w:rPr>
        <w:t xml:space="preserve"> </w:t>
      </w:r>
      <w:r>
        <w:t>credit</w:t>
      </w:r>
      <w:r>
        <w:rPr>
          <w:rFonts w:ascii="Times New Roman"/>
          <w:spacing w:val="40"/>
        </w:rPr>
        <w:t xml:space="preserve"> </w:t>
      </w:r>
      <w:r>
        <w:t>institution</w:t>
      </w:r>
      <w:r>
        <w:rPr>
          <w:rFonts w:ascii="Times New Roman"/>
          <w:spacing w:val="40"/>
        </w:rPr>
        <w:t xml:space="preserve"> </w:t>
      </w:r>
      <w:proofErr w:type="spellStart"/>
      <w:r>
        <w:t>authorised</w:t>
      </w:r>
      <w:proofErr w:type="spellEnd"/>
      <w:r>
        <w:rPr>
          <w:rFonts w:ascii="Times New Roman"/>
          <w:spacing w:val="40"/>
        </w:rPr>
        <w:t xml:space="preserve"> </w:t>
      </w:r>
      <w:r>
        <w:t>in</w:t>
      </w:r>
      <w:r>
        <w:rPr>
          <w:rFonts w:ascii="Times New Roman"/>
        </w:rPr>
        <w:t xml:space="preserve"> </w:t>
      </w:r>
      <w:r>
        <w:t>the</w:t>
      </w:r>
      <w:r>
        <w:rPr>
          <w:rFonts w:ascii="Times New Roman"/>
        </w:rPr>
        <w:t xml:space="preserve"> </w:t>
      </w:r>
      <w:r>
        <w:t>Union</w:t>
      </w:r>
      <w:r>
        <w:rPr>
          <w:rFonts w:ascii="Times New Roman"/>
        </w:rPr>
        <w:t xml:space="preserve"> </w:t>
      </w:r>
      <w:r>
        <w:t>which</w:t>
      </w:r>
      <w:r>
        <w:rPr>
          <w:rFonts w:ascii="Times New Roman"/>
        </w:rPr>
        <w:t xml:space="preserve"> </w:t>
      </w:r>
      <w:r>
        <w:t>has</w:t>
      </w:r>
      <w:r>
        <w:rPr>
          <w:rFonts w:ascii="Times New Roman"/>
        </w:rPr>
        <w:t xml:space="preserve"> </w:t>
      </w:r>
      <w:r>
        <w:t>acknowledged</w:t>
      </w:r>
      <w:r>
        <w:rPr>
          <w:rFonts w:ascii="Times New Roman"/>
        </w:rPr>
        <w:t xml:space="preserve"> </w:t>
      </w:r>
      <w:r>
        <w:t>that</w:t>
      </w:r>
      <w:r>
        <w:rPr>
          <w:rFonts w:ascii="Times New Roman"/>
        </w:rPr>
        <w:t xml:space="preserve"> </w:t>
      </w:r>
      <w:r>
        <w:t>it</w:t>
      </w:r>
      <w:r>
        <w:rPr>
          <w:rFonts w:ascii="Times New Roman"/>
        </w:rPr>
        <w:t xml:space="preserve"> </w:t>
      </w:r>
      <w:r>
        <w:t>has</w:t>
      </w:r>
      <w:r>
        <w:rPr>
          <w:rFonts w:ascii="Times New Roman"/>
        </w:rPr>
        <w:t xml:space="preserve"> </w:t>
      </w:r>
      <w:r>
        <w:t>no</w:t>
      </w:r>
      <w:r>
        <w:rPr>
          <w:rFonts w:ascii="Times New Roman"/>
        </w:rPr>
        <w:t xml:space="preserve"> </w:t>
      </w:r>
      <w:r>
        <w:t>rights</w:t>
      </w:r>
      <w:r>
        <w:rPr>
          <w:rFonts w:ascii="Times New Roman"/>
        </w:rPr>
        <w:t xml:space="preserve"> </w:t>
      </w:r>
      <w:r>
        <w:t>of</w:t>
      </w:r>
      <w:r>
        <w:rPr>
          <w:rFonts w:ascii="Times New Roman"/>
        </w:rPr>
        <w:t xml:space="preserve"> </w:t>
      </w:r>
      <w:r>
        <w:t>set-off</w:t>
      </w:r>
      <w:r>
        <w:rPr>
          <w:rFonts w:ascii="Times New Roman"/>
        </w:rPr>
        <w:t xml:space="preserve"> </w:t>
      </w:r>
      <w:r>
        <w:t>or</w:t>
      </w:r>
      <w:r>
        <w:rPr>
          <w:rFonts w:ascii="Times New Roman"/>
        </w:rPr>
        <w:t xml:space="preserve"> </w:t>
      </w:r>
      <w:r>
        <w:t>will</w:t>
      </w:r>
      <w:r>
        <w:rPr>
          <w:rFonts w:ascii="Times New Roman"/>
        </w:rPr>
        <w:t xml:space="preserve"> </w:t>
      </w:r>
      <w:r>
        <w:t>not</w:t>
      </w:r>
      <w:r>
        <w:rPr>
          <w:rFonts w:ascii="Times New Roman"/>
        </w:rPr>
        <w:t xml:space="preserve"> </w:t>
      </w:r>
      <w:r>
        <w:t>exercise</w:t>
      </w:r>
      <w:r>
        <w:rPr>
          <w:rFonts w:ascii="Times New Roman"/>
        </w:rPr>
        <w:t xml:space="preserve"> </w:t>
      </w:r>
      <w:r>
        <w:t>any</w:t>
      </w:r>
      <w:r>
        <w:rPr>
          <w:rFonts w:ascii="Times New Roman"/>
        </w:rPr>
        <w:t xml:space="preserve"> </w:t>
      </w:r>
      <w:r>
        <w:t>rights</w:t>
      </w:r>
      <w:r>
        <w:rPr>
          <w:rFonts w:ascii="Times New Roman"/>
        </w:rPr>
        <w:t xml:space="preserve"> </w:t>
      </w:r>
      <w:r>
        <w:t>of</w:t>
      </w:r>
      <w:r>
        <w:rPr>
          <w:rFonts w:ascii="Times New Roman"/>
        </w:rPr>
        <w:t xml:space="preserve"> </w:t>
      </w:r>
      <w:r>
        <w:t>set-off</w:t>
      </w:r>
      <w:r>
        <w:rPr>
          <w:rFonts w:ascii="Times New Roman"/>
        </w:rPr>
        <w:t xml:space="preserve"> </w:t>
      </w:r>
      <w:r>
        <w:t>of</w:t>
      </w:r>
      <w:r>
        <w:rPr>
          <w:rFonts w:ascii="Times New Roman"/>
        </w:rPr>
        <w:t xml:space="preserve"> </w:t>
      </w:r>
      <w:r>
        <w:t>any</w:t>
      </w:r>
      <w:r>
        <w:rPr>
          <w:rFonts w:ascii="Times New Roman"/>
        </w:rPr>
        <w:t xml:space="preserve"> </w:t>
      </w:r>
      <w:r>
        <w:t>claims</w:t>
      </w:r>
      <w:r>
        <w:rPr>
          <w:rFonts w:ascii="Times New Roman"/>
        </w:rPr>
        <w:t xml:space="preserve"> </w:t>
      </w:r>
      <w:r>
        <w:t>it</w:t>
      </w:r>
      <w:r>
        <w:rPr>
          <w:rFonts w:ascii="Times New Roman"/>
        </w:rPr>
        <w:t xml:space="preserve"> </w:t>
      </w:r>
      <w:r>
        <w:t>may</w:t>
      </w:r>
      <w:r>
        <w:rPr>
          <w:rFonts w:ascii="Times New Roman"/>
        </w:rPr>
        <w:t xml:space="preserve"> </w:t>
      </w:r>
      <w:r>
        <w:t>have</w:t>
      </w:r>
      <w:r>
        <w:rPr>
          <w:rFonts w:ascii="Times New Roman"/>
        </w:rPr>
        <w:t xml:space="preserve"> </w:t>
      </w:r>
      <w:r>
        <w:t>against</w:t>
      </w:r>
      <w:r>
        <w:rPr>
          <w:rFonts w:ascii="Times New Roman"/>
        </w:rPr>
        <w:t xml:space="preserve"> </w:t>
      </w:r>
      <w:r>
        <w:t>that</w:t>
      </w:r>
      <w:r>
        <w:rPr>
          <w:rFonts w:ascii="Times New Roman"/>
          <w:spacing w:val="40"/>
        </w:rPr>
        <w:t xml:space="preserve"> </w:t>
      </w:r>
      <w:r>
        <w:t>undertaking</w:t>
      </w:r>
      <w:r>
        <w:rPr>
          <w:rFonts w:ascii="Times New Roman"/>
          <w:spacing w:val="40"/>
        </w:rPr>
        <w:t xml:space="preserve"> </w:t>
      </w:r>
      <w:r>
        <w:t>against</w:t>
      </w:r>
      <w:r>
        <w:rPr>
          <w:rFonts w:ascii="Times New Roman"/>
          <w:spacing w:val="40"/>
        </w:rPr>
        <w:t xml:space="preserve"> </w:t>
      </w:r>
      <w:r>
        <w:t>the</w:t>
      </w:r>
      <w:r>
        <w:rPr>
          <w:rFonts w:ascii="Times New Roman"/>
          <w:spacing w:val="40"/>
        </w:rPr>
        <w:t xml:space="preserve"> </w:t>
      </w:r>
      <w:r>
        <w:t>deposit</w:t>
      </w:r>
      <w:r>
        <w:rPr>
          <w:rFonts w:ascii="Times New Roman"/>
          <w:spacing w:val="40"/>
        </w:rPr>
        <w:t xml:space="preserve"> </w:t>
      </w:r>
      <w:r>
        <w:t>if</w:t>
      </w:r>
      <w:r>
        <w:rPr>
          <w:rFonts w:ascii="Times New Roman"/>
          <w:spacing w:val="40"/>
        </w:rPr>
        <w:t xml:space="preserve"> </w:t>
      </w:r>
      <w:r>
        <w:t>the</w:t>
      </w:r>
      <w:r>
        <w:rPr>
          <w:rFonts w:ascii="Times New Roman"/>
          <w:spacing w:val="40"/>
        </w:rPr>
        <w:t xml:space="preserve"> </w:t>
      </w:r>
      <w:r>
        <w:t>insurance</w:t>
      </w:r>
      <w:r>
        <w:rPr>
          <w:rFonts w:ascii="Times New Roman"/>
          <w:spacing w:val="40"/>
        </w:rPr>
        <w:t xml:space="preserve"> </w:t>
      </w:r>
      <w:r>
        <w:t>undertaking</w:t>
      </w:r>
      <w:r>
        <w:rPr>
          <w:rFonts w:ascii="Times New Roman"/>
          <w:spacing w:val="40"/>
        </w:rPr>
        <w:t xml:space="preserve"> </w:t>
      </w:r>
      <w:r>
        <w:t>fails</w:t>
      </w:r>
      <w:r>
        <w:rPr>
          <w:rFonts w:ascii="Times New Roman"/>
          <w:spacing w:val="40"/>
        </w:rPr>
        <w:t xml:space="preserve"> </w:t>
      </w:r>
      <w:r>
        <w:t>or</w:t>
      </w:r>
      <w:r>
        <w:rPr>
          <w:rFonts w:ascii="Times New Roman"/>
          <w:spacing w:val="40"/>
        </w:rPr>
        <w:t xml:space="preserve"> </w:t>
      </w:r>
      <w:r>
        <w:t>is</w:t>
      </w:r>
      <w:r>
        <w:rPr>
          <w:rFonts w:ascii="Times New Roman"/>
        </w:rPr>
        <w:t xml:space="preserve"> </w:t>
      </w:r>
      <w:r>
        <w:t>subject</w:t>
      </w:r>
      <w:r>
        <w:rPr>
          <w:rFonts w:ascii="Times New Roman"/>
        </w:rPr>
        <w:t xml:space="preserve"> </w:t>
      </w:r>
      <w:r>
        <w:t>to</w:t>
      </w:r>
      <w:r>
        <w:rPr>
          <w:rFonts w:ascii="Times New Roman"/>
        </w:rPr>
        <w:t xml:space="preserve"> </w:t>
      </w:r>
      <w:r>
        <w:t>winding-up</w:t>
      </w:r>
      <w:r>
        <w:rPr>
          <w:rFonts w:ascii="Times New Roman"/>
        </w:rPr>
        <w:t xml:space="preserve"> </w:t>
      </w:r>
      <w:r>
        <w:t>proceedings.</w:t>
      </w:r>
    </w:p>
    <w:p w14:paraId="50E25690" w14:textId="77777777" w:rsidR="00BF6324" w:rsidRDefault="00A51A09">
      <w:pPr>
        <w:pStyle w:val="Heading1"/>
        <w:spacing w:before="240"/>
        <w:ind w:right="125"/>
      </w:pPr>
      <w:r>
        <w:t>Guideline</w:t>
      </w:r>
      <w:r>
        <w:rPr>
          <w:rFonts w:ascii="Times New Roman"/>
          <w:b w:val="0"/>
          <w:spacing w:val="80"/>
        </w:rPr>
        <w:t xml:space="preserve"> </w:t>
      </w:r>
      <w:r>
        <w:t>20</w:t>
      </w:r>
      <w:r>
        <w:rPr>
          <w:rFonts w:ascii="Times New Roman"/>
          <w:b w:val="0"/>
          <w:spacing w:val="80"/>
        </w:rPr>
        <w:t xml:space="preserve"> </w:t>
      </w:r>
      <w:r>
        <w:t>-</w:t>
      </w:r>
      <w:r>
        <w:rPr>
          <w:rFonts w:ascii="Times New Roman"/>
          <w:b w:val="0"/>
          <w:spacing w:val="80"/>
        </w:rPr>
        <w:t xml:space="preserve"> </w:t>
      </w:r>
      <w:r>
        <w:t>Assessment</w:t>
      </w:r>
      <w:r>
        <w:rPr>
          <w:rFonts w:ascii="Times New Roman"/>
          <w:b w:val="0"/>
          <w:spacing w:val="80"/>
        </w:rPr>
        <w:t xml:space="preserve"> </w:t>
      </w:r>
      <w:r>
        <w:t>of</w:t>
      </w:r>
      <w:r>
        <w:rPr>
          <w:rFonts w:ascii="Times New Roman"/>
          <w:b w:val="0"/>
          <w:spacing w:val="80"/>
        </w:rPr>
        <w:t xml:space="preserve"> </w:t>
      </w:r>
      <w:r>
        <w:t>the</w:t>
      </w:r>
      <w:r>
        <w:rPr>
          <w:rFonts w:ascii="Times New Roman"/>
          <w:b w:val="0"/>
          <w:spacing w:val="80"/>
        </w:rPr>
        <w:t xml:space="preserve"> </w:t>
      </w:r>
      <w:r>
        <w:t>quality</w:t>
      </w:r>
      <w:r>
        <w:rPr>
          <w:rFonts w:ascii="Times New Roman"/>
          <w:b w:val="0"/>
          <w:spacing w:val="80"/>
        </w:rPr>
        <w:t xml:space="preserve"> </w:t>
      </w:r>
      <w:r>
        <w:t>of</w:t>
      </w:r>
      <w:r>
        <w:rPr>
          <w:rFonts w:ascii="Times New Roman"/>
          <w:b w:val="0"/>
          <w:spacing w:val="80"/>
        </w:rPr>
        <w:t xml:space="preserve"> </w:t>
      </w:r>
      <w:r>
        <w:t>a</w:t>
      </w:r>
      <w:r>
        <w:rPr>
          <w:rFonts w:ascii="Times New Roman"/>
          <w:b w:val="0"/>
          <w:spacing w:val="80"/>
        </w:rPr>
        <w:t xml:space="preserve"> </w:t>
      </w:r>
      <w:r>
        <w:t>security</w:t>
      </w:r>
      <w:r>
        <w:rPr>
          <w:rFonts w:ascii="Times New Roman"/>
          <w:b w:val="0"/>
          <w:spacing w:val="80"/>
        </w:rPr>
        <w:t xml:space="preserve"> </w:t>
      </w:r>
      <w:r>
        <w:t>deposit</w:t>
      </w:r>
      <w:r>
        <w:rPr>
          <w:rFonts w:ascii="Times New Roman"/>
          <w:b w:val="0"/>
          <w:spacing w:val="80"/>
        </w:rPr>
        <w:t xml:space="preserve"> </w:t>
      </w:r>
      <w:r>
        <w:t>under</w:t>
      </w:r>
      <w:r>
        <w:rPr>
          <w:rFonts w:ascii="Times New Roman"/>
          <w:b w:val="0"/>
        </w:rPr>
        <w:t xml:space="preserve"> </w:t>
      </w:r>
      <w:r>
        <w:t>Article</w:t>
      </w:r>
      <w:r>
        <w:rPr>
          <w:rFonts w:ascii="Times New Roman"/>
          <w:b w:val="0"/>
        </w:rPr>
        <w:t xml:space="preserve"> </w:t>
      </w:r>
      <w:r>
        <w:t>162(2)(e)</w:t>
      </w:r>
      <w:r>
        <w:rPr>
          <w:rFonts w:ascii="Times New Roman"/>
          <w:b w:val="0"/>
        </w:rPr>
        <w:t xml:space="preserve"> </w:t>
      </w:r>
      <w:r>
        <w:t>of</w:t>
      </w:r>
      <w:r>
        <w:rPr>
          <w:rFonts w:ascii="Times New Roman"/>
          <w:b w:val="0"/>
        </w:rPr>
        <w:t xml:space="preserve"> </w:t>
      </w:r>
      <w:r>
        <w:t>Directive</w:t>
      </w:r>
      <w:r>
        <w:rPr>
          <w:rFonts w:ascii="Times New Roman"/>
          <w:b w:val="0"/>
        </w:rPr>
        <w:t xml:space="preserve"> </w:t>
      </w:r>
      <w:r>
        <w:t>2009/138/EC</w:t>
      </w:r>
    </w:p>
    <w:p w14:paraId="161FA3D6" w14:textId="77777777" w:rsidR="00BF6324" w:rsidRDefault="00A51A09">
      <w:pPr>
        <w:pStyle w:val="ListParagraph"/>
        <w:numPr>
          <w:ilvl w:val="1"/>
          <w:numId w:val="41"/>
        </w:numPr>
        <w:tabs>
          <w:tab w:val="left" w:pos="1148"/>
          <w:tab w:val="left" w:pos="1152"/>
        </w:tabs>
        <w:spacing w:before="121" w:line="276" w:lineRule="auto"/>
        <w:ind w:right="124"/>
        <w:pPrChange w:id="156" w:author="Johannes Backer" w:date="2025-05-15T08:14:00Z">
          <w:pPr>
            <w:pStyle w:val="ListParagraph"/>
            <w:numPr>
              <w:ilvl w:val="1"/>
              <w:numId w:val="24"/>
            </w:numPr>
            <w:tabs>
              <w:tab w:val="left" w:pos="1148"/>
              <w:tab w:val="left" w:pos="1152"/>
            </w:tabs>
            <w:spacing w:before="121" w:line="276" w:lineRule="auto"/>
            <w:ind w:left="1152" w:right="124"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a</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provides</w:t>
      </w:r>
      <w:r>
        <w:rPr>
          <w:rFonts w:ascii="Times New Roman"/>
        </w:rPr>
        <w:t xml:space="preserve"> </w:t>
      </w:r>
      <w:r>
        <w:t>sufficient</w:t>
      </w:r>
      <w:r>
        <w:rPr>
          <w:rFonts w:ascii="Times New Roman"/>
        </w:rPr>
        <w:t xml:space="preserve"> </w:t>
      </w:r>
      <w:r>
        <w:t>information</w:t>
      </w:r>
      <w:r>
        <w:rPr>
          <w:rFonts w:ascii="Times New Roman"/>
        </w:rPr>
        <w:t xml:space="preserve"> </w:t>
      </w:r>
      <w:r>
        <w:t>to</w:t>
      </w:r>
      <w:r>
        <w:rPr>
          <w:rFonts w:ascii="Times New Roman"/>
        </w:rPr>
        <w:t xml:space="preserve"> </w:t>
      </w:r>
      <w:r>
        <w:t>it</w:t>
      </w:r>
      <w:r>
        <w:rPr>
          <w:rFonts w:ascii="Times New Roman"/>
        </w:rPr>
        <w:t xml:space="preserve"> </w:t>
      </w:r>
      <w:r>
        <w:t>so</w:t>
      </w:r>
      <w:r>
        <w:rPr>
          <w:rFonts w:ascii="Times New Roman"/>
        </w:rPr>
        <w:t xml:space="preserve"> </w:t>
      </w:r>
      <w:r>
        <w:t>that</w:t>
      </w:r>
      <w:r>
        <w:rPr>
          <w:rFonts w:ascii="Times New Roman"/>
        </w:rPr>
        <w:t xml:space="preserve"> </w:t>
      </w:r>
      <w:r>
        <w:t>it</w:t>
      </w:r>
      <w:r>
        <w:rPr>
          <w:rFonts w:ascii="Times New Roman"/>
        </w:rPr>
        <w:t xml:space="preserve"> </w:t>
      </w:r>
      <w:r>
        <w:t>can</w:t>
      </w:r>
      <w:r>
        <w:rPr>
          <w:rFonts w:ascii="Times New Roman"/>
        </w:rPr>
        <w:t xml:space="preserve"> </w:t>
      </w:r>
      <w:r>
        <w:t>assess</w:t>
      </w:r>
      <w:r>
        <w:rPr>
          <w:rFonts w:ascii="Times New Roman"/>
        </w:rPr>
        <w:t xml:space="preserve"> </w:t>
      </w:r>
      <w:r>
        <w:t>the</w:t>
      </w:r>
      <w:r>
        <w:rPr>
          <w:rFonts w:ascii="Times New Roman"/>
          <w:spacing w:val="80"/>
        </w:rPr>
        <w:t xml:space="preserve"> </w:t>
      </w:r>
      <w:r>
        <w:t>quality</w:t>
      </w:r>
      <w:r>
        <w:rPr>
          <w:rFonts w:ascii="Times New Roman"/>
          <w:spacing w:val="40"/>
        </w:rPr>
        <w:t xml:space="preserve"> </w:t>
      </w:r>
      <w:r>
        <w:t>of</w:t>
      </w:r>
      <w:r>
        <w:rPr>
          <w:rFonts w:ascii="Times New Roman"/>
          <w:spacing w:val="40"/>
        </w:rPr>
        <w:t xml:space="preserve"> </w:t>
      </w:r>
      <w:r>
        <w:t>the</w:t>
      </w:r>
      <w:r>
        <w:rPr>
          <w:rFonts w:ascii="Times New Roman"/>
          <w:spacing w:val="40"/>
        </w:rPr>
        <w:t xml:space="preserve"> </w:t>
      </w:r>
      <w:r>
        <w:t>assets</w:t>
      </w:r>
      <w:r>
        <w:rPr>
          <w:rFonts w:ascii="Times New Roman"/>
          <w:spacing w:val="40"/>
        </w:rPr>
        <w:t xml:space="preserve"> </w:t>
      </w:r>
      <w:r>
        <w:t>and</w:t>
      </w:r>
      <w:r>
        <w:rPr>
          <w:rFonts w:ascii="Times New Roman"/>
          <w:spacing w:val="40"/>
        </w:rPr>
        <w:t xml:space="preserve"> </w:t>
      </w:r>
      <w:r>
        <w:t>determine</w:t>
      </w:r>
      <w:r>
        <w:rPr>
          <w:rFonts w:ascii="Times New Roman"/>
          <w:spacing w:val="40"/>
        </w:rPr>
        <w:t xml:space="preserve"> </w:t>
      </w:r>
      <w:r>
        <w:t>if</w:t>
      </w:r>
      <w:r>
        <w:rPr>
          <w:rFonts w:ascii="Times New Roman"/>
          <w:spacing w:val="40"/>
        </w:rPr>
        <w:t xml:space="preserve"> </w:t>
      </w:r>
      <w:r>
        <w:t>that</w:t>
      </w:r>
      <w:r>
        <w:rPr>
          <w:rFonts w:ascii="Times New Roman"/>
          <w:spacing w:val="40"/>
        </w:rPr>
        <w:t xml:space="preserve"> </w:t>
      </w:r>
      <w:r>
        <w:t>undertaking</w:t>
      </w:r>
      <w:r>
        <w:rPr>
          <w:rFonts w:ascii="Times New Roman"/>
          <w:spacing w:val="40"/>
        </w:rPr>
        <w:t xml:space="preserve"> </w:t>
      </w:r>
      <w:r>
        <w:t>needs</w:t>
      </w:r>
      <w:r>
        <w:rPr>
          <w:rFonts w:ascii="Times New Roman"/>
          <w:spacing w:val="40"/>
        </w:rPr>
        <w:t xml:space="preserve"> </w:t>
      </w:r>
      <w:r>
        <w:t>to</w:t>
      </w:r>
      <w:r>
        <w:rPr>
          <w:rFonts w:ascii="Times New Roman"/>
          <w:spacing w:val="40"/>
        </w:rPr>
        <w:t xml:space="preserve"> </w:t>
      </w:r>
      <w:r>
        <w:t>make</w:t>
      </w:r>
      <w:r>
        <w:rPr>
          <w:rFonts w:ascii="Times New Roman"/>
        </w:rPr>
        <w:t xml:space="preserve"> </w:t>
      </w:r>
      <w:r>
        <w:t>changes</w:t>
      </w:r>
      <w:r>
        <w:rPr>
          <w:rFonts w:ascii="Times New Roman"/>
        </w:rPr>
        <w:t xml:space="preserve"> </w:t>
      </w:r>
      <w:r>
        <w:t>to</w:t>
      </w:r>
      <w:r>
        <w:rPr>
          <w:rFonts w:ascii="Times New Roman"/>
        </w:rPr>
        <w:t xml:space="preserve"> </w:t>
      </w:r>
      <w:r>
        <w:t>the</w:t>
      </w:r>
      <w:r>
        <w:rPr>
          <w:rFonts w:ascii="Times New Roman"/>
        </w:rPr>
        <w:t xml:space="preserve"> </w:t>
      </w:r>
      <w:r>
        <w:t>deposit</w:t>
      </w:r>
      <w:r>
        <w:rPr>
          <w:rFonts w:ascii="Times New Roman"/>
        </w:rPr>
        <w:t xml:space="preserve"> </w:t>
      </w:r>
      <w:r>
        <w:t>to</w:t>
      </w:r>
      <w:r>
        <w:rPr>
          <w:rFonts w:ascii="Times New Roman"/>
        </w:rPr>
        <w:t xml:space="preserve"> </w:t>
      </w:r>
      <w:r>
        <w:t>ensure</w:t>
      </w:r>
      <w:r>
        <w:rPr>
          <w:rFonts w:ascii="Times New Roman"/>
        </w:rPr>
        <w:t xml:space="preserve"> </w:t>
      </w:r>
      <w:r>
        <w:t>its</w:t>
      </w:r>
      <w:r>
        <w:rPr>
          <w:rFonts w:ascii="Times New Roman"/>
        </w:rPr>
        <w:t xml:space="preserve"> </w:t>
      </w:r>
      <w:r>
        <w:t>ongoing</w:t>
      </w:r>
      <w:r>
        <w:rPr>
          <w:rFonts w:ascii="Times New Roman"/>
        </w:rPr>
        <w:t xml:space="preserve"> </w:t>
      </w:r>
      <w:r>
        <w:t>appropriateness</w:t>
      </w:r>
      <w:r>
        <w:rPr>
          <w:rFonts w:ascii="Times New Roman"/>
        </w:rPr>
        <w:t xml:space="preserve"> </w:t>
      </w:r>
      <w:r>
        <w:t>as</w:t>
      </w:r>
      <w:r>
        <w:rPr>
          <w:rFonts w:ascii="Times New Roman"/>
        </w:rPr>
        <w:t xml:space="preserve"> </w:t>
      </w:r>
      <w:r>
        <w:t>security.</w:t>
      </w:r>
    </w:p>
    <w:p w14:paraId="56DD1432" w14:textId="24B87711" w:rsidR="00BF6324" w:rsidDel="0013001F" w:rsidRDefault="00A51A09">
      <w:pPr>
        <w:pStyle w:val="Heading1"/>
        <w:spacing w:before="239"/>
        <w:rPr>
          <w:del w:id="157" w:author="Johannes Backer" w:date="2025-04-03T13:41:00Z"/>
        </w:rPr>
      </w:pPr>
      <w:del w:id="158" w:author="Johannes Backer" w:date="2025-04-03T13:41:00Z">
        <w:r w:rsidDel="0013001F">
          <w:delText>Guideline</w:delText>
        </w:r>
        <w:r w:rsidDel="0013001F">
          <w:rPr>
            <w:rFonts w:ascii="Times New Roman"/>
            <w:b w:val="0"/>
            <w:spacing w:val="17"/>
          </w:rPr>
          <w:delText xml:space="preserve"> </w:delText>
        </w:r>
        <w:r w:rsidDel="0013001F">
          <w:delText>21</w:delText>
        </w:r>
        <w:r w:rsidDel="0013001F">
          <w:rPr>
            <w:rFonts w:ascii="Times New Roman"/>
            <w:b w:val="0"/>
            <w:spacing w:val="16"/>
          </w:rPr>
          <w:delText xml:space="preserve"> </w:delText>
        </w:r>
        <w:r w:rsidDel="0013001F">
          <w:delText>-</w:delText>
        </w:r>
        <w:r w:rsidDel="0013001F">
          <w:rPr>
            <w:rFonts w:ascii="Times New Roman"/>
            <w:b w:val="0"/>
            <w:spacing w:val="17"/>
          </w:rPr>
          <w:delText xml:space="preserve"> </w:delText>
        </w:r>
        <w:r w:rsidDel="0013001F">
          <w:delText>Valuation</w:delText>
        </w:r>
        <w:r w:rsidDel="0013001F">
          <w:rPr>
            <w:rFonts w:ascii="Times New Roman"/>
            <w:b w:val="0"/>
            <w:spacing w:val="18"/>
          </w:rPr>
          <w:delText xml:space="preserve"> </w:delText>
        </w:r>
        <w:r w:rsidDel="0013001F">
          <w:rPr>
            <w:spacing w:val="-4"/>
          </w:rPr>
          <w:delText>rules</w:delText>
        </w:r>
      </w:del>
    </w:p>
    <w:p w14:paraId="7A5C98A1" w14:textId="35382970" w:rsidR="00BF6324" w:rsidDel="0013001F" w:rsidRDefault="00A51A09">
      <w:pPr>
        <w:pStyle w:val="ListParagraph"/>
        <w:numPr>
          <w:ilvl w:val="1"/>
          <w:numId w:val="41"/>
        </w:numPr>
        <w:tabs>
          <w:tab w:val="left" w:pos="1148"/>
          <w:tab w:val="left" w:pos="1152"/>
        </w:tabs>
        <w:spacing w:before="121" w:line="276" w:lineRule="auto"/>
        <w:ind w:right="122"/>
        <w:rPr>
          <w:del w:id="159" w:author="Johannes Backer" w:date="2025-04-03T13:41:00Z"/>
        </w:rPr>
        <w:pPrChange w:id="160" w:author="Johannes Backer" w:date="2025-05-15T08:14:00Z">
          <w:pPr>
            <w:pStyle w:val="ListParagraph"/>
            <w:numPr>
              <w:ilvl w:val="1"/>
              <w:numId w:val="24"/>
            </w:numPr>
            <w:tabs>
              <w:tab w:val="left" w:pos="1148"/>
              <w:tab w:val="left" w:pos="1152"/>
            </w:tabs>
            <w:spacing w:before="121" w:line="276" w:lineRule="auto"/>
            <w:ind w:left="1152" w:right="122" w:hanging="663"/>
          </w:pPr>
        </w:pPrChange>
      </w:pPr>
      <w:del w:id="161" w:author="Johannes Backer" w:date="2025-04-03T13:41:00Z">
        <w:r w:rsidDel="0013001F">
          <w:delText>The</w:delText>
        </w:r>
        <w:r w:rsidDel="0013001F">
          <w:rPr>
            <w:rFonts w:ascii="Times New Roman"/>
          </w:rPr>
          <w:delText xml:space="preserve"> </w:delText>
        </w:r>
        <w:r w:rsidDel="0013001F">
          <w:delText>host</w:delText>
        </w:r>
        <w:r w:rsidDel="0013001F">
          <w:rPr>
            <w:rFonts w:ascii="Times New Roman"/>
          </w:rPr>
          <w:delText xml:space="preserve"> </w:delText>
        </w:r>
        <w:r w:rsidDel="0013001F">
          <w:delText>supervisory</w:delText>
        </w:r>
        <w:r w:rsidDel="0013001F">
          <w:rPr>
            <w:rFonts w:ascii="Times New Roman"/>
          </w:rPr>
          <w:delText xml:space="preserve"> </w:delText>
        </w:r>
        <w:r w:rsidDel="0013001F">
          <w:delText>authority</w:delText>
        </w:r>
        <w:r w:rsidDel="0013001F">
          <w:rPr>
            <w:rFonts w:ascii="Times New Roman"/>
          </w:rPr>
          <w:delText xml:space="preserve"> </w:delText>
        </w:r>
        <w:r w:rsidDel="0013001F">
          <w:delText>should</w:delText>
        </w:r>
        <w:r w:rsidDel="0013001F">
          <w:rPr>
            <w:rFonts w:ascii="Times New Roman"/>
          </w:rPr>
          <w:delText xml:space="preserve"> </w:delText>
        </w:r>
        <w:r w:rsidDel="0013001F">
          <w:delText>ensure</w:delText>
        </w:r>
        <w:r w:rsidDel="0013001F">
          <w:rPr>
            <w:rFonts w:ascii="Times New Roman"/>
          </w:rPr>
          <w:delText xml:space="preserve"> </w:delText>
        </w:r>
        <w:r w:rsidDel="0013001F">
          <w:delText>that</w:delText>
        </w:r>
        <w:r w:rsidDel="0013001F">
          <w:rPr>
            <w:rFonts w:ascii="Times New Roman"/>
          </w:rPr>
          <w:delText xml:space="preserve"> </w:delText>
        </w:r>
        <w:r w:rsidDel="0013001F">
          <w:delText>a</w:delText>
        </w:r>
        <w:r w:rsidDel="0013001F">
          <w:rPr>
            <w:rFonts w:ascii="Times New Roman"/>
          </w:rPr>
          <w:delText xml:space="preserve"> </w:delText>
        </w:r>
        <w:r w:rsidDel="0013001F">
          <w:delText>third-country</w:delText>
        </w:r>
        <w:r w:rsidDel="0013001F">
          <w:rPr>
            <w:rFonts w:ascii="Times New Roman"/>
          </w:rPr>
          <w:delText xml:space="preserve"> </w:delText>
        </w:r>
        <w:r w:rsidDel="0013001F">
          <w:delText>insurance</w:delText>
        </w:r>
        <w:r w:rsidDel="0013001F">
          <w:rPr>
            <w:rFonts w:ascii="Times New Roman"/>
          </w:rPr>
          <w:delText xml:space="preserve"> </w:delText>
        </w:r>
        <w:r w:rsidDel="0013001F">
          <w:delText>undertaking</w:delText>
        </w:r>
        <w:r w:rsidDel="0013001F">
          <w:rPr>
            <w:rFonts w:ascii="Times New Roman"/>
          </w:rPr>
          <w:delText xml:space="preserve"> </w:delText>
        </w:r>
        <w:r w:rsidDel="0013001F">
          <w:delText>calculates</w:delText>
        </w:r>
        <w:r w:rsidDel="0013001F">
          <w:rPr>
            <w:rFonts w:ascii="Times New Roman"/>
          </w:rPr>
          <w:delText xml:space="preserve"> </w:delText>
        </w:r>
        <w:r w:rsidDel="0013001F">
          <w:delText>its</w:delText>
        </w:r>
        <w:r w:rsidDel="0013001F">
          <w:rPr>
            <w:rFonts w:ascii="Times New Roman"/>
          </w:rPr>
          <w:delText xml:space="preserve"> </w:delText>
        </w:r>
        <w:r w:rsidDel="0013001F">
          <w:delText>branch</w:delText>
        </w:r>
        <w:r w:rsidDel="0013001F">
          <w:rPr>
            <w:rFonts w:ascii="Times New Roman"/>
          </w:rPr>
          <w:delText xml:space="preserve"> </w:delText>
        </w:r>
        <w:r w:rsidDel="0013001F">
          <w:delText>assets,</w:delText>
        </w:r>
        <w:r w:rsidDel="0013001F">
          <w:rPr>
            <w:rFonts w:ascii="Times New Roman"/>
          </w:rPr>
          <w:delText xml:space="preserve"> </w:delText>
        </w:r>
        <w:r w:rsidDel="0013001F">
          <w:delText>branch</w:delText>
        </w:r>
        <w:r w:rsidDel="0013001F">
          <w:rPr>
            <w:rFonts w:ascii="Times New Roman"/>
          </w:rPr>
          <w:delText xml:space="preserve"> </w:delText>
        </w:r>
        <w:r w:rsidDel="0013001F">
          <w:delText>liabilities,</w:delText>
        </w:r>
        <w:r w:rsidDel="0013001F">
          <w:rPr>
            <w:rFonts w:ascii="Times New Roman"/>
          </w:rPr>
          <w:delText xml:space="preserve"> </w:delText>
        </w:r>
        <w:r w:rsidDel="0013001F">
          <w:delText>branch</w:delText>
        </w:r>
        <w:r w:rsidDel="0013001F">
          <w:rPr>
            <w:rFonts w:ascii="Times New Roman"/>
          </w:rPr>
          <w:delText xml:space="preserve"> </w:delText>
        </w:r>
        <w:r w:rsidDel="0013001F">
          <w:delText>MCR</w:delText>
        </w:r>
        <w:r w:rsidDel="0013001F">
          <w:rPr>
            <w:rFonts w:ascii="Times New Roman"/>
          </w:rPr>
          <w:delText xml:space="preserve"> </w:delText>
        </w:r>
        <w:r w:rsidDel="0013001F">
          <w:delText>and</w:delText>
        </w:r>
        <w:r w:rsidDel="0013001F">
          <w:rPr>
            <w:rFonts w:ascii="Times New Roman"/>
          </w:rPr>
          <w:delText xml:space="preserve"> </w:delText>
        </w:r>
        <w:r w:rsidDel="0013001F">
          <w:delText>branch</w:delText>
        </w:r>
        <w:r w:rsidDel="0013001F">
          <w:rPr>
            <w:rFonts w:ascii="Times New Roman"/>
          </w:rPr>
          <w:delText xml:space="preserve"> </w:delText>
        </w:r>
        <w:r w:rsidDel="0013001F">
          <w:delText>SCR</w:delText>
        </w:r>
        <w:r w:rsidDel="0013001F">
          <w:rPr>
            <w:rFonts w:ascii="Times New Roman"/>
          </w:rPr>
          <w:delText xml:space="preserve"> </w:delText>
        </w:r>
        <w:r w:rsidDel="0013001F">
          <w:delText>in</w:delText>
        </w:r>
        <w:r w:rsidDel="0013001F">
          <w:rPr>
            <w:rFonts w:ascii="Times New Roman"/>
          </w:rPr>
          <w:delText xml:space="preserve"> </w:delText>
        </w:r>
        <w:r w:rsidDel="0013001F">
          <w:delText>accordance</w:delText>
        </w:r>
        <w:r w:rsidDel="0013001F">
          <w:rPr>
            <w:rFonts w:ascii="Times New Roman"/>
          </w:rPr>
          <w:delText xml:space="preserve"> </w:delText>
        </w:r>
        <w:r w:rsidDel="0013001F">
          <w:delText>with</w:delText>
        </w:r>
        <w:r w:rsidDel="0013001F">
          <w:rPr>
            <w:rFonts w:ascii="Times New Roman"/>
          </w:rPr>
          <w:delText xml:space="preserve"> </w:delText>
        </w:r>
        <w:r w:rsidDel="0013001F">
          <w:delText>the</w:delText>
        </w:r>
        <w:r w:rsidDel="0013001F">
          <w:rPr>
            <w:rFonts w:ascii="Times New Roman"/>
          </w:rPr>
          <w:delText xml:space="preserve"> </w:delText>
        </w:r>
        <w:r w:rsidDel="0013001F">
          <w:delText>valuation</w:delText>
        </w:r>
        <w:r w:rsidDel="0013001F">
          <w:rPr>
            <w:rFonts w:ascii="Times New Roman"/>
          </w:rPr>
          <w:delText xml:space="preserve"> </w:delText>
        </w:r>
        <w:r w:rsidDel="0013001F">
          <w:delText>rules</w:delText>
        </w:r>
        <w:r w:rsidDel="0013001F">
          <w:rPr>
            <w:rFonts w:ascii="Times New Roman"/>
          </w:rPr>
          <w:delText xml:space="preserve"> </w:delText>
        </w:r>
        <w:r w:rsidDel="0013001F">
          <w:delText>laid</w:delText>
        </w:r>
        <w:r w:rsidDel="0013001F">
          <w:rPr>
            <w:rFonts w:ascii="Times New Roman"/>
          </w:rPr>
          <w:delText xml:space="preserve"> </w:delText>
        </w:r>
        <w:r w:rsidDel="0013001F">
          <w:delText>down</w:delText>
        </w:r>
        <w:r w:rsidDel="0013001F">
          <w:rPr>
            <w:rFonts w:ascii="Times New Roman"/>
          </w:rPr>
          <w:delText xml:space="preserve"> </w:delText>
        </w:r>
        <w:r w:rsidDel="0013001F">
          <w:delText>in</w:delText>
        </w:r>
        <w:r w:rsidDel="0013001F">
          <w:rPr>
            <w:rFonts w:ascii="Times New Roman"/>
          </w:rPr>
          <w:delText xml:space="preserve"> </w:delText>
        </w:r>
        <w:r w:rsidDel="0013001F">
          <w:delText>Chapter</w:delText>
        </w:r>
        <w:r w:rsidDel="0013001F">
          <w:rPr>
            <w:rFonts w:ascii="Times New Roman"/>
          </w:rPr>
          <w:delText xml:space="preserve"> </w:delText>
        </w:r>
        <w:r w:rsidDel="0013001F">
          <w:delText>VI</w:delText>
        </w:r>
        <w:r w:rsidDel="0013001F">
          <w:rPr>
            <w:rFonts w:ascii="Times New Roman"/>
          </w:rPr>
          <w:delText xml:space="preserve"> </w:delText>
        </w:r>
        <w:r w:rsidDel="0013001F">
          <w:delText>of</w:delText>
        </w:r>
        <w:r w:rsidDel="0013001F">
          <w:rPr>
            <w:rFonts w:ascii="Times New Roman"/>
          </w:rPr>
          <w:delText xml:space="preserve"> </w:delText>
        </w:r>
        <w:r w:rsidDel="0013001F">
          <w:delText>Title</w:delText>
        </w:r>
        <w:r w:rsidDel="0013001F">
          <w:rPr>
            <w:rFonts w:ascii="Times New Roman"/>
          </w:rPr>
          <w:delText xml:space="preserve"> </w:delText>
        </w:r>
        <w:r w:rsidDel="0013001F">
          <w:delText>1</w:delText>
        </w:r>
        <w:r w:rsidDel="0013001F">
          <w:rPr>
            <w:rFonts w:ascii="Times New Roman"/>
          </w:rPr>
          <w:delText xml:space="preserve"> </w:delText>
        </w:r>
        <w:r w:rsidDel="0013001F">
          <w:delText>of</w:delText>
        </w:r>
        <w:r w:rsidDel="0013001F">
          <w:rPr>
            <w:rFonts w:ascii="Times New Roman"/>
          </w:rPr>
          <w:delText xml:space="preserve"> </w:delText>
        </w:r>
        <w:r w:rsidDel="0013001F">
          <w:delText>Directive</w:delText>
        </w:r>
        <w:r w:rsidDel="0013001F">
          <w:rPr>
            <w:rFonts w:ascii="Times New Roman"/>
          </w:rPr>
          <w:delText xml:space="preserve"> </w:delText>
        </w:r>
        <w:r w:rsidDel="0013001F">
          <w:delText>2009/138/EC.</w:delText>
        </w:r>
      </w:del>
    </w:p>
    <w:p w14:paraId="4D5849DB" w14:textId="77777777" w:rsidR="00BF6324" w:rsidRDefault="00BF6324">
      <w:pPr>
        <w:spacing w:line="276" w:lineRule="auto"/>
        <w:jc w:val="both"/>
        <w:sectPr w:rsidR="00BF6324">
          <w:pgSz w:w="11900" w:h="16840"/>
          <w:pgMar w:top="1040" w:right="1000" w:bottom="560" w:left="1000" w:header="0" w:footer="374" w:gutter="0"/>
          <w:cols w:space="720"/>
        </w:sectPr>
      </w:pPr>
    </w:p>
    <w:p w14:paraId="4F1629A7" w14:textId="0B75D5DA" w:rsidR="00BF6324" w:rsidDel="0013001F" w:rsidRDefault="00A51A09">
      <w:pPr>
        <w:pStyle w:val="Heading1"/>
        <w:spacing w:before="90"/>
        <w:rPr>
          <w:del w:id="162" w:author="Johannes Backer" w:date="2025-04-03T13:41:00Z"/>
        </w:rPr>
      </w:pPr>
      <w:del w:id="163" w:author="Johannes Backer" w:date="2025-04-03T13:41:00Z">
        <w:r w:rsidDel="0013001F">
          <w:lastRenderedPageBreak/>
          <w:delText>Guideline</w:delText>
        </w:r>
        <w:r w:rsidDel="0013001F">
          <w:rPr>
            <w:rFonts w:ascii="Times New Roman"/>
            <w:b w:val="0"/>
            <w:spacing w:val="14"/>
          </w:rPr>
          <w:delText xml:space="preserve"> </w:delText>
        </w:r>
        <w:r w:rsidDel="0013001F">
          <w:delText>22</w:delText>
        </w:r>
        <w:r w:rsidDel="0013001F">
          <w:rPr>
            <w:rFonts w:ascii="Times New Roman"/>
            <w:b w:val="0"/>
            <w:spacing w:val="15"/>
          </w:rPr>
          <w:delText xml:space="preserve"> </w:delText>
        </w:r>
        <w:r w:rsidDel="0013001F">
          <w:delText>-</w:delText>
        </w:r>
        <w:r w:rsidDel="0013001F">
          <w:rPr>
            <w:rFonts w:ascii="Times New Roman"/>
            <w:b w:val="0"/>
            <w:spacing w:val="16"/>
          </w:rPr>
          <w:delText xml:space="preserve"> </w:delText>
        </w:r>
        <w:r w:rsidDel="0013001F">
          <w:delText>Calculation</w:delText>
        </w:r>
        <w:r w:rsidDel="0013001F">
          <w:rPr>
            <w:rFonts w:ascii="Times New Roman"/>
            <w:b w:val="0"/>
            <w:spacing w:val="17"/>
          </w:rPr>
          <w:delText xml:space="preserve"> </w:delText>
        </w:r>
        <w:r w:rsidDel="0013001F">
          <w:delText>of</w:delText>
        </w:r>
        <w:r w:rsidDel="0013001F">
          <w:rPr>
            <w:rFonts w:ascii="Times New Roman"/>
            <w:b w:val="0"/>
            <w:spacing w:val="17"/>
          </w:rPr>
          <w:delText xml:space="preserve"> </w:delText>
        </w:r>
        <w:r w:rsidDel="0013001F">
          <w:delText>capital</w:delText>
        </w:r>
        <w:r w:rsidDel="0013001F">
          <w:rPr>
            <w:rFonts w:ascii="Times New Roman"/>
            <w:b w:val="0"/>
            <w:spacing w:val="15"/>
          </w:rPr>
          <w:delText xml:space="preserve"> </w:delText>
        </w:r>
        <w:r w:rsidDel="0013001F">
          <w:delText>requirements</w:delText>
        </w:r>
        <w:r w:rsidDel="0013001F">
          <w:rPr>
            <w:rFonts w:ascii="Times New Roman"/>
            <w:b w:val="0"/>
            <w:spacing w:val="17"/>
          </w:rPr>
          <w:delText xml:space="preserve"> </w:delText>
        </w:r>
        <w:r w:rsidDel="0013001F">
          <w:delText>for</w:delText>
        </w:r>
        <w:r w:rsidDel="0013001F">
          <w:rPr>
            <w:rFonts w:ascii="Times New Roman"/>
            <w:b w:val="0"/>
            <w:spacing w:val="17"/>
          </w:rPr>
          <w:delText xml:space="preserve"> </w:delText>
        </w:r>
        <w:r w:rsidDel="0013001F">
          <w:delText>the</w:delText>
        </w:r>
        <w:r w:rsidDel="0013001F">
          <w:rPr>
            <w:rFonts w:ascii="Times New Roman"/>
            <w:b w:val="0"/>
            <w:spacing w:val="17"/>
          </w:rPr>
          <w:delText xml:space="preserve"> </w:delText>
        </w:r>
        <w:r w:rsidDel="0013001F">
          <w:rPr>
            <w:spacing w:val="-2"/>
          </w:rPr>
          <w:delText>branch</w:delText>
        </w:r>
      </w:del>
    </w:p>
    <w:p w14:paraId="2048D65E" w14:textId="28A2D04B" w:rsidR="00BF6324" w:rsidDel="0013001F" w:rsidRDefault="00A51A09">
      <w:pPr>
        <w:pStyle w:val="ListParagraph"/>
        <w:numPr>
          <w:ilvl w:val="1"/>
          <w:numId w:val="41"/>
        </w:numPr>
        <w:tabs>
          <w:tab w:val="left" w:pos="1148"/>
          <w:tab w:val="left" w:pos="1152"/>
        </w:tabs>
        <w:spacing w:before="121" w:line="276" w:lineRule="auto"/>
        <w:rPr>
          <w:del w:id="164" w:author="Johannes Backer" w:date="2025-04-03T13:41:00Z"/>
        </w:rPr>
        <w:pPrChange w:id="165" w:author="Johannes Backer" w:date="2025-05-15T08:14:00Z">
          <w:pPr>
            <w:pStyle w:val="ListParagraph"/>
            <w:numPr>
              <w:ilvl w:val="1"/>
              <w:numId w:val="24"/>
            </w:numPr>
            <w:tabs>
              <w:tab w:val="left" w:pos="1148"/>
              <w:tab w:val="left" w:pos="1152"/>
            </w:tabs>
            <w:spacing w:before="121" w:line="276" w:lineRule="auto"/>
            <w:ind w:left="1152" w:hanging="663"/>
          </w:pPr>
        </w:pPrChange>
      </w:pPr>
      <w:del w:id="166" w:author="Johannes Backer" w:date="2025-04-03T13:41:00Z">
        <w:r w:rsidDel="0013001F">
          <w:delText>The</w:delText>
        </w:r>
        <w:r w:rsidDel="0013001F">
          <w:rPr>
            <w:rFonts w:ascii="Times New Roman"/>
            <w:spacing w:val="40"/>
          </w:rPr>
          <w:delText xml:space="preserve"> </w:delText>
        </w:r>
        <w:r w:rsidDel="0013001F">
          <w:delText>host</w:delText>
        </w:r>
        <w:r w:rsidDel="0013001F">
          <w:rPr>
            <w:rFonts w:ascii="Times New Roman"/>
            <w:spacing w:val="40"/>
          </w:rPr>
          <w:delText xml:space="preserve"> </w:delText>
        </w:r>
        <w:r w:rsidDel="0013001F">
          <w:delText>supervisory</w:delText>
        </w:r>
        <w:r w:rsidDel="0013001F">
          <w:rPr>
            <w:rFonts w:ascii="Times New Roman"/>
            <w:spacing w:val="40"/>
          </w:rPr>
          <w:delText xml:space="preserve"> </w:delText>
        </w:r>
        <w:r w:rsidDel="0013001F">
          <w:delText>authority</w:delText>
        </w:r>
        <w:r w:rsidDel="0013001F">
          <w:rPr>
            <w:rFonts w:ascii="Times New Roman"/>
            <w:spacing w:val="40"/>
          </w:rPr>
          <w:delText xml:space="preserve"> </w:delText>
        </w:r>
        <w:r w:rsidDel="0013001F">
          <w:delText>should</w:delText>
        </w:r>
        <w:r w:rsidDel="0013001F">
          <w:rPr>
            <w:rFonts w:ascii="Times New Roman"/>
            <w:spacing w:val="40"/>
          </w:rPr>
          <w:delText xml:space="preserve"> </w:delText>
        </w:r>
        <w:r w:rsidDel="0013001F">
          <w:delText>ensure</w:delText>
        </w:r>
        <w:r w:rsidDel="0013001F">
          <w:rPr>
            <w:rFonts w:ascii="Times New Roman"/>
            <w:spacing w:val="40"/>
          </w:rPr>
          <w:delText xml:space="preserve"> </w:delText>
        </w:r>
        <w:r w:rsidDel="0013001F">
          <w:delText>that</w:delText>
        </w:r>
        <w:r w:rsidDel="0013001F">
          <w:rPr>
            <w:rFonts w:ascii="Times New Roman"/>
            <w:spacing w:val="40"/>
          </w:rPr>
          <w:delText xml:space="preserve"> </w:delText>
        </w:r>
        <w:r w:rsidDel="0013001F">
          <w:delText>the</w:delText>
        </w:r>
        <w:r w:rsidDel="0013001F">
          <w:rPr>
            <w:rFonts w:ascii="Times New Roman"/>
            <w:spacing w:val="40"/>
          </w:rPr>
          <w:delText xml:space="preserve"> </w:delText>
        </w:r>
        <w:r w:rsidDel="0013001F">
          <w:delText>branch</w:delText>
        </w:r>
        <w:r w:rsidDel="0013001F">
          <w:rPr>
            <w:rFonts w:ascii="Times New Roman"/>
            <w:spacing w:val="40"/>
          </w:rPr>
          <w:delText xml:space="preserve"> </w:delText>
        </w:r>
        <w:r w:rsidDel="0013001F">
          <w:delText>SCR</w:delText>
        </w:r>
        <w:r w:rsidDel="0013001F">
          <w:rPr>
            <w:rFonts w:ascii="Times New Roman"/>
            <w:spacing w:val="40"/>
          </w:rPr>
          <w:delText xml:space="preserve"> </w:delText>
        </w:r>
        <w:r w:rsidDel="0013001F">
          <w:delText>and</w:delText>
        </w:r>
        <w:r w:rsidDel="0013001F">
          <w:rPr>
            <w:rFonts w:ascii="Times New Roman"/>
          </w:rPr>
          <w:delText xml:space="preserve"> </w:delText>
        </w:r>
        <w:r w:rsidDel="0013001F">
          <w:delText>branch</w:delText>
        </w:r>
        <w:r w:rsidDel="0013001F">
          <w:rPr>
            <w:rFonts w:ascii="Times New Roman"/>
            <w:spacing w:val="40"/>
          </w:rPr>
          <w:delText xml:space="preserve"> </w:delText>
        </w:r>
        <w:r w:rsidDel="0013001F">
          <w:delText>MCR</w:delText>
        </w:r>
        <w:r w:rsidDel="0013001F">
          <w:rPr>
            <w:rFonts w:ascii="Times New Roman"/>
            <w:spacing w:val="40"/>
          </w:rPr>
          <w:delText xml:space="preserve"> </w:delText>
        </w:r>
        <w:r w:rsidDel="0013001F">
          <w:delText>are</w:delText>
        </w:r>
        <w:r w:rsidDel="0013001F">
          <w:rPr>
            <w:rFonts w:ascii="Times New Roman"/>
            <w:spacing w:val="40"/>
          </w:rPr>
          <w:delText xml:space="preserve"> </w:delText>
        </w:r>
        <w:r w:rsidDel="0013001F">
          <w:delText>calculated</w:delText>
        </w:r>
        <w:r w:rsidDel="0013001F">
          <w:rPr>
            <w:rFonts w:ascii="Times New Roman"/>
            <w:spacing w:val="40"/>
          </w:rPr>
          <w:delText xml:space="preserve"> </w:delText>
        </w:r>
        <w:r w:rsidDel="0013001F">
          <w:delText>based</w:delText>
        </w:r>
        <w:r w:rsidDel="0013001F">
          <w:rPr>
            <w:rFonts w:ascii="Times New Roman"/>
            <w:spacing w:val="40"/>
          </w:rPr>
          <w:delText xml:space="preserve"> </w:delText>
        </w:r>
        <w:r w:rsidDel="0013001F">
          <w:delText>on</w:delText>
        </w:r>
        <w:r w:rsidDel="0013001F">
          <w:rPr>
            <w:rFonts w:ascii="Times New Roman"/>
            <w:spacing w:val="40"/>
          </w:rPr>
          <w:delText xml:space="preserve"> </w:delText>
        </w:r>
        <w:r w:rsidDel="0013001F">
          <w:delText>the</w:delText>
        </w:r>
        <w:r w:rsidDel="0013001F">
          <w:rPr>
            <w:rFonts w:ascii="Times New Roman"/>
            <w:spacing w:val="40"/>
          </w:rPr>
          <w:delText xml:space="preserve"> </w:delText>
        </w:r>
        <w:r w:rsidDel="0013001F">
          <w:delText>branch</w:delText>
        </w:r>
        <w:r w:rsidDel="0013001F">
          <w:rPr>
            <w:rFonts w:ascii="Times New Roman"/>
            <w:spacing w:val="40"/>
          </w:rPr>
          <w:delText xml:space="preserve"> </w:delText>
        </w:r>
        <w:r w:rsidDel="0013001F">
          <w:delText>balance</w:delText>
        </w:r>
        <w:r w:rsidDel="0013001F">
          <w:rPr>
            <w:rFonts w:ascii="Times New Roman"/>
            <w:spacing w:val="40"/>
          </w:rPr>
          <w:delText xml:space="preserve"> </w:delText>
        </w:r>
        <w:r w:rsidDel="0013001F">
          <w:delText>sheet</w:delText>
        </w:r>
        <w:r w:rsidDel="0013001F">
          <w:rPr>
            <w:rFonts w:ascii="Times New Roman"/>
            <w:spacing w:val="40"/>
          </w:rPr>
          <w:delText xml:space="preserve"> </w:delText>
        </w:r>
        <w:r w:rsidDel="0013001F">
          <w:delText>as</w:delText>
        </w:r>
        <w:r w:rsidDel="0013001F">
          <w:rPr>
            <w:rFonts w:ascii="Times New Roman"/>
            <w:spacing w:val="40"/>
          </w:rPr>
          <w:delText xml:space="preserve"> </w:delText>
        </w:r>
        <w:r w:rsidDel="0013001F">
          <w:delText>if</w:delText>
        </w:r>
        <w:r w:rsidDel="0013001F">
          <w:rPr>
            <w:rFonts w:ascii="Times New Roman"/>
            <w:spacing w:val="40"/>
          </w:rPr>
          <w:delText xml:space="preserve"> </w:delText>
        </w:r>
        <w:r w:rsidDel="0013001F">
          <w:delText>the</w:delText>
        </w:r>
        <w:r w:rsidDel="0013001F">
          <w:rPr>
            <w:rFonts w:ascii="Times New Roman"/>
          </w:rPr>
          <w:delText xml:space="preserve"> </w:delText>
        </w:r>
        <w:r w:rsidDel="0013001F">
          <w:delText>branch</w:delText>
        </w:r>
        <w:r w:rsidDel="0013001F">
          <w:rPr>
            <w:rFonts w:ascii="Times New Roman"/>
          </w:rPr>
          <w:delText xml:space="preserve"> </w:delText>
        </w:r>
        <w:r w:rsidDel="0013001F">
          <w:delText>operations</w:delText>
        </w:r>
        <w:r w:rsidDel="0013001F">
          <w:rPr>
            <w:rFonts w:ascii="Times New Roman"/>
          </w:rPr>
          <w:delText xml:space="preserve"> </w:delText>
        </w:r>
        <w:r w:rsidDel="0013001F">
          <w:delText>constituted</w:delText>
        </w:r>
        <w:r w:rsidDel="0013001F">
          <w:rPr>
            <w:rFonts w:ascii="Times New Roman"/>
          </w:rPr>
          <w:delText xml:space="preserve"> </w:delText>
        </w:r>
        <w:r w:rsidDel="0013001F">
          <w:delText>a</w:delText>
        </w:r>
        <w:r w:rsidDel="0013001F">
          <w:rPr>
            <w:rFonts w:ascii="Times New Roman"/>
          </w:rPr>
          <w:delText xml:space="preserve"> </w:delText>
        </w:r>
        <w:r w:rsidDel="0013001F">
          <w:delText>separate</w:delText>
        </w:r>
        <w:r w:rsidDel="0013001F">
          <w:rPr>
            <w:rFonts w:ascii="Times New Roman"/>
          </w:rPr>
          <w:delText xml:space="preserve"> </w:delText>
        </w:r>
        <w:r w:rsidDel="0013001F">
          <w:delText>insurance</w:delText>
        </w:r>
        <w:r w:rsidDel="0013001F">
          <w:rPr>
            <w:rFonts w:ascii="Times New Roman"/>
          </w:rPr>
          <w:delText xml:space="preserve"> </w:delText>
        </w:r>
        <w:r w:rsidDel="0013001F">
          <w:delText>undertaking.</w:delText>
        </w:r>
      </w:del>
    </w:p>
    <w:p w14:paraId="2554A0CD" w14:textId="31F2779F" w:rsidR="00BF6324" w:rsidDel="0013001F" w:rsidRDefault="00A51A09">
      <w:pPr>
        <w:pStyle w:val="Heading1"/>
        <w:spacing w:before="239"/>
        <w:rPr>
          <w:del w:id="167" w:author="Johannes Backer" w:date="2025-04-03T13:41:00Z"/>
        </w:rPr>
      </w:pPr>
      <w:del w:id="168" w:author="Johannes Backer" w:date="2025-04-03T13:41:00Z">
        <w:r w:rsidDel="0013001F">
          <w:delText>Guideline</w:delText>
        </w:r>
        <w:r w:rsidDel="0013001F">
          <w:rPr>
            <w:rFonts w:ascii="Times New Roman"/>
            <w:b w:val="0"/>
            <w:spacing w:val="14"/>
          </w:rPr>
          <w:delText xml:space="preserve"> </w:delText>
        </w:r>
        <w:r w:rsidDel="0013001F">
          <w:delText>23</w:delText>
        </w:r>
        <w:r w:rsidDel="0013001F">
          <w:rPr>
            <w:rFonts w:ascii="Times New Roman"/>
            <w:b w:val="0"/>
            <w:spacing w:val="16"/>
          </w:rPr>
          <w:delText xml:space="preserve"> </w:delText>
        </w:r>
        <w:r w:rsidDel="0013001F">
          <w:delText>-</w:delText>
        </w:r>
        <w:r w:rsidDel="0013001F">
          <w:rPr>
            <w:rFonts w:ascii="Times New Roman"/>
            <w:b w:val="0"/>
            <w:spacing w:val="17"/>
          </w:rPr>
          <w:delText xml:space="preserve"> </w:delText>
        </w:r>
        <w:r w:rsidDel="0013001F">
          <w:delText>Solvency</w:delText>
        </w:r>
        <w:r w:rsidDel="0013001F">
          <w:rPr>
            <w:rFonts w:ascii="Times New Roman"/>
            <w:b w:val="0"/>
            <w:spacing w:val="16"/>
          </w:rPr>
          <w:delText xml:space="preserve"> </w:delText>
        </w:r>
        <w:r w:rsidDel="0013001F">
          <w:delText>Capital</w:delText>
        </w:r>
        <w:r w:rsidDel="0013001F">
          <w:rPr>
            <w:rFonts w:ascii="Times New Roman"/>
            <w:b w:val="0"/>
            <w:spacing w:val="16"/>
          </w:rPr>
          <w:delText xml:space="preserve"> </w:delText>
        </w:r>
        <w:r w:rsidDel="0013001F">
          <w:rPr>
            <w:spacing w:val="-2"/>
          </w:rPr>
          <w:delText>Requirement</w:delText>
        </w:r>
      </w:del>
    </w:p>
    <w:p w14:paraId="3AA9AB58" w14:textId="295F99BF" w:rsidR="00BF6324" w:rsidDel="0013001F" w:rsidRDefault="00A51A09">
      <w:pPr>
        <w:pStyle w:val="ListParagraph"/>
        <w:numPr>
          <w:ilvl w:val="1"/>
          <w:numId w:val="41"/>
        </w:numPr>
        <w:tabs>
          <w:tab w:val="left" w:pos="1148"/>
          <w:tab w:val="left" w:pos="1152"/>
        </w:tabs>
        <w:spacing w:before="122" w:line="276" w:lineRule="auto"/>
        <w:ind w:right="128"/>
        <w:rPr>
          <w:del w:id="169" w:author="Johannes Backer" w:date="2025-04-03T13:41:00Z"/>
        </w:rPr>
        <w:pPrChange w:id="170" w:author="Johannes Backer" w:date="2025-05-15T08:14:00Z">
          <w:pPr>
            <w:pStyle w:val="ListParagraph"/>
            <w:numPr>
              <w:ilvl w:val="1"/>
              <w:numId w:val="24"/>
            </w:numPr>
            <w:tabs>
              <w:tab w:val="left" w:pos="1148"/>
              <w:tab w:val="left" w:pos="1152"/>
            </w:tabs>
            <w:spacing w:before="122" w:line="276" w:lineRule="auto"/>
            <w:ind w:left="1152" w:right="128" w:hanging="663"/>
          </w:pPr>
        </w:pPrChange>
      </w:pPr>
      <w:del w:id="171" w:author="Johannes Backer" w:date="2025-04-03T13:41:00Z">
        <w:r w:rsidDel="0013001F">
          <w:delText>The</w:delText>
        </w:r>
        <w:r w:rsidDel="0013001F">
          <w:rPr>
            <w:rFonts w:ascii="Times New Roman"/>
            <w:spacing w:val="34"/>
          </w:rPr>
          <w:delText xml:space="preserve"> </w:delText>
        </w:r>
        <w:r w:rsidDel="0013001F">
          <w:delText>host</w:delText>
        </w:r>
        <w:r w:rsidDel="0013001F">
          <w:rPr>
            <w:rFonts w:ascii="Times New Roman"/>
            <w:spacing w:val="33"/>
          </w:rPr>
          <w:delText xml:space="preserve"> </w:delText>
        </w:r>
        <w:r w:rsidDel="0013001F">
          <w:delText>supervisory</w:delText>
        </w:r>
        <w:r w:rsidDel="0013001F">
          <w:rPr>
            <w:rFonts w:ascii="Times New Roman"/>
            <w:spacing w:val="33"/>
          </w:rPr>
          <w:delText xml:space="preserve"> </w:delText>
        </w:r>
        <w:r w:rsidDel="0013001F">
          <w:delText>authority</w:delText>
        </w:r>
        <w:r w:rsidDel="0013001F">
          <w:rPr>
            <w:rFonts w:ascii="Times New Roman"/>
            <w:spacing w:val="33"/>
          </w:rPr>
          <w:delText xml:space="preserve"> </w:delText>
        </w:r>
        <w:r w:rsidDel="0013001F">
          <w:delText>should</w:delText>
        </w:r>
        <w:r w:rsidDel="0013001F">
          <w:rPr>
            <w:rFonts w:ascii="Times New Roman"/>
            <w:spacing w:val="35"/>
          </w:rPr>
          <w:delText xml:space="preserve"> </w:delText>
        </w:r>
        <w:r w:rsidDel="0013001F">
          <w:delText>ensure</w:delText>
        </w:r>
        <w:r w:rsidDel="0013001F">
          <w:rPr>
            <w:rFonts w:ascii="Times New Roman"/>
            <w:spacing w:val="34"/>
          </w:rPr>
          <w:delText xml:space="preserve"> </w:delText>
        </w:r>
        <w:r w:rsidDel="0013001F">
          <w:delText>that</w:delText>
        </w:r>
        <w:r w:rsidDel="0013001F">
          <w:rPr>
            <w:rFonts w:ascii="Times New Roman"/>
            <w:spacing w:val="33"/>
          </w:rPr>
          <w:delText xml:space="preserve"> </w:delText>
        </w:r>
        <w:r w:rsidDel="0013001F">
          <w:delText>the</w:delText>
        </w:r>
        <w:r w:rsidDel="0013001F">
          <w:rPr>
            <w:rFonts w:ascii="Times New Roman"/>
            <w:spacing w:val="34"/>
          </w:rPr>
          <w:delText xml:space="preserve"> </w:delText>
        </w:r>
        <w:r w:rsidDel="0013001F">
          <w:delText>branch</w:delText>
        </w:r>
        <w:r w:rsidDel="0013001F">
          <w:rPr>
            <w:rFonts w:ascii="Times New Roman"/>
            <w:spacing w:val="33"/>
          </w:rPr>
          <w:delText xml:space="preserve"> </w:delText>
        </w:r>
        <w:r w:rsidDel="0013001F">
          <w:delText>own</w:delText>
        </w:r>
        <w:r w:rsidDel="0013001F">
          <w:rPr>
            <w:rFonts w:ascii="Times New Roman"/>
            <w:spacing w:val="33"/>
          </w:rPr>
          <w:delText xml:space="preserve"> </w:delText>
        </w:r>
        <w:r w:rsidDel="0013001F">
          <w:delText>funds</w:delText>
        </w:r>
        <w:r w:rsidDel="0013001F">
          <w:rPr>
            <w:rFonts w:ascii="Times New Roman"/>
            <w:spacing w:val="34"/>
          </w:rPr>
          <w:delText xml:space="preserve"> </w:delText>
        </w:r>
        <w:r w:rsidDel="0013001F">
          <w:delText>are</w:delText>
        </w:r>
        <w:r w:rsidDel="0013001F">
          <w:rPr>
            <w:rFonts w:ascii="Times New Roman"/>
          </w:rPr>
          <w:delText xml:space="preserve"> </w:delText>
        </w:r>
        <w:r w:rsidDel="0013001F">
          <w:delText>at</w:delText>
        </w:r>
        <w:r w:rsidDel="0013001F">
          <w:rPr>
            <w:rFonts w:ascii="Times New Roman"/>
          </w:rPr>
          <w:delText xml:space="preserve"> </w:delText>
        </w:r>
        <w:r w:rsidDel="0013001F">
          <w:delText>least</w:delText>
        </w:r>
        <w:r w:rsidDel="0013001F">
          <w:rPr>
            <w:rFonts w:ascii="Times New Roman"/>
          </w:rPr>
          <w:delText xml:space="preserve"> </w:delText>
        </w:r>
        <w:r w:rsidDel="0013001F">
          <w:delText>equal</w:delText>
        </w:r>
        <w:r w:rsidDel="0013001F">
          <w:rPr>
            <w:rFonts w:ascii="Times New Roman"/>
          </w:rPr>
          <w:delText xml:space="preserve"> </w:delText>
        </w:r>
        <w:r w:rsidDel="0013001F">
          <w:delText>to</w:delText>
        </w:r>
        <w:r w:rsidDel="0013001F">
          <w:rPr>
            <w:rFonts w:ascii="Times New Roman"/>
          </w:rPr>
          <w:delText xml:space="preserve"> </w:delText>
        </w:r>
        <w:r w:rsidDel="0013001F">
          <w:delText>the</w:delText>
        </w:r>
        <w:r w:rsidDel="0013001F">
          <w:rPr>
            <w:rFonts w:ascii="Times New Roman"/>
          </w:rPr>
          <w:delText xml:space="preserve"> </w:delText>
        </w:r>
        <w:r w:rsidDel="0013001F">
          <w:delText>branch</w:delText>
        </w:r>
        <w:r w:rsidDel="0013001F">
          <w:rPr>
            <w:rFonts w:ascii="Times New Roman"/>
          </w:rPr>
          <w:delText xml:space="preserve"> </w:delText>
        </w:r>
        <w:r w:rsidDel="0013001F">
          <w:delText>SCR.</w:delText>
        </w:r>
      </w:del>
    </w:p>
    <w:p w14:paraId="1A1F24C4" w14:textId="0E4DD08A" w:rsidR="00BF6324" w:rsidDel="0013001F" w:rsidRDefault="00A51A09">
      <w:pPr>
        <w:pStyle w:val="Heading1"/>
        <w:spacing w:before="239"/>
        <w:rPr>
          <w:del w:id="172" w:author="Johannes Backer" w:date="2025-04-03T13:41:00Z"/>
        </w:rPr>
      </w:pPr>
      <w:del w:id="173" w:author="Johannes Backer" w:date="2025-04-03T13:41:00Z">
        <w:r w:rsidDel="0013001F">
          <w:delText>Guideline</w:delText>
        </w:r>
        <w:r w:rsidDel="0013001F">
          <w:rPr>
            <w:rFonts w:ascii="Times New Roman"/>
            <w:b w:val="0"/>
            <w:spacing w:val="16"/>
          </w:rPr>
          <w:delText xml:space="preserve"> </w:delText>
        </w:r>
        <w:r w:rsidDel="0013001F">
          <w:delText>24</w:delText>
        </w:r>
        <w:r w:rsidDel="0013001F">
          <w:rPr>
            <w:rFonts w:ascii="Times New Roman"/>
            <w:b w:val="0"/>
            <w:spacing w:val="17"/>
          </w:rPr>
          <w:delText xml:space="preserve"> </w:delText>
        </w:r>
        <w:r w:rsidDel="0013001F">
          <w:delText>-</w:delText>
        </w:r>
        <w:r w:rsidDel="0013001F">
          <w:rPr>
            <w:rFonts w:ascii="Times New Roman"/>
            <w:b w:val="0"/>
            <w:spacing w:val="16"/>
          </w:rPr>
          <w:delText xml:space="preserve"> </w:delText>
        </w:r>
        <w:r w:rsidDel="0013001F">
          <w:delText>Minimum</w:delText>
        </w:r>
        <w:r w:rsidDel="0013001F">
          <w:rPr>
            <w:rFonts w:ascii="Times New Roman"/>
            <w:b w:val="0"/>
            <w:spacing w:val="16"/>
          </w:rPr>
          <w:delText xml:space="preserve"> </w:delText>
        </w:r>
        <w:r w:rsidDel="0013001F">
          <w:delText>capital</w:delText>
        </w:r>
        <w:r w:rsidDel="0013001F">
          <w:rPr>
            <w:rFonts w:ascii="Times New Roman"/>
            <w:b w:val="0"/>
            <w:spacing w:val="17"/>
          </w:rPr>
          <w:delText xml:space="preserve"> </w:delText>
        </w:r>
        <w:r w:rsidDel="0013001F">
          <w:rPr>
            <w:spacing w:val="-2"/>
          </w:rPr>
          <w:delText>requirement</w:delText>
        </w:r>
      </w:del>
    </w:p>
    <w:p w14:paraId="37D225DB" w14:textId="6C8DECD3" w:rsidR="00BF6324" w:rsidDel="0013001F" w:rsidRDefault="00A51A09">
      <w:pPr>
        <w:pStyle w:val="ListParagraph"/>
        <w:numPr>
          <w:ilvl w:val="1"/>
          <w:numId w:val="41"/>
        </w:numPr>
        <w:tabs>
          <w:tab w:val="left" w:pos="1148"/>
          <w:tab w:val="left" w:pos="1152"/>
        </w:tabs>
        <w:spacing w:line="276" w:lineRule="auto"/>
        <w:ind w:right="128"/>
        <w:rPr>
          <w:del w:id="174" w:author="Johannes Backer" w:date="2025-04-03T13:41:00Z"/>
        </w:rPr>
        <w:pPrChange w:id="175" w:author="Johannes Backer" w:date="2025-05-15T08:14:00Z">
          <w:pPr>
            <w:pStyle w:val="ListParagraph"/>
            <w:numPr>
              <w:ilvl w:val="1"/>
              <w:numId w:val="24"/>
            </w:numPr>
            <w:tabs>
              <w:tab w:val="left" w:pos="1148"/>
              <w:tab w:val="left" w:pos="1152"/>
            </w:tabs>
            <w:spacing w:line="276" w:lineRule="auto"/>
            <w:ind w:left="1152" w:right="128" w:hanging="663"/>
          </w:pPr>
        </w:pPrChange>
      </w:pPr>
      <w:del w:id="176" w:author="Johannes Backer" w:date="2025-04-03T13:41:00Z">
        <w:r w:rsidDel="0013001F">
          <w:delText>The</w:delText>
        </w:r>
        <w:r w:rsidDel="0013001F">
          <w:rPr>
            <w:rFonts w:ascii="Times New Roman"/>
            <w:spacing w:val="40"/>
          </w:rPr>
          <w:delText xml:space="preserve"> </w:delText>
        </w:r>
        <w:r w:rsidDel="0013001F">
          <w:delText>host</w:delText>
        </w:r>
        <w:r w:rsidDel="0013001F">
          <w:rPr>
            <w:rFonts w:ascii="Times New Roman"/>
            <w:spacing w:val="40"/>
          </w:rPr>
          <w:delText xml:space="preserve"> </w:delText>
        </w:r>
        <w:r w:rsidDel="0013001F">
          <w:delText>supervisory</w:delText>
        </w:r>
        <w:r w:rsidDel="0013001F">
          <w:rPr>
            <w:rFonts w:ascii="Times New Roman"/>
            <w:spacing w:val="40"/>
          </w:rPr>
          <w:delText xml:space="preserve"> </w:delText>
        </w:r>
        <w:r w:rsidDel="0013001F">
          <w:delText>authority</w:delText>
        </w:r>
        <w:r w:rsidDel="0013001F">
          <w:rPr>
            <w:rFonts w:ascii="Times New Roman"/>
            <w:spacing w:val="40"/>
          </w:rPr>
          <w:delText xml:space="preserve"> </w:delText>
        </w:r>
        <w:r w:rsidDel="0013001F">
          <w:delText>should</w:delText>
        </w:r>
        <w:r w:rsidDel="0013001F">
          <w:rPr>
            <w:rFonts w:ascii="Times New Roman"/>
            <w:spacing w:val="40"/>
          </w:rPr>
          <w:delText xml:space="preserve"> </w:delText>
        </w:r>
        <w:r w:rsidDel="0013001F">
          <w:delText>ensure</w:delText>
        </w:r>
        <w:r w:rsidDel="0013001F">
          <w:rPr>
            <w:rFonts w:ascii="Times New Roman"/>
            <w:spacing w:val="40"/>
          </w:rPr>
          <w:delText xml:space="preserve"> </w:delText>
        </w:r>
        <w:r w:rsidDel="0013001F">
          <w:delText>that</w:delText>
        </w:r>
        <w:r w:rsidDel="0013001F">
          <w:rPr>
            <w:rFonts w:ascii="Times New Roman"/>
            <w:spacing w:val="40"/>
          </w:rPr>
          <w:delText xml:space="preserve"> </w:delText>
        </w:r>
        <w:r w:rsidDel="0013001F">
          <w:delText>the</w:delText>
        </w:r>
        <w:r w:rsidDel="0013001F">
          <w:rPr>
            <w:rFonts w:ascii="Times New Roman"/>
            <w:spacing w:val="40"/>
          </w:rPr>
          <w:delText xml:space="preserve"> </w:delText>
        </w:r>
        <w:r w:rsidDel="0013001F">
          <w:delText>branch</w:delText>
        </w:r>
        <w:r w:rsidDel="0013001F">
          <w:rPr>
            <w:rFonts w:ascii="Times New Roman"/>
            <w:spacing w:val="40"/>
          </w:rPr>
          <w:delText xml:space="preserve"> </w:delText>
        </w:r>
        <w:r w:rsidDel="0013001F">
          <w:delText>basic</w:delText>
        </w:r>
        <w:r w:rsidDel="0013001F">
          <w:rPr>
            <w:rFonts w:ascii="Times New Roman"/>
            <w:spacing w:val="40"/>
          </w:rPr>
          <w:delText xml:space="preserve"> </w:delText>
        </w:r>
        <w:r w:rsidDel="0013001F">
          <w:delText>own</w:delText>
        </w:r>
        <w:r w:rsidDel="0013001F">
          <w:rPr>
            <w:rFonts w:ascii="Times New Roman"/>
          </w:rPr>
          <w:delText xml:space="preserve"> </w:delText>
        </w:r>
        <w:r w:rsidDel="0013001F">
          <w:delText>funds</w:delText>
        </w:r>
        <w:r w:rsidDel="0013001F">
          <w:rPr>
            <w:rFonts w:ascii="Times New Roman"/>
          </w:rPr>
          <w:delText xml:space="preserve"> </w:delText>
        </w:r>
        <w:r w:rsidDel="0013001F">
          <w:delText>are</w:delText>
        </w:r>
        <w:r w:rsidDel="0013001F">
          <w:rPr>
            <w:rFonts w:ascii="Times New Roman"/>
          </w:rPr>
          <w:delText xml:space="preserve"> </w:delText>
        </w:r>
        <w:r w:rsidDel="0013001F">
          <w:delText>at</w:delText>
        </w:r>
        <w:r w:rsidDel="0013001F">
          <w:rPr>
            <w:rFonts w:ascii="Times New Roman"/>
          </w:rPr>
          <w:delText xml:space="preserve"> </w:delText>
        </w:r>
        <w:r w:rsidDel="0013001F">
          <w:delText>least</w:delText>
        </w:r>
        <w:r w:rsidDel="0013001F">
          <w:rPr>
            <w:rFonts w:ascii="Times New Roman"/>
          </w:rPr>
          <w:delText xml:space="preserve"> </w:delText>
        </w:r>
        <w:r w:rsidDel="0013001F">
          <w:delText>equal</w:delText>
        </w:r>
        <w:r w:rsidDel="0013001F">
          <w:rPr>
            <w:rFonts w:ascii="Times New Roman"/>
          </w:rPr>
          <w:delText xml:space="preserve"> </w:delText>
        </w:r>
        <w:r w:rsidDel="0013001F">
          <w:delText>to</w:delText>
        </w:r>
        <w:r w:rsidDel="0013001F">
          <w:rPr>
            <w:rFonts w:ascii="Times New Roman"/>
          </w:rPr>
          <w:delText xml:space="preserve"> </w:delText>
        </w:r>
        <w:r w:rsidDel="0013001F">
          <w:delText>the</w:delText>
        </w:r>
        <w:r w:rsidDel="0013001F">
          <w:rPr>
            <w:rFonts w:ascii="Times New Roman"/>
          </w:rPr>
          <w:delText xml:space="preserve"> </w:delText>
        </w:r>
        <w:r w:rsidDel="0013001F">
          <w:delText>branch</w:delText>
        </w:r>
        <w:r w:rsidDel="0013001F">
          <w:rPr>
            <w:rFonts w:ascii="Times New Roman"/>
          </w:rPr>
          <w:delText xml:space="preserve"> </w:delText>
        </w:r>
        <w:r w:rsidDel="0013001F">
          <w:delText>MCR.</w:delText>
        </w:r>
      </w:del>
    </w:p>
    <w:p w14:paraId="1403144F" w14:textId="77777777" w:rsidR="00BF6324" w:rsidRDefault="00A51A09">
      <w:pPr>
        <w:pStyle w:val="Heading1"/>
        <w:spacing w:before="242"/>
      </w:pPr>
      <w:r>
        <w:t>Guideline</w:t>
      </w:r>
      <w:r>
        <w:rPr>
          <w:rFonts w:ascii="Times New Roman"/>
          <w:b w:val="0"/>
          <w:spacing w:val="17"/>
        </w:rPr>
        <w:t xml:space="preserve"> </w:t>
      </w:r>
      <w:r>
        <w:t>25</w:t>
      </w:r>
      <w:r>
        <w:rPr>
          <w:rFonts w:ascii="Times New Roman"/>
          <w:b w:val="0"/>
          <w:spacing w:val="16"/>
        </w:rPr>
        <w:t xml:space="preserve"> </w:t>
      </w:r>
      <w:r>
        <w:t>-</w:t>
      </w:r>
      <w:r>
        <w:rPr>
          <w:rFonts w:ascii="Times New Roman"/>
          <w:b w:val="0"/>
          <w:spacing w:val="17"/>
        </w:rPr>
        <w:t xml:space="preserve"> </w:t>
      </w:r>
      <w:r>
        <w:t>Branch</w:t>
      </w:r>
      <w:r>
        <w:rPr>
          <w:rFonts w:ascii="Times New Roman"/>
          <w:b w:val="0"/>
          <w:spacing w:val="18"/>
        </w:rPr>
        <w:t xml:space="preserve"> </w:t>
      </w:r>
      <w:r>
        <w:t>own</w:t>
      </w:r>
      <w:r>
        <w:rPr>
          <w:rFonts w:ascii="Times New Roman"/>
          <w:b w:val="0"/>
          <w:spacing w:val="18"/>
        </w:rPr>
        <w:t xml:space="preserve"> </w:t>
      </w:r>
      <w:r>
        <w:rPr>
          <w:spacing w:val="-4"/>
        </w:rPr>
        <w:t>funds</w:t>
      </w:r>
    </w:p>
    <w:p w14:paraId="552ED4B1" w14:textId="77777777" w:rsidR="00BF6324" w:rsidRDefault="00A51A09">
      <w:pPr>
        <w:pStyle w:val="ListParagraph"/>
        <w:numPr>
          <w:ilvl w:val="1"/>
          <w:numId w:val="41"/>
        </w:numPr>
        <w:tabs>
          <w:tab w:val="left" w:pos="1148"/>
          <w:tab w:val="left" w:pos="1152"/>
        </w:tabs>
        <w:spacing w:line="276" w:lineRule="auto"/>
        <w:pPrChange w:id="177" w:author="Johannes Backer" w:date="2025-05-15T08:14:00Z">
          <w:pPr>
            <w:pStyle w:val="ListParagraph"/>
            <w:numPr>
              <w:ilvl w:val="1"/>
              <w:numId w:val="24"/>
            </w:numPr>
            <w:tabs>
              <w:tab w:val="left" w:pos="1148"/>
              <w:tab w:val="left" w:pos="1152"/>
            </w:tabs>
            <w:spacing w:line="276" w:lineRule="auto"/>
            <w:ind w:left="1152"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the</w:t>
      </w:r>
      <w:r>
        <w:rPr>
          <w:rFonts w:ascii="Times New Roman"/>
          <w:spacing w:val="40"/>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calculates</w:t>
      </w:r>
      <w:r>
        <w:rPr>
          <w:rFonts w:ascii="Times New Roman"/>
        </w:rPr>
        <w:t xml:space="preserve"> </w:t>
      </w:r>
      <w:r>
        <w:t>its</w:t>
      </w:r>
      <w:r>
        <w:rPr>
          <w:rFonts w:ascii="Times New Roman"/>
        </w:rPr>
        <w:t xml:space="preserve"> </w:t>
      </w:r>
      <w:r>
        <w:t>branch</w:t>
      </w:r>
      <w:r>
        <w:rPr>
          <w:rFonts w:ascii="Times New Roman"/>
        </w:rPr>
        <w:t xml:space="preserve"> </w:t>
      </w:r>
      <w:r>
        <w:t>own</w:t>
      </w:r>
      <w:r>
        <w:rPr>
          <w:rFonts w:ascii="Times New Roman"/>
        </w:rPr>
        <w:t xml:space="preserve"> </w:t>
      </w:r>
      <w:r>
        <w:t>funds,</w:t>
      </w:r>
      <w:r>
        <w:rPr>
          <w:rFonts w:ascii="Times New Roman"/>
        </w:rPr>
        <w:t xml:space="preserve"> </w:t>
      </w:r>
      <w:proofErr w:type="gramStart"/>
      <w:r>
        <w:t>taking</w:t>
      </w:r>
      <w:r>
        <w:rPr>
          <w:rFonts w:ascii="Times New Roman"/>
        </w:rPr>
        <w:t xml:space="preserve"> </w:t>
      </w:r>
      <w:r>
        <w:t>into</w:t>
      </w:r>
      <w:r>
        <w:rPr>
          <w:rFonts w:ascii="Times New Roman"/>
        </w:rPr>
        <w:t xml:space="preserve"> </w:t>
      </w:r>
      <w:r>
        <w:t>account</w:t>
      </w:r>
      <w:proofErr w:type="gramEnd"/>
      <w:r>
        <w:rPr>
          <w:rFonts w:ascii="Times New Roman"/>
          <w:spacing w:val="80"/>
        </w:rPr>
        <w:t xml:space="preserve"> </w:t>
      </w:r>
      <w:r>
        <w:t>only</w:t>
      </w:r>
      <w:r>
        <w:rPr>
          <w:rFonts w:ascii="Times New Roman"/>
        </w:rPr>
        <w:t xml:space="preserve"> </w:t>
      </w:r>
      <w:r>
        <w:t>assets</w:t>
      </w:r>
      <w:r>
        <w:rPr>
          <w:rFonts w:ascii="Times New Roman"/>
        </w:rPr>
        <w:t xml:space="preserve"> </w:t>
      </w:r>
      <w:r>
        <w:t>which</w:t>
      </w:r>
      <w:r>
        <w:rPr>
          <w:rFonts w:ascii="Times New Roman"/>
        </w:rPr>
        <w:t xml:space="preserve"> </w:t>
      </w:r>
      <w:r>
        <w:t>are</w:t>
      </w:r>
      <w:r>
        <w:rPr>
          <w:rFonts w:ascii="Times New Roman"/>
        </w:rPr>
        <w:t xml:space="preserve"> </w:t>
      </w:r>
      <w:r>
        <w:t>available</w:t>
      </w:r>
      <w:r>
        <w:rPr>
          <w:rFonts w:ascii="Times New Roman"/>
        </w:rPr>
        <w:t xml:space="preserve"> </w:t>
      </w:r>
      <w:r>
        <w:t>for</w:t>
      </w:r>
      <w:r>
        <w:rPr>
          <w:rFonts w:ascii="Times New Roman"/>
        </w:rPr>
        <w:t xml:space="preserve"> </w:t>
      </w:r>
      <w:r>
        <w:t>distribution</w:t>
      </w:r>
      <w:r>
        <w:rPr>
          <w:rFonts w:ascii="Times New Roman"/>
        </w:rPr>
        <w:t xml:space="preserve"> </w:t>
      </w:r>
      <w:r>
        <w:t>upon</w:t>
      </w:r>
      <w:r>
        <w:rPr>
          <w:rFonts w:ascii="Times New Roman"/>
        </w:rPr>
        <w:t xml:space="preserve"> </w:t>
      </w:r>
      <w:r>
        <w:t>a</w:t>
      </w:r>
      <w:r>
        <w:rPr>
          <w:rFonts w:ascii="Times New Roman"/>
        </w:rPr>
        <w:t xml:space="preserve"> </w:t>
      </w:r>
      <w:r>
        <w:t>winding-up</w:t>
      </w:r>
      <w:r>
        <w:rPr>
          <w:rFonts w:ascii="Times New Roman"/>
        </w:rPr>
        <w:t xml:space="preserve"> </w:t>
      </w:r>
      <w:r>
        <w:t>of</w:t>
      </w:r>
      <w:r>
        <w:rPr>
          <w:rFonts w:ascii="Times New Roman"/>
        </w:rPr>
        <w:t xml:space="preserve"> </w:t>
      </w:r>
      <w:r>
        <w:t>the</w:t>
      </w:r>
      <w:r>
        <w:rPr>
          <w:rFonts w:ascii="Times New Roman"/>
        </w:rPr>
        <w:t xml:space="preserve"> </w:t>
      </w:r>
      <w:r>
        <w:t>undertaking</w:t>
      </w:r>
      <w:r>
        <w:rPr>
          <w:rFonts w:ascii="Times New Roman"/>
        </w:rPr>
        <w:t xml:space="preserve"> </w:t>
      </w:r>
      <w:r>
        <w:t>to</w:t>
      </w:r>
      <w:r>
        <w:rPr>
          <w:rFonts w:ascii="Times New Roman"/>
        </w:rPr>
        <w:t xml:space="preserve"> </w:t>
      </w:r>
      <w:r>
        <w:t>pay</w:t>
      </w:r>
      <w:r>
        <w:rPr>
          <w:rFonts w:ascii="Times New Roman"/>
        </w:rPr>
        <w:t xml:space="preserve"> </w:t>
      </w:r>
      <w:r>
        <w:t>the</w:t>
      </w:r>
      <w:r>
        <w:rPr>
          <w:rFonts w:ascii="Times New Roman"/>
        </w:rPr>
        <w:t xml:space="preserve"> </w:t>
      </w:r>
      <w:r>
        <w:t>insurance</w:t>
      </w:r>
      <w:r>
        <w:rPr>
          <w:rFonts w:ascii="Times New Roman"/>
        </w:rPr>
        <w:t xml:space="preserve"> </w:t>
      </w:r>
      <w:r>
        <w:t>claims</w:t>
      </w:r>
      <w:r>
        <w:rPr>
          <w:rFonts w:ascii="Times New Roman"/>
        </w:rPr>
        <w:t xml:space="preserve"> </w:t>
      </w:r>
      <w:r>
        <w:t>of</w:t>
      </w:r>
      <w:r>
        <w:rPr>
          <w:rFonts w:ascii="Times New Roman"/>
        </w:rPr>
        <w:t xml:space="preserve"> </w:t>
      </w:r>
      <w:r>
        <w:t>branch</w:t>
      </w:r>
      <w:r>
        <w:rPr>
          <w:rFonts w:ascii="Times New Roman"/>
        </w:rPr>
        <w:t xml:space="preserve"> </w:t>
      </w:r>
      <w:r>
        <w:t>policyholders</w:t>
      </w:r>
      <w:r>
        <w:rPr>
          <w:rFonts w:ascii="Times New Roman"/>
        </w:rPr>
        <w:t xml:space="preserve"> </w:t>
      </w:r>
      <w:r>
        <w:t>and</w:t>
      </w:r>
      <w:r>
        <w:rPr>
          <w:rFonts w:ascii="Times New Roman"/>
        </w:rPr>
        <w:t xml:space="preserve"> </w:t>
      </w:r>
      <w:r>
        <w:t>branch</w:t>
      </w:r>
      <w:r>
        <w:rPr>
          <w:rFonts w:ascii="Times New Roman"/>
        </w:rPr>
        <w:t xml:space="preserve"> </w:t>
      </w:r>
      <w:r>
        <w:t>preferential</w:t>
      </w:r>
      <w:r>
        <w:rPr>
          <w:rFonts w:ascii="Times New Roman"/>
        </w:rPr>
        <w:t xml:space="preserve"> </w:t>
      </w:r>
      <w:r>
        <w:t>claims.</w:t>
      </w:r>
      <w:r>
        <w:rPr>
          <w:rFonts w:ascii="Times New Roman"/>
          <w:spacing w:val="40"/>
        </w:rPr>
        <w:t xml:space="preserve"> </w:t>
      </w:r>
      <w:r>
        <w:t>Such</w:t>
      </w:r>
      <w:r>
        <w:rPr>
          <w:rFonts w:ascii="Times New Roman"/>
        </w:rPr>
        <w:t xml:space="preserve"> </w:t>
      </w:r>
      <w:r>
        <w:t>assets</w:t>
      </w:r>
      <w:r>
        <w:rPr>
          <w:rFonts w:ascii="Times New Roman"/>
        </w:rPr>
        <w:t xml:space="preserve"> </w:t>
      </w:r>
      <w:r>
        <w:t>should</w:t>
      </w:r>
      <w:r>
        <w:rPr>
          <w:rFonts w:ascii="Times New Roman"/>
        </w:rPr>
        <w:t xml:space="preserve"> </w:t>
      </w:r>
      <w:r>
        <w:t>only</w:t>
      </w:r>
      <w:r>
        <w:rPr>
          <w:rFonts w:ascii="Times New Roman"/>
        </w:rPr>
        <w:t xml:space="preserve"> </w:t>
      </w:r>
      <w:r>
        <w:t>be</w:t>
      </w:r>
      <w:r>
        <w:rPr>
          <w:rFonts w:ascii="Times New Roman"/>
        </w:rPr>
        <w:t xml:space="preserve"> </w:t>
      </w:r>
      <w:r>
        <w:t>treated</w:t>
      </w:r>
      <w:r>
        <w:rPr>
          <w:rFonts w:ascii="Times New Roman"/>
        </w:rPr>
        <w:t xml:space="preserve"> </w:t>
      </w:r>
      <w:r>
        <w:t>as</w:t>
      </w:r>
      <w:r>
        <w:rPr>
          <w:rFonts w:ascii="Times New Roman"/>
        </w:rPr>
        <w:t xml:space="preserve"> </w:t>
      </w:r>
      <w:r>
        <w:t>available</w:t>
      </w:r>
      <w:r>
        <w:rPr>
          <w:rFonts w:ascii="Times New Roman"/>
        </w:rPr>
        <w:t xml:space="preserve"> </w:t>
      </w:r>
      <w:r>
        <w:t>if</w:t>
      </w:r>
      <w:r>
        <w:rPr>
          <w:rFonts w:ascii="Times New Roman"/>
        </w:rPr>
        <w:t xml:space="preserve"> </w:t>
      </w:r>
      <w:r>
        <w:t>they</w:t>
      </w:r>
      <w:r>
        <w:rPr>
          <w:rFonts w:ascii="Times New Roman"/>
        </w:rPr>
        <w:t xml:space="preserve"> </w:t>
      </w:r>
      <w:r>
        <w:t>would</w:t>
      </w:r>
      <w:r>
        <w:rPr>
          <w:rFonts w:ascii="Times New Roman"/>
        </w:rPr>
        <w:t xml:space="preserve"> </w:t>
      </w:r>
      <w:r>
        <w:t>be</w:t>
      </w:r>
      <w:r>
        <w:rPr>
          <w:rFonts w:ascii="Times New Roman"/>
        </w:rPr>
        <w:t xml:space="preserve"> </w:t>
      </w:r>
      <w:r>
        <w:t>distributed:</w:t>
      </w:r>
    </w:p>
    <w:p w14:paraId="00A27AC6" w14:textId="77777777" w:rsidR="00BF6324" w:rsidRDefault="00A51A09">
      <w:pPr>
        <w:pStyle w:val="ListParagraph"/>
        <w:numPr>
          <w:ilvl w:val="0"/>
          <w:numId w:val="6"/>
        </w:numPr>
        <w:tabs>
          <w:tab w:val="left" w:pos="1491"/>
          <w:tab w:val="left" w:pos="1493"/>
        </w:tabs>
        <w:spacing w:before="121" w:line="276" w:lineRule="auto"/>
      </w:pPr>
      <w:r>
        <w:t>in</w:t>
      </w:r>
      <w:r>
        <w:rPr>
          <w:rFonts w:ascii="Times New Roman"/>
          <w:spacing w:val="80"/>
        </w:rPr>
        <w:t xml:space="preserve"> </w:t>
      </w:r>
      <w:r>
        <w:t>accordance</w:t>
      </w:r>
      <w:r>
        <w:rPr>
          <w:rFonts w:ascii="Times New Roman"/>
          <w:spacing w:val="80"/>
        </w:rPr>
        <w:t xml:space="preserve"> </w:t>
      </w:r>
      <w:r>
        <w:t>with</w:t>
      </w:r>
      <w:r>
        <w:rPr>
          <w:rFonts w:ascii="Times New Roman"/>
          <w:spacing w:val="80"/>
        </w:rPr>
        <w:t xml:space="preserve"> </w:t>
      </w:r>
      <w:r>
        <w:t>the</w:t>
      </w:r>
      <w:r>
        <w:rPr>
          <w:rFonts w:ascii="Times New Roman"/>
          <w:spacing w:val="80"/>
        </w:rPr>
        <w:t xml:space="preserve"> </w:t>
      </w:r>
      <w:r>
        <w:t>provisions</w:t>
      </w:r>
      <w:r>
        <w:rPr>
          <w:rFonts w:ascii="Times New Roman"/>
          <w:spacing w:val="80"/>
        </w:rPr>
        <w:t xml:space="preserve"> </w:t>
      </w:r>
      <w:r>
        <w:t>of</w:t>
      </w:r>
      <w:r>
        <w:rPr>
          <w:rFonts w:ascii="Times New Roman"/>
          <w:spacing w:val="80"/>
        </w:rPr>
        <w:t xml:space="preserve"> </w:t>
      </w:r>
      <w:r>
        <w:t>Article</w:t>
      </w:r>
      <w:r>
        <w:rPr>
          <w:rFonts w:ascii="Times New Roman"/>
          <w:spacing w:val="80"/>
        </w:rPr>
        <w:t xml:space="preserve"> </w:t>
      </w:r>
      <w:r>
        <w:t>275(1)(a)</w:t>
      </w:r>
      <w:r>
        <w:rPr>
          <w:rFonts w:ascii="Times New Roman"/>
          <w:spacing w:val="80"/>
        </w:rPr>
        <w:t xml:space="preserve"> </w:t>
      </w:r>
      <w:r>
        <w:t>or</w:t>
      </w:r>
      <w:r>
        <w:rPr>
          <w:rFonts w:ascii="Times New Roman"/>
          <w:spacing w:val="80"/>
        </w:rPr>
        <w:t xml:space="preserve"> </w:t>
      </w:r>
      <w:r>
        <w:t>(b)</w:t>
      </w:r>
      <w:r>
        <w:rPr>
          <w:rFonts w:ascii="Times New Roman"/>
          <w:spacing w:val="80"/>
        </w:rPr>
        <w:t xml:space="preserve"> </w:t>
      </w:r>
      <w:r>
        <w:t>of</w:t>
      </w:r>
      <w:r>
        <w:rPr>
          <w:rFonts w:ascii="Times New Roman"/>
        </w:rPr>
        <w:t xml:space="preserve"> </w:t>
      </w:r>
      <w:r>
        <w:t>Directive</w:t>
      </w:r>
      <w:r>
        <w:rPr>
          <w:rFonts w:ascii="Times New Roman"/>
        </w:rPr>
        <w:t xml:space="preserve"> </w:t>
      </w:r>
      <w:r>
        <w:t>2009/138/EC</w:t>
      </w:r>
      <w:r>
        <w:rPr>
          <w:rFonts w:ascii="Times New Roman"/>
        </w:rPr>
        <w:t xml:space="preserve"> </w:t>
      </w:r>
      <w:r>
        <w:t>and</w:t>
      </w:r>
      <w:r>
        <w:rPr>
          <w:rFonts w:ascii="Times New Roman"/>
        </w:rPr>
        <w:t xml:space="preserve"> </w:t>
      </w:r>
      <w:r>
        <w:t>in</w:t>
      </w:r>
      <w:r>
        <w:rPr>
          <w:rFonts w:ascii="Times New Roman"/>
        </w:rPr>
        <w:t xml:space="preserve"> </w:t>
      </w:r>
      <w:r>
        <w:t>a</w:t>
      </w:r>
      <w:r>
        <w:rPr>
          <w:rFonts w:ascii="Times New Roman"/>
        </w:rPr>
        <w:t xml:space="preserve"> </w:t>
      </w:r>
      <w:r>
        <w:t>manner</w:t>
      </w:r>
      <w:r>
        <w:rPr>
          <w:rFonts w:ascii="Times New Roman"/>
        </w:rPr>
        <w:t xml:space="preserve"> </w:t>
      </w:r>
      <w:r>
        <w:t>which</w:t>
      </w:r>
      <w:r>
        <w:rPr>
          <w:rFonts w:ascii="Times New Roman"/>
        </w:rPr>
        <w:t xml:space="preserve"> </w:t>
      </w:r>
      <w:r>
        <w:t>does</w:t>
      </w:r>
      <w:r>
        <w:rPr>
          <w:rFonts w:ascii="Times New Roman"/>
        </w:rPr>
        <w:t xml:space="preserve"> </w:t>
      </w:r>
      <w:r>
        <w:t>not</w:t>
      </w:r>
      <w:r>
        <w:rPr>
          <w:rFonts w:ascii="Times New Roman"/>
        </w:rPr>
        <w:t xml:space="preserve"> </w:t>
      </w:r>
      <w:r>
        <w:t>differentiate</w:t>
      </w:r>
      <w:r>
        <w:rPr>
          <w:rFonts w:ascii="Times New Roman"/>
        </w:rPr>
        <w:t xml:space="preserve"> </w:t>
      </w:r>
      <w:r>
        <w:t>between</w:t>
      </w:r>
      <w:r>
        <w:rPr>
          <w:rFonts w:ascii="Times New Roman"/>
        </w:rPr>
        <w:t xml:space="preserve"> </w:t>
      </w:r>
      <w:r>
        <w:t>claims</w:t>
      </w:r>
      <w:r>
        <w:rPr>
          <w:rFonts w:ascii="Times New Roman"/>
        </w:rPr>
        <w:t xml:space="preserve"> </w:t>
      </w:r>
      <w:r>
        <w:t>according</w:t>
      </w:r>
      <w:r>
        <w:rPr>
          <w:rFonts w:ascii="Times New Roman"/>
        </w:rPr>
        <w:t xml:space="preserve"> </w:t>
      </w:r>
      <w:r>
        <w:t>to</w:t>
      </w:r>
      <w:r>
        <w:rPr>
          <w:rFonts w:ascii="Times New Roman"/>
        </w:rPr>
        <w:t xml:space="preserve"> </w:t>
      </w:r>
      <w:r>
        <w:t>the</w:t>
      </w:r>
      <w:r>
        <w:rPr>
          <w:rFonts w:ascii="Times New Roman"/>
        </w:rPr>
        <w:t xml:space="preserve"> </w:t>
      </w:r>
      <w:r>
        <w:t>location</w:t>
      </w:r>
      <w:r>
        <w:rPr>
          <w:rFonts w:ascii="Times New Roman"/>
        </w:rPr>
        <w:t xml:space="preserve"> </w:t>
      </w:r>
      <w:r>
        <w:t>of</w:t>
      </w:r>
      <w:r>
        <w:rPr>
          <w:rFonts w:ascii="Times New Roman"/>
        </w:rPr>
        <w:t xml:space="preserve"> </w:t>
      </w:r>
      <w:r>
        <w:t>the</w:t>
      </w:r>
      <w:r>
        <w:rPr>
          <w:rFonts w:ascii="Times New Roman"/>
        </w:rPr>
        <w:t xml:space="preserve"> </w:t>
      </w:r>
      <w:r>
        <w:t>claim;</w:t>
      </w:r>
      <w:r>
        <w:rPr>
          <w:rFonts w:ascii="Times New Roman"/>
        </w:rPr>
        <w:t xml:space="preserve"> </w:t>
      </w:r>
      <w:r>
        <w:t>or</w:t>
      </w:r>
    </w:p>
    <w:p w14:paraId="744CA3B1" w14:textId="77777777" w:rsidR="00BF6324" w:rsidRDefault="00A51A09">
      <w:pPr>
        <w:pStyle w:val="ListParagraph"/>
        <w:numPr>
          <w:ilvl w:val="0"/>
          <w:numId w:val="6"/>
        </w:numPr>
        <w:tabs>
          <w:tab w:val="left" w:pos="1491"/>
          <w:tab w:val="left" w:pos="1493"/>
        </w:tabs>
        <w:spacing w:line="276" w:lineRule="auto"/>
      </w:pPr>
      <w:r>
        <w:t>to</w:t>
      </w:r>
      <w:r>
        <w:rPr>
          <w:rFonts w:ascii="Times New Roman"/>
        </w:rPr>
        <w:t xml:space="preserve"> </w:t>
      </w:r>
      <w:r>
        <w:t>pay</w:t>
      </w:r>
      <w:r>
        <w:rPr>
          <w:rFonts w:ascii="Times New Roman"/>
        </w:rPr>
        <w:t xml:space="preserve"> </w:t>
      </w:r>
      <w:r>
        <w:t>branch</w:t>
      </w:r>
      <w:r>
        <w:rPr>
          <w:rFonts w:ascii="Times New Roman"/>
        </w:rPr>
        <w:t xml:space="preserve"> </w:t>
      </w:r>
      <w:r>
        <w:t>preferential</w:t>
      </w:r>
      <w:r>
        <w:rPr>
          <w:rFonts w:ascii="Times New Roman"/>
        </w:rPr>
        <w:t xml:space="preserve"> </w:t>
      </w:r>
      <w:r>
        <w:t>claims</w:t>
      </w:r>
      <w:r>
        <w:rPr>
          <w:rFonts w:ascii="Times New Roman"/>
        </w:rPr>
        <w:t xml:space="preserve"> </w:t>
      </w:r>
      <w:r>
        <w:t>and</w:t>
      </w:r>
      <w:r>
        <w:rPr>
          <w:rFonts w:ascii="Times New Roman"/>
        </w:rPr>
        <w:t xml:space="preserve"> </w:t>
      </w:r>
      <w:r>
        <w:t>the</w:t>
      </w:r>
      <w:r>
        <w:rPr>
          <w:rFonts w:ascii="Times New Roman"/>
        </w:rPr>
        <w:t xml:space="preserve"> </w:t>
      </w:r>
      <w:r>
        <w:t>insurance</w:t>
      </w:r>
      <w:r>
        <w:rPr>
          <w:rFonts w:ascii="Times New Roman"/>
        </w:rPr>
        <w:t xml:space="preserve"> </w:t>
      </w:r>
      <w:r>
        <w:t>claims</w:t>
      </w:r>
      <w:r>
        <w:rPr>
          <w:rFonts w:ascii="Times New Roman"/>
        </w:rPr>
        <w:t xml:space="preserve"> </w:t>
      </w:r>
      <w:r>
        <w:t>of</w:t>
      </w:r>
      <w:r>
        <w:rPr>
          <w:rFonts w:ascii="Times New Roman"/>
        </w:rPr>
        <w:t xml:space="preserve"> </w:t>
      </w:r>
      <w:r>
        <w:t>branch</w:t>
      </w:r>
      <w:r>
        <w:rPr>
          <w:rFonts w:ascii="Times New Roman"/>
        </w:rPr>
        <w:t xml:space="preserve"> </w:t>
      </w:r>
      <w:r>
        <w:t>policyholders</w:t>
      </w:r>
      <w:r>
        <w:rPr>
          <w:rFonts w:ascii="Times New Roman"/>
        </w:rPr>
        <w:t xml:space="preserve"> </w:t>
      </w:r>
      <w:r>
        <w:t>in</w:t>
      </w:r>
      <w:r>
        <w:rPr>
          <w:rFonts w:ascii="Times New Roman"/>
        </w:rPr>
        <w:t xml:space="preserve"> </w:t>
      </w:r>
      <w:r>
        <w:t>priority</w:t>
      </w:r>
      <w:r>
        <w:rPr>
          <w:rFonts w:ascii="Times New Roman"/>
        </w:rPr>
        <w:t xml:space="preserve"> </w:t>
      </w:r>
      <w:r>
        <w:t>to</w:t>
      </w:r>
      <w:r>
        <w:rPr>
          <w:rFonts w:ascii="Times New Roman"/>
        </w:rPr>
        <w:t xml:space="preserve"> </w:t>
      </w:r>
      <w:r>
        <w:t>all</w:t>
      </w:r>
      <w:r>
        <w:rPr>
          <w:rFonts w:ascii="Times New Roman"/>
        </w:rPr>
        <w:t xml:space="preserve"> </w:t>
      </w:r>
      <w:r>
        <w:t>other</w:t>
      </w:r>
      <w:r>
        <w:rPr>
          <w:rFonts w:ascii="Times New Roman"/>
        </w:rPr>
        <w:t xml:space="preserve"> </w:t>
      </w:r>
      <w:r>
        <w:t>claims.</w:t>
      </w:r>
    </w:p>
    <w:p w14:paraId="3B30AC1F" w14:textId="77777777" w:rsidR="00BF6324" w:rsidRDefault="00A51A09">
      <w:pPr>
        <w:pStyle w:val="Heading1"/>
        <w:spacing w:before="239"/>
      </w:pPr>
      <w:r>
        <w:t>Guideline</w:t>
      </w:r>
      <w:r>
        <w:rPr>
          <w:rFonts w:ascii="Times New Roman"/>
          <w:b w:val="0"/>
          <w:spacing w:val="14"/>
        </w:rPr>
        <w:t xml:space="preserve"> </w:t>
      </w:r>
      <w:r>
        <w:t>26</w:t>
      </w:r>
      <w:r>
        <w:rPr>
          <w:rFonts w:ascii="Times New Roman"/>
          <w:b w:val="0"/>
          <w:spacing w:val="16"/>
        </w:rPr>
        <w:t xml:space="preserve"> </w:t>
      </w:r>
      <w:r>
        <w:t>-</w:t>
      </w:r>
      <w:r>
        <w:rPr>
          <w:rFonts w:ascii="Times New Roman"/>
          <w:b w:val="0"/>
          <w:spacing w:val="17"/>
        </w:rPr>
        <w:t xml:space="preserve"> </w:t>
      </w:r>
      <w:r>
        <w:t>Assessment</w:t>
      </w:r>
      <w:r>
        <w:rPr>
          <w:rFonts w:ascii="Times New Roman"/>
          <w:b w:val="0"/>
          <w:spacing w:val="16"/>
        </w:rPr>
        <w:t xml:space="preserve"> </w:t>
      </w:r>
      <w:r>
        <w:t>of</w:t>
      </w:r>
      <w:r>
        <w:rPr>
          <w:rFonts w:ascii="Times New Roman"/>
          <w:b w:val="0"/>
          <w:spacing w:val="17"/>
        </w:rPr>
        <w:t xml:space="preserve"> </w:t>
      </w:r>
      <w:r>
        <w:t>available</w:t>
      </w:r>
      <w:r>
        <w:rPr>
          <w:rFonts w:ascii="Times New Roman"/>
          <w:b w:val="0"/>
          <w:spacing w:val="17"/>
        </w:rPr>
        <w:t xml:space="preserve"> </w:t>
      </w:r>
      <w:r>
        <w:t>branch</w:t>
      </w:r>
      <w:r>
        <w:rPr>
          <w:rFonts w:ascii="Times New Roman"/>
          <w:b w:val="0"/>
          <w:spacing w:val="18"/>
        </w:rPr>
        <w:t xml:space="preserve"> </w:t>
      </w:r>
      <w:r>
        <w:rPr>
          <w:spacing w:val="-2"/>
        </w:rPr>
        <w:t>assets</w:t>
      </w:r>
    </w:p>
    <w:p w14:paraId="5547F927" w14:textId="77777777" w:rsidR="00BF6324" w:rsidRDefault="00A51A09">
      <w:pPr>
        <w:pStyle w:val="ListParagraph"/>
        <w:numPr>
          <w:ilvl w:val="1"/>
          <w:numId w:val="41"/>
        </w:numPr>
        <w:tabs>
          <w:tab w:val="left" w:pos="1148"/>
          <w:tab w:val="left" w:pos="1152"/>
        </w:tabs>
        <w:spacing w:before="122" w:line="276" w:lineRule="auto"/>
        <w:pPrChange w:id="178" w:author="Johannes Backer" w:date="2025-05-15T08:14:00Z">
          <w:pPr>
            <w:pStyle w:val="ListParagraph"/>
            <w:numPr>
              <w:ilvl w:val="1"/>
              <w:numId w:val="24"/>
            </w:numPr>
            <w:tabs>
              <w:tab w:val="left" w:pos="1148"/>
              <w:tab w:val="left" w:pos="1152"/>
            </w:tabs>
            <w:spacing w:before="122" w:line="276" w:lineRule="auto"/>
            <w:ind w:left="1152"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the</w:t>
      </w:r>
      <w:r>
        <w:rPr>
          <w:rFonts w:ascii="Times New Roman"/>
          <w:spacing w:val="40"/>
        </w:rPr>
        <w:t xml:space="preserve"> </w:t>
      </w:r>
      <w:r>
        <w:t>third-country</w:t>
      </w:r>
      <w:r>
        <w:rPr>
          <w:rFonts w:ascii="Times New Roman"/>
        </w:rPr>
        <w:t xml:space="preserve"> </w:t>
      </w:r>
      <w:r>
        <w:t>insurance</w:t>
      </w:r>
      <w:r>
        <w:rPr>
          <w:rFonts w:ascii="Times New Roman"/>
          <w:spacing w:val="40"/>
        </w:rPr>
        <w:t xml:space="preserve"> </w:t>
      </w:r>
      <w:r>
        <w:t>undertaking</w:t>
      </w:r>
      <w:r>
        <w:rPr>
          <w:rFonts w:ascii="Times New Roman"/>
          <w:spacing w:val="40"/>
        </w:rPr>
        <w:t xml:space="preserve"> </w:t>
      </w:r>
      <w:r>
        <w:t>provides</w:t>
      </w:r>
      <w:r>
        <w:rPr>
          <w:rFonts w:ascii="Times New Roman"/>
          <w:spacing w:val="40"/>
        </w:rPr>
        <w:t xml:space="preserve"> </w:t>
      </w:r>
      <w:r>
        <w:t>it</w:t>
      </w:r>
      <w:r>
        <w:rPr>
          <w:rFonts w:ascii="Times New Roman"/>
          <w:spacing w:val="40"/>
        </w:rPr>
        <w:t xml:space="preserve"> </w:t>
      </w:r>
      <w:r>
        <w:t>with</w:t>
      </w:r>
      <w:r>
        <w:rPr>
          <w:rFonts w:ascii="Times New Roman"/>
          <w:spacing w:val="40"/>
        </w:rPr>
        <w:t xml:space="preserve"> </w:t>
      </w:r>
      <w:r>
        <w:t>sufficient</w:t>
      </w:r>
      <w:r>
        <w:rPr>
          <w:rFonts w:ascii="Times New Roman"/>
          <w:spacing w:val="40"/>
        </w:rPr>
        <w:t xml:space="preserve"> </w:t>
      </w:r>
      <w:r>
        <w:t>information</w:t>
      </w:r>
      <w:r>
        <w:rPr>
          <w:rFonts w:ascii="Times New Roman"/>
          <w:spacing w:val="40"/>
        </w:rPr>
        <w:t xml:space="preserve"> </w:t>
      </w:r>
      <w:r>
        <w:t>allowing</w:t>
      </w:r>
      <w:r>
        <w:rPr>
          <w:rFonts w:ascii="Times New Roman"/>
          <w:spacing w:val="40"/>
        </w:rPr>
        <w:t xml:space="preserve"> </w:t>
      </w: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to</w:t>
      </w:r>
      <w:r>
        <w:rPr>
          <w:rFonts w:ascii="Times New Roman"/>
        </w:rPr>
        <w:t xml:space="preserve"> </w:t>
      </w:r>
      <w:r>
        <w:t>assess</w:t>
      </w:r>
      <w:r>
        <w:rPr>
          <w:rFonts w:ascii="Times New Roman"/>
        </w:rPr>
        <w:t xml:space="preserve"> </w:t>
      </w:r>
      <w:proofErr w:type="gramStart"/>
      <w:r>
        <w:t>all</w:t>
      </w:r>
      <w:r>
        <w:rPr>
          <w:rFonts w:ascii="Times New Roman"/>
        </w:rPr>
        <w:t xml:space="preserve"> </w:t>
      </w:r>
      <w:r>
        <w:t>of</w:t>
      </w:r>
      <w:proofErr w:type="gramEnd"/>
      <w:r>
        <w:rPr>
          <w:rFonts w:ascii="Times New Roman"/>
        </w:rPr>
        <w:t xml:space="preserve"> </w:t>
      </w:r>
      <w:r>
        <w:t>the</w:t>
      </w:r>
      <w:r>
        <w:rPr>
          <w:rFonts w:ascii="Times New Roman"/>
        </w:rPr>
        <w:t xml:space="preserve"> </w:t>
      </w:r>
      <w:r>
        <w:t>following:</w:t>
      </w:r>
    </w:p>
    <w:p w14:paraId="452E297B" w14:textId="77777777" w:rsidR="00BF6324" w:rsidRDefault="00A51A09">
      <w:pPr>
        <w:pStyle w:val="ListParagraph"/>
        <w:numPr>
          <w:ilvl w:val="0"/>
          <w:numId w:val="7"/>
        </w:numPr>
        <w:tabs>
          <w:tab w:val="left" w:pos="1491"/>
          <w:tab w:val="left" w:pos="1493"/>
        </w:tabs>
        <w:spacing w:line="276" w:lineRule="auto"/>
        <w:ind w:right="122"/>
      </w:pPr>
      <w:r>
        <w:t>the</w:t>
      </w:r>
      <w:r>
        <w:rPr>
          <w:rFonts w:ascii="Times New Roman"/>
          <w:spacing w:val="40"/>
        </w:rPr>
        <w:t xml:space="preserve"> </w:t>
      </w:r>
      <w:r>
        <w:t>steps</w:t>
      </w:r>
      <w:r>
        <w:rPr>
          <w:rFonts w:ascii="Times New Roman"/>
          <w:spacing w:val="40"/>
        </w:rPr>
        <w:t xml:space="preserve"> </w:t>
      </w:r>
      <w:r>
        <w:t>which</w:t>
      </w:r>
      <w:r>
        <w:rPr>
          <w:rFonts w:ascii="Times New Roman"/>
          <w:spacing w:val="40"/>
        </w:rPr>
        <w:t xml:space="preserve"> </w:t>
      </w:r>
      <w:r>
        <w:t>a</w:t>
      </w:r>
      <w:r>
        <w:rPr>
          <w:rFonts w:ascii="Times New Roman"/>
          <w:spacing w:val="40"/>
        </w:rPr>
        <w:t xml:space="preserve"> </w:t>
      </w:r>
      <w:r>
        <w:t>liquidator</w:t>
      </w:r>
      <w:r>
        <w:rPr>
          <w:rFonts w:ascii="Times New Roman"/>
          <w:spacing w:val="40"/>
        </w:rPr>
        <w:t xml:space="preserve"> </w:t>
      </w:r>
      <w:r>
        <w:t>needs</w:t>
      </w:r>
      <w:r>
        <w:rPr>
          <w:rFonts w:ascii="Times New Roman"/>
          <w:spacing w:val="40"/>
        </w:rPr>
        <w:t xml:space="preserve"> </w:t>
      </w:r>
      <w:r>
        <w:t>to</w:t>
      </w:r>
      <w:r>
        <w:rPr>
          <w:rFonts w:ascii="Times New Roman"/>
          <w:spacing w:val="40"/>
        </w:rPr>
        <w:t xml:space="preserve"> </w:t>
      </w:r>
      <w:r>
        <w:t>take</w:t>
      </w:r>
      <w:r>
        <w:rPr>
          <w:rFonts w:ascii="Times New Roman"/>
          <w:spacing w:val="40"/>
        </w:rPr>
        <w:t xml:space="preserve"> </w:t>
      </w:r>
      <w:r>
        <w:t>to</w:t>
      </w:r>
      <w:r>
        <w:rPr>
          <w:rFonts w:ascii="Times New Roman"/>
          <w:spacing w:val="40"/>
        </w:rPr>
        <w:t xml:space="preserve"> </w:t>
      </w:r>
      <w:r>
        <w:t>assume</w:t>
      </w:r>
      <w:r>
        <w:rPr>
          <w:rFonts w:ascii="Times New Roman"/>
          <w:spacing w:val="40"/>
        </w:rPr>
        <w:t xml:space="preserve"> </w:t>
      </w:r>
      <w:r>
        <w:t>control</w:t>
      </w:r>
      <w:r>
        <w:rPr>
          <w:rFonts w:ascii="Times New Roman"/>
          <w:spacing w:val="40"/>
        </w:rPr>
        <w:t xml:space="preserve"> </w:t>
      </w:r>
      <w:r>
        <w:t>of,</w:t>
      </w:r>
      <w:r>
        <w:rPr>
          <w:rFonts w:ascii="Times New Roman"/>
          <w:spacing w:val="40"/>
        </w:rPr>
        <w:t xml:space="preserve"> </w:t>
      </w:r>
      <w:r>
        <w:t>and</w:t>
      </w:r>
      <w:r>
        <w:rPr>
          <w:rFonts w:ascii="Times New Roman"/>
        </w:rPr>
        <w:t xml:space="preserve"> </w:t>
      </w:r>
      <w:r>
        <w:t>collect</w:t>
      </w:r>
      <w:r>
        <w:rPr>
          <w:rFonts w:ascii="Times New Roman"/>
        </w:rPr>
        <w:t xml:space="preserve"> </w:t>
      </w:r>
      <w:r>
        <w:t>in</w:t>
      </w:r>
      <w:r>
        <w:rPr>
          <w:rFonts w:ascii="Times New Roman"/>
        </w:rPr>
        <w:t xml:space="preserve"> </w:t>
      </w:r>
      <w:r>
        <w:t>the</w:t>
      </w:r>
      <w:r>
        <w:rPr>
          <w:rFonts w:ascii="Times New Roman"/>
        </w:rPr>
        <w:t xml:space="preserve"> </w:t>
      </w:r>
      <w:r>
        <w:t>branch</w:t>
      </w:r>
      <w:r>
        <w:rPr>
          <w:rFonts w:ascii="Times New Roman"/>
        </w:rPr>
        <w:t xml:space="preserve"> </w:t>
      </w:r>
      <w:r>
        <w:t>assets,</w:t>
      </w:r>
      <w:r>
        <w:rPr>
          <w:rFonts w:ascii="Times New Roman"/>
        </w:rPr>
        <w:t xml:space="preserve"> </w:t>
      </w:r>
      <w:r>
        <w:t>and</w:t>
      </w:r>
      <w:r>
        <w:rPr>
          <w:rFonts w:ascii="Times New Roman"/>
        </w:rPr>
        <w:t xml:space="preserve"> </w:t>
      </w:r>
      <w:r>
        <w:t>whether</w:t>
      </w:r>
      <w:r>
        <w:rPr>
          <w:rFonts w:ascii="Times New Roman"/>
        </w:rPr>
        <w:t xml:space="preserve"> </w:t>
      </w:r>
      <w:r>
        <w:t>such</w:t>
      </w:r>
      <w:r>
        <w:rPr>
          <w:rFonts w:ascii="Times New Roman"/>
        </w:rPr>
        <w:t xml:space="preserve"> </w:t>
      </w:r>
      <w:r>
        <w:t>steps</w:t>
      </w:r>
      <w:r>
        <w:rPr>
          <w:rFonts w:ascii="Times New Roman"/>
        </w:rPr>
        <w:t xml:space="preserve"> </w:t>
      </w:r>
      <w:r>
        <w:t>would</w:t>
      </w:r>
      <w:r>
        <w:rPr>
          <w:rFonts w:ascii="Times New Roman"/>
        </w:rPr>
        <w:t xml:space="preserve"> </w:t>
      </w:r>
      <w:r>
        <w:t>be</w:t>
      </w:r>
      <w:r>
        <w:rPr>
          <w:rFonts w:ascii="Times New Roman"/>
        </w:rPr>
        <w:t xml:space="preserve"> </w:t>
      </w:r>
      <w:r>
        <w:t>effective</w:t>
      </w:r>
      <w:r>
        <w:rPr>
          <w:rFonts w:ascii="Times New Roman"/>
        </w:rPr>
        <w:t xml:space="preserve"> </w:t>
      </w:r>
      <w:r>
        <w:t>where</w:t>
      </w:r>
      <w:r>
        <w:rPr>
          <w:rFonts w:ascii="Times New Roman"/>
        </w:rPr>
        <w:t xml:space="preserve"> </w:t>
      </w:r>
      <w:r>
        <w:t>competing</w:t>
      </w:r>
      <w:r>
        <w:rPr>
          <w:rFonts w:ascii="Times New Roman"/>
        </w:rPr>
        <w:t xml:space="preserve"> </w:t>
      </w:r>
      <w:r>
        <w:t>claims</w:t>
      </w:r>
      <w:r>
        <w:rPr>
          <w:rFonts w:ascii="Times New Roman"/>
        </w:rPr>
        <w:t xml:space="preserve"> </w:t>
      </w:r>
      <w:r>
        <w:t>in</w:t>
      </w:r>
      <w:r>
        <w:rPr>
          <w:rFonts w:ascii="Times New Roman"/>
        </w:rPr>
        <w:t xml:space="preserve"> </w:t>
      </w:r>
      <w:r>
        <w:t>relation</w:t>
      </w:r>
      <w:r>
        <w:rPr>
          <w:rFonts w:ascii="Times New Roman"/>
        </w:rPr>
        <w:t xml:space="preserve"> </w:t>
      </w:r>
      <w:r>
        <w:t>to</w:t>
      </w:r>
      <w:r>
        <w:rPr>
          <w:rFonts w:ascii="Times New Roman"/>
        </w:rPr>
        <w:t xml:space="preserve"> </w:t>
      </w:r>
      <w:r>
        <w:t>those</w:t>
      </w:r>
      <w:r>
        <w:rPr>
          <w:rFonts w:ascii="Times New Roman"/>
        </w:rPr>
        <w:t xml:space="preserve"> </w:t>
      </w:r>
      <w:r>
        <w:t>assets</w:t>
      </w:r>
      <w:r>
        <w:rPr>
          <w:rFonts w:ascii="Times New Roman"/>
        </w:rPr>
        <w:t xml:space="preserve"> </w:t>
      </w:r>
      <w:r>
        <w:t>are</w:t>
      </w:r>
      <w:r>
        <w:rPr>
          <w:rFonts w:ascii="Times New Roman"/>
        </w:rPr>
        <w:t xml:space="preserve"> </w:t>
      </w:r>
      <w:r>
        <w:t>exercised</w:t>
      </w:r>
      <w:r>
        <w:rPr>
          <w:rFonts w:ascii="Times New Roman"/>
        </w:rPr>
        <w:t xml:space="preserve"> </w:t>
      </w:r>
      <w:r>
        <w:t>by</w:t>
      </w:r>
      <w:r>
        <w:rPr>
          <w:rFonts w:ascii="Times New Roman"/>
        </w:rPr>
        <w:t xml:space="preserve"> </w:t>
      </w:r>
      <w:r>
        <w:t>other</w:t>
      </w:r>
      <w:r>
        <w:rPr>
          <w:rFonts w:ascii="Times New Roman"/>
        </w:rPr>
        <w:t xml:space="preserve"> </w:t>
      </w:r>
      <w:r>
        <w:t>creditors</w:t>
      </w:r>
      <w:r>
        <w:rPr>
          <w:rFonts w:ascii="Times New Roman"/>
        </w:rPr>
        <w:t xml:space="preserve"> </w:t>
      </w:r>
      <w:r>
        <w:t>or</w:t>
      </w:r>
      <w:r>
        <w:rPr>
          <w:rFonts w:ascii="Times New Roman"/>
        </w:rPr>
        <w:t xml:space="preserve"> </w:t>
      </w:r>
      <w:r>
        <w:t>another</w:t>
      </w:r>
      <w:r>
        <w:rPr>
          <w:rFonts w:ascii="Times New Roman"/>
        </w:rPr>
        <w:t xml:space="preserve"> </w:t>
      </w:r>
      <w:r>
        <w:t>liquidator</w:t>
      </w:r>
      <w:r>
        <w:rPr>
          <w:rFonts w:ascii="Times New Roman"/>
        </w:rPr>
        <w:t xml:space="preserve"> </w:t>
      </w:r>
      <w:r>
        <w:t>administering</w:t>
      </w:r>
      <w:r>
        <w:rPr>
          <w:rFonts w:ascii="Times New Roman"/>
        </w:rPr>
        <w:t xml:space="preserve"> </w:t>
      </w:r>
      <w:r>
        <w:t>winding-up</w:t>
      </w:r>
      <w:r>
        <w:rPr>
          <w:rFonts w:ascii="Times New Roman"/>
        </w:rPr>
        <w:t xml:space="preserve"> </w:t>
      </w:r>
      <w:r>
        <w:t>proceedings</w:t>
      </w:r>
      <w:r>
        <w:rPr>
          <w:rFonts w:ascii="Times New Roman"/>
        </w:rPr>
        <w:t xml:space="preserve"> </w:t>
      </w:r>
      <w:proofErr w:type="gramStart"/>
      <w:r>
        <w:t>with</w:t>
      </w:r>
      <w:r>
        <w:rPr>
          <w:rFonts w:ascii="Times New Roman"/>
        </w:rPr>
        <w:t xml:space="preserve"> </w:t>
      </w:r>
      <w:r>
        <w:t>regard</w:t>
      </w:r>
      <w:r>
        <w:rPr>
          <w:rFonts w:ascii="Times New Roman"/>
        </w:rPr>
        <w:t xml:space="preserve"> </w:t>
      </w:r>
      <w:r>
        <w:t>to</w:t>
      </w:r>
      <w:proofErr w:type="gramEnd"/>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proofErr w:type="gramStart"/>
      <w:r>
        <w:t>undertaking;</w:t>
      </w:r>
      <w:proofErr w:type="gramEnd"/>
    </w:p>
    <w:p w14:paraId="16FA2522" w14:textId="77777777" w:rsidR="00BF6324" w:rsidRDefault="00A51A09">
      <w:pPr>
        <w:pStyle w:val="ListParagraph"/>
        <w:numPr>
          <w:ilvl w:val="0"/>
          <w:numId w:val="7"/>
        </w:numPr>
        <w:tabs>
          <w:tab w:val="left" w:pos="1491"/>
          <w:tab w:val="left" w:pos="1493"/>
        </w:tabs>
        <w:spacing w:before="121" w:line="276" w:lineRule="auto"/>
      </w:pPr>
      <w:r>
        <w:t>the</w:t>
      </w:r>
      <w:r>
        <w:rPr>
          <w:rFonts w:ascii="Times New Roman"/>
        </w:rPr>
        <w:t xml:space="preserve"> </w:t>
      </w:r>
      <w:r>
        <w:t>speed</w:t>
      </w:r>
      <w:r>
        <w:rPr>
          <w:rFonts w:ascii="Times New Roman"/>
        </w:rPr>
        <w:t xml:space="preserve"> </w:t>
      </w:r>
      <w:r>
        <w:t>and</w:t>
      </w:r>
      <w:r>
        <w:rPr>
          <w:rFonts w:ascii="Times New Roman"/>
        </w:rPr>
        <w:t xml:space="preserve"> </w:t>
      </w:r>
      <w:r>
        <w:t>simplicity</w:t>
      </w:r>
      <w:r>
        <w:rPr>
          <w:rFonts w:ascii="Times New Roman"/>
        </w:rPr>
        <w:t xml:space="preserve"> </w:t>
      </w:r>
      <w:r>
        <w:t>with</w:t>
      </w:r>
      <w:r>
        <w:rPr>
          <w:rFonts w:ascii="Times New Roman"/>
        </w:rPr>
        <w:t xml:space="preserve"> </w:t>
      </w:r>
      <w:r>
        <w:t>which</w:t>
      </w:r>
      <w:r>
        <w:rPr>
          <w:rFonts w:ascii="Times New Roman"/>
        </w:rPr>
        <w:t xml:space="preserve"> </w:t>
      </w:r>
      <w:r>
        <w:t>branch</w:t>
      </w:r>
      <w:r>
        <w:rPr>
          <w:rFonts w:ascii="Times New Roman"/>
        </w:rPr>
        <w:t xml:space="preserve"> </w:t>
      </w:r>
      <w:r>
        <w:t>assets</w:t>
      </w:r>
      <w:r>
        <w:rPr>
          <w:rFonts w:ascii="Times New Roman"/>
        </w:rPr>
        <w:t xml:space="preserve"> </w:t>
      </w:r>
      <w:r>
        <w:t>could</w:t>
      </w:r>
      <w:r>
        <w:rPr>
          <w:rFonts w:ascii="Times New Roman"/>
        </w:rPr>
        <w:t xml:space="preserve"> </w:t>
      </w:r>
      <w:r>
        <w:t>be</w:t>
      </w:r>
      <w:r>
        <w:rPr>
          <w:rFonts w:ascii="Times New Roman"/>
        </w:rPr>
        <w:t xml:space="preserve"> </w:t>
      </w:r>
      <w:r>
        <w:t>transferred</w:t>
      </w:r>
      <w:r>
        <w:rPr>
          <w:rFonts w:ascii="Times New Roman"/>
        </w:rPr>
        <w:t xml:space="preserve"> </w:t>
      </w:r>
      <w:r>
        <w:t>outside</w:t>
      </w:r>
      <w:r>
        <w:rPr>
          <w:rFonts w:ascii="Times New Roman"/>
          <w:spacing w:val="32"/>
        </w:rPr>
        <w:t xml:space="preserve"> </w:t>
      </w:r>
      <w:r>
        <w:t>the</w:t>
      </w:r>
      <w:r>
        <w:rPr>
          <w:rFonts w:ascii="Times New Roman"/>
          <w:spacing w:val="32"/>
        </w:rPr>
        <w:t xml:space="preserve"> </w:t>
      </w:r>
      <w:r>
        <w:t>jurisdiction</w:t>
      </w:r>
      <w:r>
        <w:rPr>
          <w:rFonts w:ascii="Times New Roman"/>
          <w:spacing w:val="31"/>
        </w:rPr>
        <w:t xml:space="preserve"> </w:t>
      </w:r>
      <w:r>
        <w:t>of</w:t>
      </w:r>
      <w:r>
        <w:rPr>
          <w:rFonts w:ascii="Times New Roman"/>
          <w:spacing w:val="31"/>
        </w:rPr>
        <w:t xml:space="preserve"> </w:t>
      </w:r>
      <w:r>
        <w:t>the</w:t>
      </w:r>
      <w:r>
        <w:rPr>
          <w:rFonts w:ascii="Times New Roman"/>
          <w:spacing w:val="32"/>
        </w:rPr>
        <w:t xml:space="preserve"> </w:t>
      </w:r>
      <w:r>
        <w:t>host</w:t>
      </w:r>
      <w:r>
        <w:rPr>
          <w:rFonts w:ascii="Times New Roman"/>
          <w:spacing w:val="31"/>
        </w:rPr>
        <w:t xml:space="preserve"> </w:t>
      </w:r>
      <w:r>
        <w:t>supervisory</w:t>
      </w:r>
      <w:r>
        <w:rPr>
          <w:rFonts w:ascii="Times New Roman"/>
          <w:spacing w:val="31"/>
        </w:rPr>
        <w:t xml:space="preserve"> </w:t>
      </w:r>
      <w:r>
        <w:t>authority</w:t>
      </w:r>
      <w:r>
        <w:rPr>
          <w:rFonts w:ascii="Times New Roman"/>
          <w:spacing w:val="31"/>
        </w:rPr>
        <w:t xml:space="preserve"> </w:t>
      </w:r>
      <w:r>
        <w:t>and</w:t>
      </w:r>
      <w:r>
        <w:rPr>
          <w:rFonts w:ascii="Times New Roman"/>
          <w:spacing w:val="31"/>
        </w:rPr>
        <w:t xml:space="preserve"> </w:t>
      </w:r>
      <w:r>
        <w:t>the</w:t>
      </w:r>
      <w:r>
        <w:rPr>
          <w:rFonts w:ascii="Times New Roman"/>
          <w:spacing w:val="32"/>
        </w:rPr>
        <w:t xml:space="preserve"> </w:t>
      </w:r>
      <w:r>
        <w:t>EU</w:t>
      </w:r>
      <w:r>
        <w:rPr>
          <w:rFonts w:ascii="Times New Roman"/>
          <w:spacing w:val="31"/>
        </w:rPr>
        <w:t xml:space="preserve"> </w:t>
      </w:r>
      <w:r>
        <w:t>prior</w:t>
      </w:r>
      <w:r>
        <w:rPr>
          <w:rFonts w:ascii="Times New Roman"/>
        </w:rPr>
        <w:t xml:space="preserve"> </w:t>
      </w:r>
      <w:r>
        <w:t>to</w:t>
      </w:r>
      <w:r>
        <w:rPr>
          <w:rFonts w:ascii="Times New Roman"/>
        </w:rPr>
        <w:t xml:space="preserve"> </w:t>
      </w:r>
      <w:r>
        <w:t>the</w:t>
      </w:r>
      <w:r>
        <w:rPr>
          <w:rFonts w:ascii="Times New Roman"/>
        </w:rPr>
        <w:t xml:space="preserve"> </w:t>
      </w:r>
      <w:r>
        <w:t>commencement</w:t>
      </w:r>
      <w:r>
        <w:rPr>
          <w:rFonts w:ascii="Times New Roman"/>
        </w:rPr>
        <w:t xml:space="preserve"> </w:t>
      </w:r>
      <w:r>
        <w:t>of</w:t>
      </w:r>
      <w:r>
        <w:rPr>
          <w:rFonts w:ascii="Times New Roman"/>
        </w:rPr>
        <w:t xml:space="preserve"> </w:t>
      </w:r>
      <w:r>
        <w:t>winding-up</w:t>
      </w:r>
      <w:r>
        <w:rPr>
          <w:rFonts w:ascii="Times New Roman"/>
        </w:rPr>
        <w:t xml:space="preserve"> </w:t>
      </w:r>
      <w:proofErr w:type="gramStart"/>
      <w:r>
        <w:t>proceedings;</w:t>
      </w:r>
      <w:proofErr w:type="gramEnd"/>
    </w:p>
    <w:p w14:paraId="156F4DD7" w14:textId="77777777" w:rsidR="00BF6324" w:rsidRDefault="00A51A09">
      <w:pPr>
        <w:pStyle w:val="ListParagraph"/>
        <w:numPr>
          <w:ilvl w:val="0"/>
          <w:numId w:val="7"/>
        </w:numPr>
        <w:tabs>
          <w:tab w:val="left" w:pos="1493"/>
        </w:tabs>
        <w:spacing w:line="276" w:lineRule="auto"/>
        <w:ind w:right="126"/>
      </w:pPr>
      <w:r>
        <w:t>the</w:t>
      </w:r>
      <w:r>
        <w:rPr>
          <w:rFonts w:ascii="Times New Roman"/>
          <w:spacing w:val="40"/>
        </w:rPr>
        <w:t xml:space="preserve"> </w:t>
      </w:r>
      <w:r>
        <w:t>degree</w:t>
      </w:r>
      <w:r>
        <w:rPr>
          <w:rFonts w:ascii="Times New Roman"/>
          <w:spacing w:val="40"/>
        </w:rPr>
        <w:t xml:space="preserve"> </w:t>
      </w:r>
      <w:r>
        <w:t>to</w:t>
      </w:r>
      <w:r>
        <w:rPr>
          <w:rFonts w:ascii="Times New Roman"/>
          <w:spacing w:val="40"/>
        </w:rPr>
        <w:t xml:space="preserve"> </w:t>
      </w:r>
      <w:r>
        <w:t>which</w:t>
      </w:r>
      <w:r>
        <w:rPr>
          <w:rFonts w:ascii="Times New Roman"/>
          <w:spacing w:val="40"/>
        </w:rPr>
        <w:t xml:space="preserve"> </w:t>
      </w: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could</w:t>
      </w:r>
      <w:r>
        <w:rPr>
          <w:rFonts w:ascii="Times New Roman"/>
          <w:spacing w:val="40"/>
        </w:rPr>
        <w:t xml:space="preserve"> </w:t>
      </w:r>
      <w:r>
        <w:t>effectively</w:t>
      </w:r>
      <w:r>
        <w:rPr>
          <w:rFonts w:ascii="Times New Roman"/>
        </w:rPr>
        <w:t xml:space="preserve"> </w:t>
      </w:r>
      <w:r>
        <w:t>prevent</w:t>
      </w:r>
      <w:r>
        <w:rPr>
          <w:rFonts w:ascii="Times New Roman"/>
        </w:rPr>
        <w:t xml:space="preserve"> </w:t>
      </w:r>
      <w:r>
        <w:t>branch</w:t>
      </w:r>
      <w:r>
        <w:rPr>
          <w:rFonts w:ascii="Times New Roman"/>
        </w:rPr>
        <w:t xml:space="preserve"> </w:t>
      </w:r>
      <w:r>
        <w:t>assets</w:t>
      </w:r>
      <w:r>
        <w:rPr>
          <w:rFonts w:ascii="Times New Roman"/>
        </w:rPr>
        <w:t xml:space="preserve"> </w:t>
      </w:r>
      <w:r>
        <w:t>being</w:t>
      </w:r>
      <w:r>
        <w:rPr>
          <w:rFonts w:ascii="Times New Roman"/>
        </w:rPr>
        <w:t xml:space="preserve"> </w:t>
      </w:r>
      <w:r>
        <w:t>transferred</w:t>
      </w:r>
      <w:r>
        <w:rPr>
          <w:rFonts w:ascii="Times New Roman"/>
        </w:rPr>
        <w:t xml:space="preserve"> </w:t>
      </w:r>
      <w:r>
        <w:t>outside</w:t>
      </w:r>
      <w:r>
        <w:rPr>
          <w:rFonts w:ascii="Times New Roman"/>
        </w:rPr>
        <w:t xml:space="preserve"> </w:t>
      </w:r>
      <w:r>
        <w:t>the</w:t>
      </w:r>
      <w:r>
        <w:rPr>
          <w:rFonts w:ascii="Times New Roman"/>
        </w:rPr>
        <w:t xml:space="preserve"> </w:t>
      </w:r>
      <w:r>
        <w:t>EU</w:t>
      </w:r>
      <w:r>
        <w:rPr>
          <w:rFonts w:ascii="Times New Roman"/>
        </w:rPr>
        <w:t xml:space="preserve"> </w:t>
      </w:r>
      <w:r>
        <w:t>prior</w:t>
      </w:r>
      <w:r>
        <w:rPr>
          <w:rFonts w:ascii="Times New Roman"/>
        </w:rPr>
        <w:t xml:space="preserve"> </w:t>
      </w:r>
      <w:r>
        <w:t>to</w:t>
      </w:r>
      <w:r>
        <w:rPr>
          <w:rFonts w:ascii="Times New Roman"/>
        </w:rPr>
        <w:t xml:space="preserve"> </w:t>
      </w:r>
      <w:r>
        <w:t>the</w:t>
      </w:r>
      <w:r>
        <w:rPr>
          <w:rFonts w:ascii="Times New Roman"/>
        </w:rPr>
        <w:t xml:space="preserve"> </w:t>
      </w:r>
      <w:r>
        <w:t>commencement</w:t>
      </w:r>
      <w:r>
        <w:rPr>
          <w:rFonts w:ascii="Times New Roman"/>
        </w:rPr>
        <w:t xml:space="preserve"> </w:t>
      </w:r>
      <w:r>
        <w:t>of</w:t>
      </w:r>
      <w:r>
        <w:rPr>
          <w:rFonts w:ascii="Times New Roman"/>
        </w:rPr>
        <w:t xml:space="preserve"> </w:t>
      </w:r>
      <w:r>
        <w:t>any</w:t>
      </w:r>
      <w:r>
        <w:rPr>
          <w:rFonts w:ascii="Times New Roman"/>
        </w:rPr>
        <w:t xml:space="preserve"> </w:t>
      </w:r>
      <w:r>
        <w:t>winding-up</w:t>
      </w:r>
      <w:r>
        <w:rPr>
          <w:rFonts w:ascii="Times New Roman"/>
        </w:rPr>
        <w:t xml:space="preserve"> </w:t>
      </w:r>
      <w:proofErr w:type="gramStart"/>
      <w:r>
        <w:t>proceedings;</w:t>
      </w:r>
      <w:proofErr w:type="gramEnd"/>
    </w:p>
    <w:p w14:paraId="6A09E554" w14:textId="77777777" w:rsidR="00BF6324" w:rsidRDefault="00A51A09">
      <w:pPr>
        <w:pStyle w:val="ListParagraph"/>
        <w:numPr>
          <w:ilvl w:val="0"/>
          <w:numId w:val="7"/>
        </w:numPr>
        <w:tabs>
          <w:tab w:val="left" w:pos="1491"/>
          <w:tab w:val="left" w:pos="1493"/>
        </w:tabs>
        <w:spacing w:line="276" w:lineRule="auto"/>
      </w:pPr>
      <w:r>
        <w:t>the</w:t>
      </w:r>
      <w:r>
        <w:rPr>
          <w:rFonts w:ascii="Times New Roman" w:hAnsi="Times New Roman"/>
        </w:rPr>
        <w:t xml:space="preserve"> </w:t>
      </w:r>
      <w:r>
        <w:t>degree</w:t>
      </w:r>
      <w:r>
        <w:rPr>
          <w:rFonts w:ascii="Times New Roman" w:hAnsi="Times New Roman"/>
        </w:rPr>
        <w:t xml:space="preserve"> </w:t>
      </w:r>
      <w:r>
        <w:t>to</w:t>
      </w:r>
      <w:r>
        <w:rPr>
          <w:rFonts w:ascii="Times New Roman" w:hAnsi="Times New Roman"/>
        </w:rPr>
        <w:t xml:space="preserve"> </w:t>
      </w:r>
      <w:r>
        <w:t>which</w:t>
      </w:r>
      <w:r>
        <w:rPr>
          <w:rFonts w:ascii="Times New Roman" w:hAnsi="Times New Roman"/>
        </w:rPr>
        <w:t xml:space="preserve"> </w:t>
      </w:r>
      <w:r>
        <w:t>branch</w:t>
      </w:r>
      <w:r>
        <w:rPr>
          <w:rFonts w:ascii="Times New Roman" w:hAnsi="Times New Roman"/>
        </w:rPr>
        <w:t xml:space="preserve"> </w:t>
      </w:r>
      <w:r>
        <w:t>assets</w:t>
      </w:r>
      <w:r>
        <w:rPr>
          <w:rFonts w:ascii="Times New Roman" w:hAnsi="Times New Roman"/>
        </w:rPr>
        <w:t xml:space="preserve"> </w:t>
      </w:r>
      <w:r>
        <w:t>could</w:t>
      </w:r>
      <w:r>
        <w:rPr>
          <w:rFonts w:ascii="Times New Roman" w:hAnsi="Times New Roman"/>
        </w:rPr>
        <w:t xml:space="preserve"> </w:t>
      </w:r>
      <w:r>
        <w:t>be</w:t>
      </w:r>
      <w:r>
        <w:rPr>
          <w:rFonts w:ascii="Times New Roman" w:hAnsi="Times New Roman"/>
        </w:rPr>
        <w:t xml:space="preserve"> </w:t>
      </w:r>
      <w:r>
        <w:t>used</w:t>
      </w:r>
      <w:r>
        <w:rPr>
          <w:rFonts w:ascii="Times New Roman" w:hAnsi="Times New Roman"/>
        </w:rPr>
        <w:t xml:space="preserve"> </w:t>
      </w:r>
      <w:r>
        <w:t>to</w:t>
      </w:r>
      <w:r>
        <w:rPr>
          <w:rFonts w:ascii="Times New Roman" w:hAnsi="Times New Roman"/>
        </w:rPr>
        <w:t xml:space="preserve"> </w:t>
      </w:r>
      <w:r>
        <w:t>settle</w:t>
      </w:r>
      <w:r>
        <w:rPr>
          <w:rFonts w:ascii="Times New Roman" w:hAnsi="Times New Roman"/>
        </w:rPr>
        <w:t xml:space="preserve"> </w:t>
      </w:r>
      <w:r>
        <w:t>liabilities</w:t>
      </w:r>
      <w:r>
        <w:rPr>
          <w:rFonts w:ascii="Times New Roman" w:hAnsi="Times New Roman"/>
        </w:rPr>
        <w:t xml:space="preserve"> </w:t>
      </w:r>
      <w:r>
        <w:t>other</w:t>
      </w:r>
      <w:r>
        <w:rPr>
          <w:rFonts w:ascii="Times New Roman" w:hAnsi="Times New Roman"/>
        </w:rPr>
        <w:t xml:space="preserve"> </w:t>
      </w:r>
      <w:r>
        <w:t>than</w:t>
      </w:r>
      <w:r>
        <w:rPr>
          <w:rFonts w:ascii="Times New Roman" w:hAnsi="Times New Roman"/>
        </w:rPr>
        <w:t xml:space="preserve"> </w:t>
      </w:r>
      <w:r>
        <w:t>branch</w:t>
      </w:r>
      <w:r>
        <w:rPr>
          <w:rFonts w:ascii="Times New Roman" w:hAnsi="Times New Roman"/>
        </w:rPr>
        <w:t xml:space="preserve"> </w:t>
      </w:r>
      <w:r>
        <w:t>insurance</w:t>
      </w:r>
      <w:r>
        <w:rPr>
          <w:rFonts w:ascii="Times New Roman" w:hAnsi="Times New Roman"/>
        </w:rPr>
        <w:t xml:space="preserve"> </w:t>
      </w:r>
      <w:r>
        <w:t>claims</w:t>
      </w:r>
      <w:r>
        <w:rPr>
          <w:rFonts w:ascii="Times New Roman" w:hAnsi="Times New Roman"/>
        </w:rPr>
        <w:t xml:space="preserve"> </w:t>
      </w:r>
      <w:r>
        <w:t>prior</w:t>
      </w:r>
      <w:r>
        <w:rPr>
          <w:rFonts w:ascii="Times New Roman" w:hAnsi="Times New Roman"/>
        </w:rPr>
        <w:t xml:space="preserve"> </w:t>
      </w:r>
      <w:r>
        <w:t>to</w:t>
      </w:r>
      <w:r>
        <w:rPr>
          <w:rFonts w:ascii="Times New Roman" w:hAnsi="Times New Roman"/>
        </w:rPr>
        <w:t xml:space="preserve"> </w:t>
      </w:r>
      <w:r>
        <w:t>or</w:t>
      </w:r>
      <w:r>
        <w:rPr>
          <w:rFonts w:ascii="Times New Roman" w:hAnsi="Times New Roman"/>
        </w:rPr>
        <w:t xml:space="preserve"> </w:t>
      </w:r>
      <w:r>
        <w:t>in</w:t>
      </w:r>
      <w:r>
        <w:rPr>
          <w:rFonts w:ascii="Times New Roman" w:hAnsi="Times New Roman"/>
        </w:rPr>
        <w:t xml:space="preserve"> </w:t>
      </w:r>
      <w:r>
        <w:t>the</w:t>
      </w:r>
      <w:r>
        <w:rPr>
          <w:rFonts w:ascii="Times New Roman" w:hAnsi="Times New Roman"/>
        </w:rPr>
        <w:t xml:space="preserve"> </w:t>
      </w:r>
      <w:r>
        <w:t>event</w:t>
      </w:r>
      <w:r>
        <w:rPr>
          <w:rFonts w:ascii="Times New Roman" w:hAnsi="Times New Roman"/>
        </w:rPr>
        <w:t xml:space="preserve"> </w:t>
      </w:r>
      <w:r>
        <w:t>of</w:t>
      </w:r>
      <w:r>
        <w:rPr>
          <w:rFonts w:ascii="Times New Roman" w:hAnsi="Times New Roman"/>
        </w:rPr>
        <w:t xml:space="preserve"> </w:t>
      </w:r>
      <w:r>
        <w:t>the</w:t>
      </w:r>
      <w:r>
        <w:rPr>
          <w:rFonts w:ascii="Times New Roman" w:hAnsi="Times New Roman"/>
        </w:rPr>
        <w:t xml:space="preserve"> </w:t>
      </w:r>
      <w:r>
        <w:t>third-country</w:t>
      </w:r>
      <w:r>
        <w:rPr>
          <w:rFonts w:ascii="Times New Roman" w:hAnsi="Times New Roman"/>
        </w:rPr>
        <w:t xml:space="preserve"> </w:t>
      </w:r>
      <w:r>
        <w:t>insurance</w:t>
      </w:r>
      <w:r>
        <w:rPr>
          <w:rFonts w:ascii="Times New Roman" w:hAnsi="Times New Roman"/>
        </w:rPr>
        <w:t xml:space="preserve"> </w:t>
      </w:r>
      <w:r>
        <w:t>undertaking’s</w:t>
      </w:r>
      <w:r>
        <w:rPr>
          <w:rFonts w:ascii="Times New Roman" w:hAnsi="Times New Roman"/>
        </w:rPr>
        <w:t xml:space="preserve"> </w:t>
      </w:r>
      <w:r>
        <w:t>winding-</w:t>
      </w:r>
      <w:proofErr w:type="gramStart"/>
      <w:r>
        <w:t>up;</w:t>
      </w:r>
      <w:proofErr w:type="gramEnd"/>
    </w:p>
    <w:p w14:paraId="18AFB883" w14:textId="77777777" w:rsidR="00BF6324" w:rsidRDefault="00BF6324">
      <w:pPr>
        <w:spacing w:line="276" w:lineRule="auto"/>
        <w:jc w:val="both"/>
        <w:sectPr w:rsidR="00BF6324">
          <w:pgSz w:w="11900" w:h="16840"/>
          <w:pgMar w:top="1040" w:right="1000" w:bottom="560" w:left="1000" w:header="0" w:footer="374" w:gutter="0"/>
          <w:cols w:space="720"/>
        </w:sectPr>
      </w:pPr>
    </w:p>
    <w:p w14:paraId="284629C5" w14:textId="77777777" w:rsidR="00BF6324" w:rsidRDefault="00A51A09">
      <w:pPr>
        <w:pStyle w:val="ListParagraph"/>
        <w:numPr>
          <w:ilvl w:val="0"/>
          <w:numId w:val="7"/>
        </w:numPr>
        <w:tabs>
          <w:tab w:val="left" w:pos="1491"/>
          <w:tab w:val="left" w:pos="1493"/>
        </w:tabs>
        <w:spacing w:before="90" w:line="276" w:lineRule="auto"/>
        <w:ind w:right="124"/>
      </w:pPr>
      <w:r>
        <w:lastRenderedPageBreak/>
        <w:t>the</w:t>
      </w:r>
      <w:r>
        <w:rPr>
          <w:rFonts w:ascii="Times New Roman"/>
        </w:rPr>
        <w:t xml:space="preserve"> </w:t>
      </w:r>
      <w:proofErr w:type="gramStart"/>
      <w:r>
        <w:t>manner</w:t>
      </w:r>
      <w:r>
        <w:rPr>
          <w:rFonts w:ascii="Times New Roman"/>
        </w:rPr>
        <w:t xml:space="preserve"> </w:t>
      </w:r>
      <w:r>
        <w:t>in</w:t>
      </w:r>
      <w:r>
        <w:rPr>
          <w:rFonts w:ascii="Times New Roman"/>
        </w:rPr>
        <w:t xml:space="preserve"> </w:t>
      </w:r>
      <w:r>
        <w:t>which</w:t>
      </w:r>
      <w:proofErr w:type="gramEnd"/>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exercises</w:t>
      </w:r>
      <w:r>
        <w:rPr>
          <w:rFonts w:ascii="Times New Roman"/>
        </w:rPr>
        <w:t xml:space="preserve"> </w:t>
      </w:r>
      <w:r>
        <w:t>control</w:t>
      </w:r>
      <w:r>
        <w:rPr>
          <w:rFonts w:ascii="Times New Roman"/>
        </w:rPr>
        <w:t xml:space="preserve"> </w:t>
      </w:r>
      <w:r>
        <w:t>over</w:t>
      </w:r>
      <w:r>
        <w:rPr>
          <w:rFonts w:ascii="Times New Roman"/>
        </w:rPr>
        <w:t xml:space="preserve"> </w:t>
      </w:r>
      <w:r>
        <w:t>branch</w:t>
      </w:r>
      <w:r>
        <w:rPr>
          <w:rFonts w:ascii="Times New Roman"/>
        </w:rPr>
        <w:t xml:space="preserve"> </w:t>
      </w:r>
      <w:r>
        <w:t>operations</w:t>
      </w:r>
      <w:r>
        <w:rPr>
          <w:rFonts w:ascii="Times New Roman"/>
        </w:rPr>
        <w:t xml:space="preserve"> </w:t>
      </w:r>
      <w:r>
        <w:t>and</w:t>
      </w:r>
      <w:r>
        <w:rPr>
          <w:rFonts w:ascii="Times New Roman"/>
        </w:rPr>
        <w:t xml:space="preserve"> </w:t>
      </w:r>
      <w:r>
        <w:t>whether</w:t>
      </w:r>
      <w:r>
        <w:rPr>
          <w:rFonts w:ascii="Times New Roman"/>
        </w:rPr>
        <w:t xml:space="preserve"> </w:t>
      </w:r>
      <w:r>
        <w:t>this</w:t>
      </w:r>
      <w:r>
        <w:rPr>
          <w:rFonts w:ascii="Times New Roman"/>
        </w:rPr>
        <w:t xml:space="preserve"> </w:t>
      </w:r>
      <w:r>
        <w:t>control</w:t>
      </w:r>
      <w:r>
        <w:rPr>
          <w:rFonts w:ascii="Times New Roman"/>
        </w:rPr>
        <w:t xml:space="preserve"> </w:t>
      </w:r>
      <w:r>
        <w:t>is</w:t>
      </w:r>
      <w:r>
        <w:rPr>
          <w:rFonts w:ascii="Times New Roman"/>
        </w:rPr>
        <w:t xml:space="preserve"> </w:t>
      </w:r>
      <w:r>
        <w:t>exerted</w:t>
      </w:r>
      <w:r>
        <w:rPr>
          <w:rFonts w:ascii="Times New Roman"/>
        </w:rPr>
        <w:t xml:space="preserve"> </w:t>
      </w:r>
      <w:r>
        <w:t>by</w:t>
      </w:r>
      <w:r>
        <w:rPr>
          <w:rFonts w:ascii="Times New Roman"/>
        </w:rPr>
        <w:t xml:space="preserve"> </w:t>
      </w:r>
      <w:r>
        <w:t>persons</w:t>
      </w:r>
      <w:r>
        <w:rPr>
          <w:rFonts w:ascii="Times New Roman"/>
        </w:rPr>
        <w:t xml:space="preserve"> </w:t>
      </w:r>
      <w:r>
        <w:t>responsible</w:t>
      </w:r>
      <w:r>
        <w:rPr>
          <w:rFonts w:ascii="Times New Roman"/>
        </w:rPr>
        <w:t xml:space="preserve"> </w:t>
      </w:r>
      <w:r>
        <w:t>for</w:t>
      </w:r>
      <w:r>
        <w:rPr>
          <w:rFonts w:ascii="Times New Roman"/>
        </w:rPr>
        <w:t xml:space="preserve"> </w:t>
      </w:r>
      <w:r>
        <w:t>the</w:t>
      </w:r>
      <w:r>
        <w:rPr>
          <w:rFonts w:ascii="Times New Roman"/>
        </w:rPr>
        <w:t xml:space="preserve"> </w:t>
      </w:r>
      <w:r>
        <w:t>branch</w:t>
      </w:r>
      <w:r>
        <w:rPr>
          <w:rFonts w:ascii="Times New Roman"/>
        </w:rPr>
        <w:t xml:space="preserve"> </w:t>
      </w:r>
      <w:r>
        <w:t>operations</w:t>
      </w:r>
      <w:r>
        <w:rPr>
          <w:rFonts w:ascii="Times New Roman"/>
        </w:rPr>
        <w:t xml:space="preserve"> </w:t>
      </w:r>
      <w:r>
        <w:t>as</w:t>
      </w:r>
      <w:r>
        <w:rPr>
          <w:rFonts w:ascii="Times New Roman"/>
        </w:rPr>
        <w:t xml:space="preserve"> </w:t>
      </w:r>
      <w:r>
        <w:t>distinct</w:t>
      </w:r>
      <w:r>
        <w:rPr>
          <w:rFonts w:ascii="Times New Roman"/>
        </w:rPr>
        <w:t xml:space="preserve"> </w:t>
      </w:r>
      <w:r>
        <w:t>from</w:t>
      </w:r>
      <w:r>
        <w:rPr>
          <w:rFonts w:ascii="Times New Roman"/>
        </w:rPr>
        <w:t xml:space="preserve"> </w:t>
      </w:r>
      <w:r>
        <w:t>persons</w:t>
      </w:r>
      <w:r>
        <w:rPr>
          <w:rFonts w:ascii="Times New Roman"/>
        </w:rPr>
        <w:t xml:space="preserve"> </w:t>
      </w:r>
      <w:r>
        <w:t>responsible</w:t>
      </w:r>
      <w:r>
        <w:rPr>
          <w:rFonts w:ascii="Times New Roman"/>
        </w:rPr>
        <w:t xml:space="preserve"> </w:t>
      </w:r>
      <w:r>
        <w:t>for</w:t>
      </w:r>
      <w:r>
        <w:rPr>
          <w:rFonts w:ascii="Times New Roman"/>
        </w:rPr>
        <w:t xml:space="preserve"> </w:t>
      </w:r>
      <w:r>
        <w:t>the</w:t>
      </w:r>
      <w:r>
        <w:rPr>
          <w:rFonts w:ascii="Times New Roman"/>
        </w:rPr>
        <w:t xml:space="preserve"> </w:t>
      </w:r>
      <w:r>
        <w:t>other</w:t>
      </w:r>
      <w:r>
        <w:rPr>
          <w:rFonts w:ascii="Times New Roman"/>
        </w:rPr>
        <w:t xml:space="preserve"> </w:t>
      </w:r>
      <w:r>
        <w:t>operations</w:t>
      </w:r>
      <w:r>
        <w:rPr>
          <w:rFonts w:ascii="Times New Roman"/>
        </w:rPr>
        <w:t xml:space="preserve"> </w:t>
      </w:r>
      <w:r>
        <w:t>of</w:t>
      </w:r>
      <w:r>
        <w:rPr>
          <w:rFonts w:ascii="Times New Roman"/>
        </w:rPr>
        <w:t xml:space="preserve"> </w:t>
      </w:r>
      <w:r>
        <w:t>the</w:t>
      </w:r>
      <w:r>
        <w:rPr>
          <w:rFonts w:ascii="Times New Roman"/>
        </w:rPr>
        <w:t xml:space="preserve"> </w:t>
      </w:r>
      <w:proofErr w:type="gramStart"/>
      <w:r>
        <w:t>undertaking;</w:t>
      </w:r>
      <w:proofErr w:type="gramEnd"/>
    </w:p>
    <w:p w14:paraId="26BD3C8A" w14:textId="77777777" w:rsidR="00BF6324" w:rsidRDefault="00A51A09">
      <w:pPr>
        <w:pStyle w:val="ListParagraph"/>
        <w:numPr>
          <w:ilvl w:val="0"/>
          <w:numId w:val="7"/>
        </w:numPr>
        <w:tabs>
          <w:tab w:val="left" w:pos="1491"/>
          <w:tab w:val="left" w:pos="1493"/>
        </w:tabs>
        <w:spacing w:before="121" w:line="276" w:lineRule="auto"/>
        <w:ind w:right="124"/>
      </w:pPr>
      <w:r>
        <w:t>the</w:t>
      </w:r>
      <w:r>
        <w:rPr>
          <w:rFonts w:ascii="Times New Roman"/>
        </w:rPr>
        <w:t xml:space="preserve"> </w:t>
      </w:r>
      <w:r>
        <w:t>risk</w:t>
      </w:r>
      <w:r>
        <w:rPr>
          <w:rFonts w:ascii="Times New Roman"/>
        </w:rPr>
        <w:t xml:space="preserve"> </w:t>
      </w:r>
      <w:r>
        <w:t>that</w:t>
      </w:r>
      <w:r>
        <w:rPr>
          <w:rFonts w:ascii="Times New Roman"/>
        </w:rPr>
        <w:t xml:space="preserve"> </w:t>
      </w:r>
      <w:proofErr w:type="gramStart"/>
      <w:r>
        <w:t>branch</w:t>
      </w:r>
      <w:proofErr w:type="gramEnd"/>
      <w:r>
        <w:rPr>
          <w:rFonts w:ascii="Times New Roman"/>
        </w:rPr>
        <w:t xml:space="preserve"> </w:t>
      </w:r>
      <w:r>
        <w:t>liabilities</w:t>
      </w:r>
      <w:r>
        <w:rPr>
          <w:rFonts w:ascii="Times New Roman"/>
        </w:rPr>
        <w:t xml:space="preserve"> </w:t>
      </w:r>
      <w:r>
        <w:t>are</w:t>
      </w:r>
      <w:r>
        <w:rPr>
          <w:rFonts w:ascii="Times New Roman"/>
        </w:rPr>
        <w:t xml:space="preserve"> </w:t>
      </w:r>
      <w:r>
        <w:t>not</w:t>
      </w:r>
      <w:r>
        <w:rPr>
          <w:rFonts w:ascii="Times New Roman"/>
        </w:rPr>
        <w:t xml:space="preserve"> </w:t>
      </w:r>
      <w:r>
        <w:t>related</w:t>
      </w:r>
      <w:r>
        <w:rPr>
          <w:rFonts w:ascii="Times New Roman"/>
        </w:rPr>
        <w:t xml:space="preserve"> </w:t>
      </w:r>
      <w:r>
        <w:t>to</w:t>
      </w:r>
      <w:r>
        <w:rPr>
          <w:rFonts w:ascii="Times New Roman"/>
        </w:rPr>
        <w:t xml:space="preserve"> </w:t>
      </w:r>
      <w:r>
        <w:t>the</w:t>
      </w:r>
      <w:r>
        <w:rPr>
          <w:rFonts w:ascii="Times New Roman"/>
        </w:rPr>
        <w:t xml:space="preserve"> </w:t>
      </w:r>
      <w:r>
        <w:t>claims</w:t>
      </w:r>
      <w:r>
        <w:rPr>
          <w:rFonts w:ascii="Times New Roman"/>
        </w:rPr>
        <w:t xml:space="preserve"> </w:t>
      </w:r>
      <w:r>
        <w:t>of</w:t>
      </w:r>
      <w:r>
        <w:rPr>
          <w:rFonts w:ascii="Times New Roman"/>
        </w:rPr>
        <w:t xml:space="preserve"> </w:t>
      </w:r>
      <w:r>
        <w:t>policyholders</w:t>
      </w:r>
      <w:r>
        <w:rPr>
          <w:rFonts w:ascii="Times New Roman"/>
        </w:rPr>
        <w:t xml:space="preserve"> </w:t>
      </w:r>
      <w:r>
        <w:t>within</w:t>
      </w:r>
      <w:r>
        <w:rPr>
          <w:rFonts w:ascii="Times New Roman"/>
        </w:rPr>
        <w:t xml:space="preserve"> </w:t>
      </w:r>
      <w:r>
        <w:t>the</w:t>
      </w:r>
      <w:r>
        <w:rPr>
          <w:rFonts w:ascii="Times New Roman"/>
        </w:rPr>
        <w:t xml:space="preserve"> </w:t>
      </w:r>
      <w:r>
        <w:t>EU</w:t>
      </w:r>
      <w:r>
        <w:rPr>
          <w:rFonts w:ascii="Times New Roman"/>
        </w:rPr>
        <w:t xml:space="preserve"> </w:t>
      </w:r>
      <w:r>
        <w:t>such</w:t>
      </w:r>
      <w:r>
        <w:rPr>
          <w:rFonts w:ascii="Times New Roman"/>
        </w:rPr>
        <w:t xml:space="preserve"> </w:t>
      </w:r>
      <w:r>
        <w:t>that</w:t>
      </w:r>
      <w:r>
        <w:rPr>
          <w:rFonts w:ascii="Times New Roman"/>
        </w:rPr>
        <w:t xml:space="preserve"> </w:t>
      </w:r>
      <w:r>
        <w:t>they</w:t>
      </w:r>
      <w:r>
        <w:rPr>
          <w:rFonts w:ascii="Times New Roman"/>
        </w:rPr>
        <w:t xml:space="preserve"> </w:t>
      </w:r>
      <w:r>
        <w:t>function</w:t>
      </w:r>
      <w:r>
        <w:rPr>
          <w:rFonts w:ascii="Times New Roman"/>
        </w:rPr>
        <w:t xml:space="preserve"> </w:t>
      </w:r>
      <w:r>
        <w:t>as</w:t>
      </w:r>
      <w:r>
        <w:rPr>
          <w:rFonts w:ascii="Times New Roman"/>
        </w:rPr>
        <w:t xml:space="preserve"> </w:t>
      </w:r>
      <w:r>
        <w:t>a</w:t>
      </w:r>
      <w:r>
        <w:rPr>
          <w:rFonts w:ascii="Times New Roman"/>
        </w:rPr>
        <w:t xml:space="preserve"> </w:t>
      </w:r>
      <w:r>
        <w:t>mechanism</w:t>
      </w:r>
      <w:r>
        <w:rPr>
          <w:rFonts w:ascii="Times New Roman"/>
        </w:rPr>
        <w:t xml:space="preserve"> </w:t>
      </w:r>
      <w:r>
        <w:t>for</w:t>
      </w:r>
      <w:r>
        <w:rPr>
          <w:rFonts w:ascii="Times New Roman"/>
        </w:rPr>
        <w:t xml:space="preserve"> </w:t>
      </w:r>
      <w:r>
        <w:t>improperly</w:t>
      </w:r>
      <w:r>
        <w:rPr>
          <w:rFonts w:ascii="Times New Roman"/>
        </w:rPr>
        <w:t xml:space="preserve"> </w:t>
      </w:r>
      <w:r>
        <w:t>or</w:t>
      </w:r>
      <w:r>
        <w:rPr>
          <w:rFonts w:ascii="Times New Roman"/>
        </w:rPr>
        <w:t xml:space="preserve"> </w:t>
      </w:r>
      <w:r>
        <w:t>otherwise</w:t>
      </w:r>
      <w:r>
        <w:rPr>
          <w:rFonts w:ascii="Times New Roman"/>
        </w:rPr>
        <w:t xml:space="preserve"> </w:t>
      </w:r>
      <w:r>
        <w:t>transferring</w:t>
      </w:r>
      <w:r>
        <w:rPr>
          <w:rFonts w:ascii="Times New Roman"/>
        </w:rPr>
        <w:t xml:space="preserve"> </w:t>
      </w:r>
      <w:r>
        <w:t>branch</w:t>
      </w:r>
      <w:r>
        <w:rPr>
          <w:rFonts w:ascii="Times New Roman"/>
        </w:rPr>
        <w:t xml:space="preserve"> </w:t>
      </w:r>
      <w:r>
        <w:t>assets</w:t>
      </w:r>
      <w:r>
        <w:rPr>
          <w:rFonts w:ascii="Times New Roman"/>
        </w:rPr>
        <w:t xml:space="preserve"> </w:t>
      </w:r>
      <w:r>
        <w:t>to</w:t>
      </w:r>
      <w:r>
        <w:rPr>
          <w:rFonts w:ascii="Times New Roman"/>
        </w:rPr>
        <w:t xml:space="preserve"> </w:t>
      </w:r>
      <w:r>
        <w:t>any</w:t>
      </w:r>
      <w:r>
        <w:rPr>
          <w:rFonts w:ascii="Times New Roman"/>
        </w:rPr>
        <w:t xml:space="preserve"> </w:t>
      </w:r>
      <w:r>
        <w:t>other</w:t>
      </w:r>
      <w:r>
        <w:rPr>
          <w:rFonts w:ascii="Times New Roman"/>
        </w:rPr>
        <w:t xml:space="preserve"> </w:t>
      </w:r>
      <w:r>
        <w:t>creditor</w:t>
      </w:r>
      <w:r>
        <w:rPr>
          <w:rFonts w:ascii="Times New Roman"/>
        </w:rPr>
        <w:t xml:space="preserve"> </w:t>
      </w:r>
      <w:r>
        <w:t>of</w:t>
      </w:r>
      <w:r>
        <w:rPr>
          <w:rFonts w:ascii="Times New Roman"/>
        </w:rPr>
        <w:t xml:space="preserve"> </w:t>
      </w:r>
      <w:r>
        <w:t>the</w:t>
      </w:r>
      <w:r>
        <w:rPr>
          <w:rFonts w:ascii="Times New Roman"/>
        </w:rPr>
        <w:t xml:space="preserve"> </w:t>
      </w:r>
      <w:r>
        <w:t>undertaking,</w:t>
      </w:r>
      <w:r>
        <w:rPr>
          <w:rFonts w:ascii="Times New Roman"/>
        </w:rPr>
        <w:t xml:space="preserve"> </w:t>
      </w:r>
      <w:r>
        <w:t>any</w:t>
      </w:r>
      <w:r>
        <w:rPr>
          <w:rFonts w:ascii="Times New Roman"/>
        </w:rPr>
        <w:t xml:space="preserve"> </w:t>
      </w:r>
      <w:r>
        <w:t>member</w:t>
      </w:r>
      <w:r>
        <w:rPr>
          <w:rFonts w:ascii="Times New Roman"/>
        </w:rPr>
        <w:t xml:space="preserve"> </w:t>
      </w:r>
      <w:r>
        <w:t>of</w:t>
      </w:r>
      <w:r>
        <w:rPr>
          <w:rFonts w:ascii="Times New Roman"/>
        </w:rPr>
        <w:t xml:space="preserve"> </w:t>
      </w:r>
      <w:r>
        <w:t>the</w:t>
      </w:r>
      <w:r>
        <w:rPr>
          <w:rFonts w:ascii="Times New Roman"/>
        </w:rPr>
        <w:t xml:space="preserve"> </w:t>
      </w:r>
      <w:r>
        <w:t>same</w:t>
      </w:r>
      <w:r>
        <w:rPr>
          <w:rFonts w:ascii="Times New Roman"/>
        </w:rPr>
        <w:t xml:space="preserve"> </w:t>
      </w:r>
      <w:r>
        <w:t>group,</w:t>
      </w:r>
      <w:r>
        <w:rPr>
          <w:rFonts w:ascii="Times New Roman"/>
        </w:rPr>
        <w:t xml:space="preserve"> </w:t>
      </w:r>
      <w:r>
        <w:t>or</w:t>
      </w:r>
      <w:r>
        <w:rPr>
          <w:rFonts w:ascii="Times New Roman"/>
        </w:rPr>
        <w:t xml:space="preserve"> </w:t>
      </w:r>
      <w:r>
        <w:t>any</w:t>
      </w:r>
      <w:r>
        <w:rPr>
          <w:rFonts w:ascii="Times New Roman"/>
        </w:rPr>
        <w:t xml:space="preserve"> </w:t>
      </w:r>
      <w:r>
        <w:t>third-party</w:t>
      </w:r>
      <w:r>
        <w:rPr>
          <w:rFonts w:ascii="Times New Roman"/>
        </w:rPr>
        <w:t xml:space="preserve"> </w:t>
      </w:r>
      <w:r>
        <w:t>to</w:t>
      </w:r>
      <w:r>
        <w:rPr>
          <w:rFonts w:ascii="Times New Roman"/>
        </w:rPr>
        <w:t xml:space="preserve"> </w:t>
      </w:r>
      <w:r>
        <w:t>the</w:t>
      </w:r>
      <w:r>
        <w:rPr>
          <w:rFonts w:ascii="Times New Roman"/>
        </w:rPr>
        <w:t xml:space="preserve"> </w:t>
      </w:r>
      <w:r>
        <w:t>detriment</w:t>
      </w:r>
      <w:r>
        <w:rPr>
          <w:rFonts w:ascii="Times New Roman"/>
        </w:rPr>
        <w:t xml:space="preserve"> </w:t>
      </w:r>
      <w:r>
        <w:t>of</w:t>
      </w:r>
      <w:r>
        <w:rPr>
          <w:rFonts w:ascii="Times New Roman"/>
        </w:rPr>
        <w:t xml:space="preserve"> </w:t>
      </w:r>
      <w:r>
        <w:t>policyholders</w:t>
      </w:r>
      <w:r>
        <w:rPr>
          <w:rFonts w:ascii="Times New Roman"/>
        </w:rPr>
        <w:t xml:space="preserve"> </w:t>
      </w:r>
      <w:r>
        <w:t>within</w:t>
      </w:r>
      <w:r>
        <w:rPr>
          <w:rFonts w:ascii="Times New Roman"/>
        </w:rPr>
        <w:t xml:space="preserve"> </w:t>
      </w:r>
      <w:r>
        <w:t>the</w:t>
      </w:r>
      <w:r>
        <w:rPr>
          <w:rFonts w:ascii="Times New Roman"/>
        </w:rPr>
        <w:t xml:space="preserve"> </w:t>
      </w:r>
      <w:proofErr w:type="gramStart"/>
      <w:r>
        <w:t>EU;</w:t>
      </w:r>
      <w:proofErr w:type="gramEnd"/>
    </w:p>
    <w:p w14:paraId="44C84908" w14:textId="77777777" w:rsidR="00BF6324" w:rsidRDefault="00A51A09">
      <w:pPr>
        <w:pStyle w:val="ListParagraph"/>
        <w:numPr>
          <w:ilvl w:val="0"/>
          <w:numId w:val="7"/>
        </w:numPr>
        <w:tabs>
          <w:tab w:val="left" w:pos="1491"/>
          <w:tab w:val="left" w:pos="1493"/>
        </w:tabs>
        <w:spacing w:before="121" w:line="276" w:lineRule="auto"/>
        <w:ind w:right="123"/>
      </w:pPr>
      <w:r>
        <w:t>whether</w:t>
      </w:r>
      <w:r>
        <w:rPr>
          <w:rFonts w:ascii="Times New Roman"/>
        </w:rPr>
        <w:t xml:space="preserve"> </w:t>
      </w:r>
      <w:r>
        <w:t>the</w:t>
      </w:r>
      <w:r>
        <w:rPr>
          <w:rFonts w:ascii="Times New Roman"/>
        </w:rPr>
        <w:t xml:space="preserve"> </w:t>
      </w:r>
      <w:r>
        <w:t>contractual</w:t>
      </w:r>
      <w:r>
        <w:rPr>
          <w:rFonts w:ascii="Times New Roman"/>
        </w:rPr>
        <w:t xml:space="preserve"> </w:t>
      </w:r>
      <w:r>
        <w:t>relationships</w:t>
      </w:r>
      <w:r>
        <w:rPr>
          <w:rFonts w:ascii="Times New Roman"/>
        </w:rPr>
        <w:t xml:space="preserve"> </w:t>
      </w:r>
      <w:r>
        <w:t>between</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spacing w:val="40"/>
        </w:rPr>
        <w:t xml:space="preserve"> </w:t>
      </w:r>
      <w:r>
        <w:t>and</w:t>
      </w:r>
      <w:r>
        <w:rPr>
          <w:rFonts w:ascii="Times New Roman"/>
          <w:spacing w:val="40"/>
        </w:rPr>
        <w:t xml:space="preserve"> </w:t>
      </w:r>
      <w:r>
        <w:t>third</w:t>
      </w:r>
      <w:r>
        <w:rPr>
          <w:rFonts w:ascii="Times New Roman"/>
          <w:spacing w:val="40"/>
        </w:rPr>
        <w:t xml:space="preserve"> </w:t>
      </w:r>
      <w:r>
        <w:t>parties</w:t>
      </w:r>
      <w:r>
        <w:rPr>
          <w:rFonts w:ascii="Times New Roman"/>
          <w:spacing w:val="40"/>
        </w:rPr>
        <w:t xml:space="preserve"> </w:t>
      </w:r>
      <w:r>
        <w:t>enable</w:t>
      </w:r>
      <w:r>
        <w:rPr>
          <w:rFonts w:ascii="Times New Roman"/>
          <w:spacing w:val="40"/>
        </w:rPr>
        <w:t xml:space="preserve"> </w:t>
      </w:r>
      <w:r>
        <w:t>the</w:t>
      </w:r>
      <w:r>
        <w:rPr>
          <w:rFonts w:ascii="Times New Roman"/>
          <w:spacing w:val="40"/>
        </w:rPr>
        <w:t xml:space="preserve"> </w:t>
      </w:r>
      <w:r>
        <w:t>use</w:t>
      </w:r>
      <w:r>
        <w:rPr>
          <w:rFonts w:ascii="Times New Roman"/>
          <w:spacing w:val="40"/>
        </w:rPr>
        <w:t xml:space="preserve"> </w:t>
      </w:r>
      <w:r>
        <w:t>of</w:t>
      </w:r>
      <w:r>
        <w:rPr>
          <w:rFonts w:ascii="Times New Roman"/>
          <w:spacing w:val="40"/>
        </w:rPr>
        <w:t xml:space="preserve"> </w:t>
      </w:r>
      <w:r>
        <w:t>branch</w:t>
      </w:r>
      <w:r>
        <w:rPr>
          <w:rFonts w:ascii="Times New Roman"/>
          <w:spacing w:val="40"/>
        </w:rPr>
        <w:t xml:space="preserve"> </w:t>
      </w:r>
      <w:r>
        <w:t>assets</w:t>
      </w:r>
      <w:r>
        <w:rPr>
          <w:rFonts w:ascii="Times New Roman"/>
          <w:spacing w:val="40"/>
        </w:rPr>
        <w:t xml:space="preserve"> </w:t>
      </w:r>
      <w:r>
        <w:t>for</w:t>
      </w:r>
      <w:r>
        <w:rPr>
          <w:rFonts w:ascii="Times New Roman"/>
        </w:rPr>
        <w:t xml:space="preserve"> </w:t>
      </w:r>
      <w:r>
        <w:t>purposes</w:t>
      </w:r>
      <w:r>
        <w:rPr>
          <w:rFonts w:ascii="Times New Roman"/>
        </w:rPr>
        <w:t xml:space="preserve"> </w:t>
      </w:r>
      <w:r>
        <w:t>other</w:t>
      </w:r>
      <w:r>
        <w:rPr>
          <w:rFonts w:ascii="Times New Roman"/>
        </w:rPr>
        <w:t xml:space="preserve"> </w:t>
      </w:r>
      <w:r>
        <w:t>than</w:t>
      </w:r>
      <w:r>
        <w:rPr>
          <w:rFonts w:ascii="Times New Roman"/>
        </w:rPr>
        <w:t xml:space="preserve"> </w:t>
      </w:r>
      <w:r>
        <w:t>satisfying</w:t>
      </w:r>
      <w:r>
        <w:rPr>
          <w:rFonts w:ascii="Times New Roman"/>
        </w:rPr>
        <w:t xml:space="preserve"> </w:t>
      </w:r>
      <w:r>
        <w:t>branch</w:t>
      </w:r>
      <w:r>
        <w:rPr>
          <w:rFonts w:ascii="Times New Roman"/>
        </w:rPr>
        <w:t xml:space="preserve"> </w:t>
      </w:r>
      <w:proofErr w:type="gramStart"/>
      <w:r>
        <w:t>liabilities;</w:t>
      </w:r>
      <w:proofErr w:type="gramEnd"/>
    </w:p>
    <w:p w14:paraId="52A69C02" w14:textId="77777777" w:rsidR="00BF6324" w:rsidRDefault="00A51A09">
      <w:pPr>
        <w:pStyle w:val="ListParagraph"/>
        <w:numPr>
          <w:ilvl w:val="0"/>
          <w:numId w:val="7"/>
        </w:numPr>
        <w:tabs>
          <w:tab w:val="left" w:pos="1491"/>
          <w:tab w:val="left" w:pos="1493"/>
        </w:tabs>
        <w:spacing w:line="276" w:lineRule="auto"/>
      </w:pPr>
      <w:r>
        <w:t>the</w:t>
      </w:r>
      <w:r>
        <w:rPr>
          <w:rFonts w:ascii="Times New Roman"/>
          <w:spacing w:val="40"/>
        </w:rPr>
        <w:t xml:space="preserve"> </w:t>
      </w:r>
      <w:r>
        <w:t>effects</w:t>
      </w:r>
      <w:r>
        <w:rPr>
          <w:rFonts w:ascii="Times New Roman"/>
          <w:spacing w:val="40"/>
        </w:rPr>
        <w:t xml:space="preserve"> </w:t>
      </w:r>
      <w:r>
        <w:t>of</w:t>
      </w:r>
      <w:r>
        <w:rPr>
          <w:rFonts w:ascii="Times New Roman"/>
          <w:spacing w:val="40"/>
        </w:rPr>
        <w:t xml:space="preserve"> </w:t>
      </w:r>
      <w:r>
        <w:t>specific</w:t>
      </w:r>
      <w:r>
        <w:rPr>
          <w:rFonts w:ascii="Times New Roman"/>
          <w:spacing w:val="40"/>
        </w:rPr>
        <w:t xml:space="preserve"> </w:t>
      </w:r>
      <w:r>
        <w:t>legal</w:t>
      </w:r>
      <w:r>
        <w:rPr>
          <w:rFonts w:ascii="Times New Roman"/>
          <w:spacing w:val="40"/>
        </w:rPr>
        <w:t xml:space="preserve"> </w:t>
      </w:r>
      <w:r>
        <w:t>requirements</w:t>
      </w:r>
      <w:r>
        <w:rPr>
          <w:rFonts w:ascii="Times New Roman"/>
          <w:spacing w:val="40"/>
        </w:rPr>
        <w:t xml:space="preserve"> </w:t>
      </w:r>
      <w:r>
        <w:t>to</w:t>
      </w:r>
      <w:r>
        <w:rPr>
          <w:rFonts w:ascii="Times New Roman"/>
          <w:spacing w:val="40"/>
        </w:rPr>
        <w:t xml:space="preserve"> </w:t>
      </w:r>
      <w:r>
        <w:t>use</w:t>
      </w:r>
      <w:r>
        <w:rPr>
          <w:rFonts w:ascii="Times New Roman"/>
          <w:spacing w:val="40"/>
        </w:rPr>
        <w:t xml:space="preserve"> </w:t>
      </w:r>
      <w:r>
        <w:t>branch</w:t>
      </w:r>
      <w:r>
        <w:rPr>
          <w:rFonts w:ascii="Times New Roman"/>
          <w:spacing w:val="40"/>
        </w:rPr>
        <w:t xml:space="preserve"> </w:t>
      </w:r>
      <w:r>
        <w:t>assets</w:t>
      </w:r>
      <w:r>
        <w:rPr>
          <w:rFonts w:ascii="Times New Roman"/>
          <w:spacing w:val="40"/>
        </w:rPr>
        <w:t xml:space="preserve"> </w:t>
      </w:r>
      <w:r>
        <w:t>for</w:t>
      </w:r>
      <w:r>
        <w:rPr>
          <w:rFonts w:ascii="Times New Roman"/>
        </w:rPr>
        <w:t xml:space="preserve"> </w:t>
      </w:r>
      <w:r>
        <w:t>purposes</w:t>
      </w:r>
      <w:r>
        <w:rPr>
          <w:rFonts w:ascii="Times New Roman"/>
        </w:rPr>
        <w:t xml:space="preserve"> </w:t>
      </w:r>
      <w:r>
        <w:t>other</w:t>
      </w:r>
      <w:r>
        <w:rPr>
          <w:rFonts w:ascii="Times New Roman"/>
        </w:rPr>
        <w:t xml:space="preserve"> </w:t>
      </w:r>
      <w:r>
        <w:t>than</w:t>
      </w:r>
      <w:r>
        <w:rPr>
          <w:rFonts w:ascii="Times New Roman"/>
        </w:rPr>
        <w:t xml:space="preserve"> </w:t>
      </w:r>
      <w:r>
        <w:t>satisfying</w:t>
      </w:r>
      <w:r>
        <w:rPr>
          <w:rFonts w:ascii="Times New Roman"/>
        </w:rPr>
        <w:t xml:space="preserve"> </w:t>
      </w:r>
      <w:r>
        <w:t>branch</w:t>
      </w:r>
      <w:r>
        <w:rPr>
          <w:rFonts w:ascii="Times New Roman"/>
        </w:rPr>
        <w:t xml:space="preserve"> </w:t>
      </w:r>
      <w:proofErr w:type="gramStart"/>
      <w:r>
        <w:t>liabilities;</w:t>
      </w:r>
      <w:proofErr w:type="gramEnd"/>
    </w:p>
    <w:p w14:paraId="5CBBEC57" w14:textId="77777777" w:rsidR="00BF6324" w:rsidRDefault="00A51A09">
      <w:pPr>
        <w:pStyle w:val="ListParagraph"/>
        <w:numPr>
          <w:ilvl w:val="0"/>
          <w:numId w:val="7"/>
        </w:numPr>
        <w:tabs>
          <w:tab w:val="left" w:pos="1491"/>
          <w:tab w:val="left" w:pos="1493"/>
        </w:tabs>
        <w:spacing w:before="120" w:line="276" w:lineRule="auto"/>
      </w:pPr>
      <w:r>
        <w:t>whether</w:t>
      </w:r>
      <w:r>
        <w:rPr>
          <w:rFonts w:ascii="Times New Roman"/>
        </w:rPr>
        <w:t xml:space="preserve"> </w:t>
      </w:r>
      <w:r>
        <w:t>failing</w:t>
      </w:r>
      <w:r>
        <w:rPr>
          <w:rFonts w:ascii="Times New Roman"/>
        </w:rPr>
        <w:t xml:space="preserve"> </w:t>
      </w:r>
      <w:r>
        <w:t>to</w:t>
      </w:r>
      <w:r>
        <w:rPr>
          <w:rFonts w:ascii="Times New Roman"/>
        </w:rPr>
        <w:t xml:space="preserve"> </w:t>
      </w:r>
      <w:r>
        <w:t>use</w:t>
      </w:r>
      <w:r>
        <w:rPr>
          <w:rFonts w:ascii="Times New Roman"/>
        </w:rPr>
        <w:t xml:space="preserve"> </w:t>
      </w:r>
      <w:r>
        <w:t>branch</w:t>
      </w:r>
      <w:r>
        <w:rPr>
          <w:rFonts w:ascii="Times New Roman"/>
        </w:rPr>
        <w:t xml:space="preserve"> </w:t>
      </w:r>
      <w:r>
        <w:t>assets</w:t>
      </w:r>
      <w:r>
        <w:rPr>
          <w:rFonts w:ascii="Times New Roman"/>
        </w:rPr>
        <w:t xml:space="preserve"> </w:t>
      </w:r>
      <w:r>
        <w:t>for</w:t>
      </w:r>
      <w:r>
        <w:rPr>
          <w:rFonts w:ascii="Times New Roman"/>
        </w:rPr>
        <w:t xml:space="preserve"> </w:t>
      </w:r>
      <w:r>
        <w:t>purposes</w:t>
      </w:r>
      <w:r>
        <w:rPr>
          <w:rFonts w:ascii="Times New Roman"/>
        </w:rPr>
        <w:t xml:space="preserve"> </w:t>
      </w:r>
      <w:r>
        <w:t>other</w:t>
      </w:r>
      <w:r>
        <w:rPr>
          <w:rFonts w:ascii="Times New Roman"/>
        </w:rPr>
        <w:t xml:space="preserve"> </w:t>
      </w:r>
      <w:r>
        <w:t>than</w:t>
      </w:r>
      <w:r>
        <w:rPr>
          <w:rFonts w:ascii="Times New Roman"/>
        </w:rPr>
        <w:t xml:space="preserve"> </w:t>
      </w:r>
      <w:r>
        <w:t>satisfying</w:t>
      </w:r>
      <w:r>
        <w:rPr>
          <w:rFonts w:ascii="Times New Roman"/>
        </w:rPr>
        <w:t xml:space="preserve"> </w:t>
      </w:r>
      <w:r>
        <w:t>branch</w:t>
      </w:r>
      <w:r>
        <w:rPr>
          <w:rFonts w:ascii="Times New Roman"/>
        </w:rPr>
        <w:t xml:space="preserve"> </w:t>
      </w:r>
      <w:r>
        <w:t>liabilities</w:t>
      </w:r>
      <w:r>
        <w:rPr>
          <w:rFonts w:ascii="Times New Roman"/>
        </w:rPr>
        <w:t xml:space="preserve"> </w:t>
      </w:r>
      <w:r>
        <w:t>might</w:t>
      </w:r>
      <w:r>
        <w:rPr>
          <w:rFonts w:ascii="Times New Roman"/>
        </w:rPr>
        <w:t xml:space="preserve"> </w:t>
      </w:r>
      <w:r>
        <w:t>prejudice</w:t>
      </w:r>
      <w:r>
        <w:rPr>
          <w:rFonts w:ascii="Times New Roman"/>
        </w:rPr>
        <w:t xml:space="preserve"> </w:t>
      </w:r>
      <w:r>
        <w:t>the</w:t>
      </w:r>
      <w:r>
        <w:rPr>
          <w:rFonts w:ascii="Times New Roman"/>
        </w:rPr>
        <w:t xml:space="preserve"> </w:t>
      </w:r>
      <w:r>
        <w:t>reputation</w:t>
      </w:r>
      <w:r>
        <w:rPr>
          <w:rFonts w:ascii="Times New Roman"/>
        </w:rPr>
        <w:t xml:space="preserve"> </w:t>
      </w:r>
      <w:r>
        <w:t>of</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proofErr w:type="gramStart"/>
      <w:r>
        <w:t>undertaking;</w:t>
      </w:r>
      <w:proofErr w:type="gramEnd"/>
    </w:p>
    <w:p w14:paraId="3066A9DC" w14:textId="77777777" w:rsidR="00BF6324" w:rsidRDefault="00A51A09">
      <w:pPr>
        <w:pStyle w:val="ListParagraph"/>
        <w:numPr>
          <w:ilvl w:val="0"/>
          <w:numId w:val="7"/>
        </w:numPr>
        <w:tabs>
          <w:tab w:val="left" w:pos="1491"/>
          <w:tab w:val="left" w:pos="1493"/>
        </w:tabs>
        <w:spacing w:line="276" w:lineRule="auto"/>
        <w:ind w:right="122"/>
      </w:pPr>
      <w:r>
        <w:t>whether</w:t>
      </w:r>
      <w:r>
        <w:rPr>
          <w:rFonts w:ascii="Times New Roman"/>
        </w:rPr>
        <w:t xml:space="preserve"> </w:t>
      </w:r>
      <w:r>
        <w:t>there</w:t>
      </w:r>
      <w:r>
        <w:rPr>
          <w:rFonts w:ascii="Times New Roman"/>
        </w:rPr>
        <w:t xml:space="preserve"> </w:t>
      </w:r>
      <w:r>
        <w:t>are</w:t>
      </w:r>
      <w:r>
        <w:rPr>
          <w:rFonts w:ascii="Times New Roman"/>
        </w:rPr>
        <w:t xml:space="preserve"> </w:t>
      </w:r>
      <w:r>
        <w:t>any</w:t>
      </w:r>
      <w:r>
        <w:rPr>
          <w:rFonts w:ascii="Times New Roman"/>
        </w:rPr>
        <w:t xml:space="preserve"> </w:t>
      </w:r>
      <w:r>
        <w:t>tax</w:t>
      </w:r>
      <w:r>
        <w:rPr>
          <w:rFonts w:ascii="Times New Roman"/>
        </w:rPr>
        <w:t xml:space="preserve"> </w:t>
      </w:r>
      <w:r>
        <w:t>disadvantages</w:t>
      </w:r>
      <w:r>
        <w:rPr>
          <w:rFonts w:ascii="Times New Roman"/>
        </w:rPr>
        <w:t xml:space="preserve"> </w:t>
      </w:r>
      <w:r>
        <w:t>or</w:t>
      </w:r>
      <w:r>
        <w:rPr>
          <w:rFonts w:ascii="Times New Roman"/>
        </w:rPr>
        <w:t xml:space="preserve"> </w:t>
      </w:r>
      <w:r>
        <w:t>advantages</w:t>
      </w:r>
      <w:r>
        <w:rPr>
          <w:rFonts w:ascii="Times New Roman"/>
        </w:rPr>
        <w:t xml:space="preserve"> </w:t>
      </w:r>
      <w:r>
        <w:t>for</w:t>
      </w:r>
      <w:r>
        <w:rPr>
          <w:rFonts w:ascii="Times New Roman"/>
        </w:rPr>
        <w:t xml:space="preserve"> </w:t>
      </w:r>
      <w:r>
        <w:t>the</w:t>
      </w:r>
      <w:r>
        <w:rPr>
          <w:rFonts w:ascii="Times New Roman"/>
        </w:rPr>
        <w:t xml:space="preserve"> </w:t>
      </w:r>
      <w:r>
        <w:t>third-</w:t>
      </w:r>
      <w:r>
        <w:rPr>
          <w:rFonts w:ascii="Times New Roman"/>
        </w:rPr>
        <w:t xml:space="preserve"> </w:t>
      </w:r>
      <w:r>
        <w:t>country</w:t>
      </w:r>
      <w:r>
        <w:rPr>
          <w:rFonts w:ascii="Times New Roman"/>
        </w:rPr>
        <w:t xml:space="preserve"> </w:t>
      </w:r>
      <w:r>
        <w:t>insurance</w:t>
      </w:r>
      <w:r>
        <w:rPr>
          <w:rFonts w:ascii="Times New Roman"/>
        </w:rPr>
        <w:t xml:space="preserve"> </w:t>
      </w:r>
      <w:r>
        <w:t>undertaking</w:t>
      </w:r>
      <w:r>
        <w:rPr>
          <w:rFonts w:ascii="Times New Roman"/>
        </w:rPr>
        <w:t xml:space="preserve"> </w:t>
      </w:r>
      <w:r>
        <w:t>arising</w:t>
      </w:r>
      <w:r>
        <w:rPr>
          <w:rFonts w:ascii="Times New Roman"/>
        </w:rPr>
        <w:t xml:space="preserve"> </w:t>
      </w:r>
      <w:r>
        <w:t>upon</w:t>
      </w:r>
      <w:r>
        <w:rPr>
          <w:rFonts w:ascii="Times New Roman"/>
        </w:rPr>
        <w:t xml:space="preserve"> </w:t>
      </w:r>
      <w:r>
        <w:t>the</w:t>
      </w:r>
      <w:r>
        <w:rPr>
          <w:rFonts w:ascii="Times New Roman"/>
        </w:rPr>
        <w:t xml:space="preserve"> </w:t>
      </w:r>
      <w:r>
        <w:t>use</w:t>
      </w:r>
      <w:r>
        <w:rPr>
          <w:rFonts w:ascii="Times New Roman"/>
        </w:rPr>
        <w:t xml:space="preserve"> </w:t>
      </w:r>
      <w:r>
        <w:t>of</w:t>
      </w:r>
      <w:r>
        <w:rPr>
          <w:rFonts w:ascii="Times New Roman"/>
        </w:rPr>
        <w:t xml:space="preserve"> </w:t>
      </w:r>
      <w:r>
        <w:t>branch</w:t>
      </w:r>
      <w:r>
        <w:rPr>
          <w:rFonts w:ascii="Times New Roman"/>
        </w:rPr>
        <w:t xml:space="preserve"> </w:t>
      </w:r>
      <w:r>
        <w:t>assets</w:t>
      </w:r>
      <w:r>
        <w:rPr>
          <w:rFonts w:ascii="Times New Roman"/>
        </w:rPr>
        <w:t xml:space="preserve"> </w:t>
      </w:r>
      <w:r>
        <w:t>for</w:t>
      </w:r>
      <w:r>
        <w:rPr>
          <w:rFonts w:ascii="Times New Roman"/>
        </w:rPr>
        <w:t xml:space="preserve"> </w:t>
      </w:r>
      <w:r>
        <w:t>purposes</w:t>
      </w:r>
      <w:r>
        <w:rPr>
          <w:rFonts w:ascii="Times New Roman"/>
        </w:rPr>
        <w:t xml:space="preserve"> </w:t>
      </w:r>
      <w:r>
        <w:t>other</w:t>
      </w:r>
      <w:r>
        <w:rPr>
          <w:rFonts w:ascii="Times New Roman"/>
        </w:rPr>
        <w:t xml:space="preserve"> </w:t>
      </w:r>
      <w:r>
        <w:t>than</w:t>
      </w:r>
      <w:r>
        <w:rPr>
          <w:rFonts w:ascii="Times New Roman"/>
        </w:rPr>
        <w:t xml:space="preserve"> </w:t>
      </w:r>
      <w:r>
        <w:t>satisfying</w:t>
      </w:r>
      <w:r>
        <w:rPr>
          <w:rFonts w:ascii="Times New Roman"/>
        </w:rPr>
        <w:t xml:space="preserve"> </w:t>
      </w:r>
      <w:r>
        <w:t>branch</w:t>
      </w:r>
      <w:r>
        <w:rPr>
          <w:rFonts w:ascii="Times New Roman"/>
        </w:rPr>
        <w:t xml:space="preserve"> </w:t>
      </w:r>
      <w:r>
        <w:t>liabilities;</w:t>
      </w:r>
      <w:r>
        <w:rPr>
          <w:rFonts w:ascii="Times New Roman"/>
        </w:rPr>
        <w:t xml:space="preserve"> </w:t>
      </w:r>
      <w:r>
        <w:t>and</w:t>
      </w:r>
    </w:p>
    <w:p w14:paraId="6D8F381B" w14:textId="77777777" w:rsidR="00BF6324" w:rsidRDefault="00A51A09">
      <w:pPr>
        <w:pStyle w:val="ListParagraph"/>
        <w:numPr>
          <w:ilvl w:val="0"/>
          <w:numId w:val="7"/>
        </w:numPr>
        <w:tabs>
          <w:tab w:val="left" w:pos="1491"/>
          <w:tab w:val="left" w:pos="1493"/>
        </w:tabs>
        <w:spacing w:before="121" w:line="276" w:lineRule="auto"/>
        <w:ind w:right="124"/>
      </w:pPr>
      <w:r>
        <w:t>whether</w:t>
      </w:r>
      <w:r>
        <w:rPr>
          <w:rFonts w:ascii="Times New Roman"/>
        </w:rPr>
        <w:t xml:space="preserve"> </w:t>
      </w:r>
      <w:r>
        <w:t>there</w:t>
      </w:r>
      <w:r>
        <w:rPr>
          <w:rFonts w:ascii="Times New Roman"/>
        </w:rPr>
        <w:t xml:space="preserve"> </w:t>
      </w:r>
      <w:r>
        <w:t>are</w:t>
      </w:r>
      <w:r>
        <w:rPr>
          <w:rFonts w:ascii="Times New Roman"/>
        </w:rPr>
        <w:t xml:space="preserve"> </w:t>
      </w:r>
      <w:r>
        <w:t>any</w:t>
      </w:r>
      <w:r>
        <w:rPr>
          <w:rFonts w:ascii="Times New Roman"/>
        </w:rPr>
        <w:t xml:space="preserve"> </w:t>
      </w:r>
      <w:r>
        <w:t>exchange</w:t>
      </w:r>
      <w:r>
        <w:rPr>
          <w:rFonts w:ascii="Times New Roman"/>
        </w:rPr>
        <w:t xml:space="preserve"> </w:t>
      </w:r>
      <w:r>
        <w:t>controls</w:t>
      </w:r>
      <w:r>
        <w:rPr>
          <w:rFonts w:ascii="Times New Roman"/>
        </w:rPr>
        <w:t xml:space="preserve"> </w:t>
      </w:r>
      <w:r>
        <w:t>that</w:t>
      </w:r>
      <w:r>
        <w:rPr>
          <w:rFonts w:ascii="Times New Roman"/>
        </w:rPr>
        <w:t xml:space="preserve"> </w:t>
      </w:r>
      <w:r>
        <w:t>may</w:t>
      </w:r>
      <w:r>
        <w:rPr>
          <w:rFonts w:ascii="Times New Roman"/>
        </w:rPr>
        <w:t xml:space="preserve"> </w:t>
      </w:r>
      <w:r>
        <w:t>have</w:t>
      </w:r>
      <w:r>
        <w:rPr>
          <w:rFonts w:ascii="Times New Roman"/>
        </w:rPr>
        <w:t xml:space="preserve"> </w:t>
      </w:r>
      <w:r>
        <w:t>an</w:t>
      </w:r>
      <w:r>
        <w:rPr>
          <w:rFonts w:ascii="Times New Roman"/>
        </w:rPr>
        <w:t xml:space="preserve"> </w:t>
      </w:r>
      <w:r>
        <w:t>impact</w:t>
      </w:r>
      <w:r>
        <w:rPr>
          <w:rFonts w:ascii="Times New Roman"/>
        </w:rPr>
        <w:t xml:space="preserve"> </w:t>
      </w:r>
      <w:r>
        <w:t>on</w:t>
      </w:r>
      <w:r>
        <w:rPr>
          <w:rFonts w:ascii="Times New Roman"/>
        </w:rPr>
        <w:t xml:space="preserve"> </w:t>
      </w:r>
      <w:r>
        <w:t>the</w:t>
      </w:r>
      <w:r>
        <w:rPr>
          <w:rFonts w:ascii="Times New Roman"/>
        </w:rPr>
        <w:t xml:space="preserve"> </w:t>
      </w:r>
      <w:r>
        <w:t>use</w:t>
      </w:r>
      <w:r>
        <w:rPr>
          <w:rFonts w:ascii="Times New Roman"/>
          <w:spacing w:val="40"/>
        </w:rPr>
        <w:t xml:space="preserve"> </w:t>
      </w:r>
      <w:r>
        <w:t>of</w:t>
      </w:r>
      <w:r>
        <w:rPr>
          <w:rFonts w:ascii="Times New Roman"/>
          <w:spacing w:val="40"/>
        </w:rPr>
        <w:t xml:space="preserve"> </w:t>
      </w:r>
      <w:r>
        <w:t>branch</w:t>
      </w:r>
      <w:r>
        <w:rPr>
          <w:rFonts w:ascii="Times New Roman"/>
          <w:spacing w:val="40"/>
        </w:rPr>
        <w:t xml:space="preserve"> </w:t>
      </w:r>
      <w:r>
        <w:t>assets</w:t>
      </w:r>
      <w:r>
        <w:rPr>
          <w:rFonts w:ascii="Times New Roman"/>
          <w:spacing w:val="40"/>
        </w:rPr>
        <w:t xml:space="preserve"> </w:t>
      </w:r>
      <w:r>
        <w:t>for</w:t>
      </w:r>
      <w:r>
        <w:rPr>
          <w:rFonts w:ascii="Times New Roman"/>
          <w:spacing w:val="40"/>
        </w:rPr>
        <w:t xml:space="preserve"> </w:t>
      </w:r>
      <w:r>
        <w:t>purposes</w:t>
      </w:r>
      <w:r>
        <w:rPr>
          <w:rFonts w:ascii="Times New Roman"/>
        </w:rPr>
        <w:t xml:space="preserve"> </w:t>
      </w:r>
      <w:r>
        <w:t>other</w:t>
      </w:r>
      <w:r>
        <w:rPr>
          <w:rFonts w:ascii="Times New Roman"/>
          <w:spacing w:val="40"/>
        </w:rPr>
        <w:t xml:space="preserve"> </w:t>
      </w:r>
      <w:r>
        <w:t>than</w:t>
      </w:r>
      <w:r>
        <w:rPr>
          <w:rFonts w:ascii="Times New Roman"/>
          <w:spacing w:val="40"/>
        </w:rPr>
        <w:t xml:space="preserve"> </w:t>
      </w:r>
      <w:r>
        <w:t>the</w:t>
      </w:r>
      <w:r>
        <w:rPr>
          <w:rFonts w:ascii="Times New Roman"/>
          <w:spacing w:val="40"/>
        </w:rPr>
        <w:t xml:space="preserve"> </w:t>
      </w:r>
      <w:r>
        <w:t>satisfying</w:t>
      </w:r>
      <w:r>
        <w:rPr>
          <w:rFonts w:ascii="Times New Roman"/>
          <w:spacing w:val="40"/>
        </w:rPr>
        <w:t xml:space="preserve"> </w:t>
      </w:r>
      <w:r>
        <w:t>branch</w:t>
      </w:r>
      <w:r>
        <w:rPr>
          <w:rFonts w:ascii="Times New Roman"/>
        </w:rPr>
        <w:t xml:space="preserve"> </w:t>
      </w:r>
      <w:r>
        <w:rPr>
          <w:spacing w:val="-2"/>
        </w:rPr>
        <w:t>liabilities.</w:t>
      </w:r>
    </w:p>
    <w:p w14:paraId="2A68662F" w14:textId="77777777" w:rsidR="00BF6324" w:rsidRDefault="00BF6324">
      <w:pPr>
        <w:pStyle w:val="BodyText"/>
        <w:spacing w:before="92"/>
        <w:ind w:left="0" w:right="0" w:firstLine="0"/>
        <w:jc w:val="left"/>
      </w:pPr>
    </w:p>
    <w:p w14:paraId="0224F504" w14:textId="77777777" w:rsidR="00BF6324" w:rsidRDefault="00A51A09">
      <w:pPr>
        <w:pStyle w:val="Heading1"/>
        <w:spacing w:before="0"/>
      </w:pPr>
      <w:r>
        <w:t>Governance</w:t>
      </w:r>
      <w:r>
        <w:rPr>
          <w:rFonts w:ascii="Times New Roman"/>
          <w:b w:val="0"/>
          <w:spacing w:val="16"/>
        </w:rPr>
        <w:t xml:space="preserve"> </w:t>
      </w:r>
      <w:r>
        <w:t>and</w:t>
      </w:r>
      <w:r>
        <w:rPr>
          <w:rFonts w:ascii="Times New Roman"/>
          <w:b w:val="0"/>
          <w:spacing w:val="15"/>
        </w:rPr>
        <w:t xml:space="preserve"> </w:t>
      </w:r>
      <w:r>
        <w:t>risk</w:t>
      </w:r>
      <w:r>
        <w:rPr>
          <w:rFonts w:ascii="Times New Roman"/>
          <w:b w:val="0"/>
          <w:spacing w:val="17"/>
        </w:rPr>
        <w:t xml:space="preserve"> </w:t>
      </w:r>
      <w:r>
        <w:rPr>
          <w:spacing w:val="-2"/>
        </w:rPr>
        <w:t>management</w:t>
      </w:r>
    </w:p>
    <w:p w14:paraId="5ED8490F" w14:textId="77777777" w:rsidR="00BF6324" w:rsidRDefault="00A51A09">
      <w:pPr>
        <w:spacing w:before="242"/>
        <w:ind w:left="132"/>
        <w:jc w:val="both"/>
        <w:rPr>
          <w:b/>
        </w:rPr>
      </w:pPr>
      <w:r>
        <w:rPr>
          <w:b/>
        </w:rPr>
        <w:t>Guideline</w:t>
      </w:r>
      <w:r>
        <w:rPr>
          <w:rFonts w:ascii="Times New Roman"/>
          <w:spacing w:val="14"/>
        </w:rPr>
        <w:t xml:space="preserve"> </w:t>
      </w:r>
      <w:r>
        <w:rPr>
          <w:b/>
        </w:rPr>
        <w:t>27</w:t>
      </w:r>
      <w:r>
        <w:rPr>
          <w:rFonts w:ascii="Times New Roman"/>
          <w:spacing w:val="16"/>
        </w:rPr>
        <w:t xml:space="preserve"> </w:t>
      </w:r>
      <w:r>
        <w:rPr>
          <w:b/>
        </w:rPr>
        <w:t>-</w:t>
      </w:r>
      <w:r>
        <w:rPr>
          <w:rFonts w:ascii="Times New Roman"/>
          <w:spacing w:val="16"/>
        </w:rPr>
        <w:t xml:space="preserve"> </w:t>
      </w:r>
      <w:r>
        <w:rPr>
          <w:b/>
        </w:rPr>
        <w:t>General</w:t>
      </w:r>
      <w:r>
        <w:rPr>
          <w:rFonts w:ascii="Times New Roman"/>
          <w:spacing w:val="16"/>
        </w:rPr>
        <w:t xml:space="preserve"> </w:t>
      </w:r>
      <w:r>
        <w:rPr>
          <w:b/>
        </w:rPr>
        <w:t>governance</w:t>
      </w:r>
      <w:r>
        <w:rPr>
          <w:rFonts w:ascii="Times New Roman"/>
          <w:spacing w:val="17"/>
        </w:rPr>
        <w:t xml:space="preserve"> </w:t>
      </w:r>
      <w:r>
        <w:rPr>
          <w:b/>
          <w:spacing w:val="-2"/>
        </w:rPr>
        <w:t>requirements</w:t>
      </w:r>
    </w:p>
    <w:p w14:paraId="2A779D8B" w14:textId="11CF1C8B" w:rsidR="00BF6324" w:rsidRDefault="00A51A09">
      <w:pPr>
        <w:pStyle w:val="ListParagraph"/>
        <w:numPr>
          <w:ilvl w:val="1"/>
          <w:numId w:val="41"/>
        </w:numPr>
        <w:tabs>
          <w:tab w:val="left" w:pos="1148"/>
          <w:tab w:val="left" w:pos="1152"/>
        </w:tabs>
        <w:spacing w:line="276" w:lineRule="auto"/>
        <w:pPrChange w:id="179" w:author="Johannes Backer" w:date="2025-05-15T08:14:00Z">
          <w:pPr>
            <w:pStyle w:val="ListParagraph"/>
            <w:numPr>
              <w:ilvl w:val="1"/>
              <w:numId w:val="24"/>
            </w:numPr>
            <w:tabs>
              <w:tab w:val="left" w:pos="1148"/>
              <w:tab w:val="left" w:pos="1152"/>
            </w:tabs>
            <w:spacing w:line="276" w:lineRule="auto"/>
            <w:ind w:left="1152"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the</w:t>
      </w:r>
      <w:r>
        <w:rPr>
          <w:rFonts w:ascii="Times New Roman"/>
          <w:spacing w:val="40"/>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complies</w:t>
      </w:r>
      <w:r>
        <w:rPr>
          <w:rFonts w:ascii="Times New Roman"/>
        </w:rPr>
        <w:t xml:space="preserve"> </w:t>
      </w:r>
      <w:r>
        <w:t>with</w:t>
      </w:r>
      <w:r>
        <w:rPr>
          <w:rFonts w:ascii="Times New Roman"/>
        </w:rPr>
        <w:t xml:space="preserve"> </w:t>
      </w:r>
      <w:r>
        <w:t>the</w:t>
      </w:r>
      <w:r>
        <w:rPr>
          <w:rFonts w:ascii="Times New Roman"/>
        </w:rPr>
        <w:t xml:space="preserve"> </w:t>
      </w:r>
      <w:r>
        <w:t>system</w:t>
      </w:r>
      <w:r>
        <w:rPr>
          <w:rFonts w:ascii="Times New Roman"/>
        </w:rPr>
        <w:t xml:space="preserve"> </w:t>
      </w:r>
      <w:r>
        <w:t>of</w:t>
      </w:r>
      <w:r>
        <w:rPr>
          <w:rFonts w:ascii="Times New Roman"/>
        </w:rPr>
        <w:t xml:space="preserve"> </w:t>
      </w:r>
      <w:r>
        <w:t>governance</w:t>
      </w:r>
      <w:r>
        <w:rPr>
          <w:rFonts w:ascii="Times New Roman"/>
        </w:rPr>
        <w:t xml:space="preserve"> </w:t>
      </w:r>
      <w:r>
        <w:t>requirements</w:t>
      </w:r>
      <w:r>
        <w:rPr>
          <w:rFonts w:ascii="Times New Roman"/>
        </w:rPr>
        <w:t xml:space="preserve"> </w:t>
      </w:r>
      <w:r>
        <w:t>under</w:t>
      </w:r>
      <w:r>
        <w:rPr>
          <w:rFonts w:ascii="Times New Roman"/>
        </w:rPr>
        <w:t xml:space="preserve"> </w:t>
      </w:r>
      <w:r>
        <w:t>Articles</w:t>
      </w:r>
      <w:r>
        <w:rPr>
          <w:rFonts w:ascii="Times New Roman"/>
        </w:rPr>
        <w:t xml:space="preserve"> </w:t>
      </w:r>
      <w:r>
        <w:t>41</w:t>
      </w:r>
      <w:r>
        <w:rPr>
          <w:rFonts w:ascii="Times New Roman"/>
        </w:rPr>
        <w:t xml:space="preserve"> </w:t>
      </w:r>
      <w:r>
        <w:t>to</w:t>
      </w:r>
      <w:r>
        <w:rPr>
          <w:rFonts w:ascii="Times New Roman"/>
        </w:rPr>
        <w:t xml:space="preserve"> </w:t>
      </w:r>
      <w:r>
        <w:t>50</w:t>
      </w:r>
      <w:r>
        <w:rPr>
          <w:rFonts w:ascii="Times New Roman"/>
        </w:rPr>
        <w:t xml:space="preserve"> </w:t>
      </w:r>
      <w:r>
        <w:t>of</w:t>
      </w:r>
      <w:r>
        <w:rPr>
          <w:rFonts w:ascii="Times New Roman"/>
        </w:rPr>
        <w:t xml:space="preserve"> </w:t>
      </w:r>
      <w:r>
        <w:t>Directive</w:t>
      </w:r>
      <w:r>
        <w:rPr>
          <w:rFonts w:ascii="Times New Roman"/>
        </w:rPr>
        <w:t xml:space="preserve"> </w:t>
      </w:r>
      <w:r>
        <w:t>2009/138/EC,</w:t>
      </w:r>
      <w:r>
        <w:rPr>
          <w:rFonts w:ascii="Times New Roman"/>
        </w:rPr>
        <w:t xml:space="preserve"> </w:t>
      </w:r>
      <w:r>
        <w:t>including</w:t>
      </w:r>
      <w:r>
        <w:rPr>
          <w:rFonts w:ascii="Times New Roman"/>
        </w:rPr>
        <w:t xml:space="preserve"> </w:t>
      </w:r>
      <w:r>
        <w:t>with</w:t>
      </w:r>
      <w:r>
        <w:rPr>
          <w:rFonts w:ascii="Times New Roman"/>
        </w:rPr>
        <w:t xml:space="preserve"> </w:t>
      </w:r>
      <w:r>
        <w:t>the</w:t>
      </w:r>
      <w:r>
        <w:rPr>
          <w:rFonts w:ascii="Times New Roman"/>
        </w:rPr>
        <w:t xml:space="preserve"> </w:t>
      </w:r>
      <w:r>
        <w:t>prudent</w:t>
      </w:r>
      <w:r>
        <w:rPr>
          <w:rFonts w:ascii="Times New Roman"/>
        </w:rPr>
        <w:t xml:space="preserve"> </w:t>
      </w:r>
      <w:r>
        <w:t>person</w:t>
      </w:r>
      <w:r>
        <w:rPr>
          <w:rFonts w:ascii="Times New Roman"/>
        </w:rPr>
        <w:t xml:space="preserve"> </w:t>
      </w:r>
      <w:proofErr w:type="gramStart"/>
      <w:r>
        <w:t>principle</w:t>
      </w:r>
      <w:r>
        <w:rPr>
          <w:rFonts w:ascii="Times New Roman"/>
        </w:rPr>
        <w:t xml:space="preserve"> </w:t>
      </w:r>
      <w:ins w:id="180" w:author="Johannes Backer" w:date="2025-03-28T13:59:00Z">
        <w:r w:rsidR="00B56697">
          <w:rPr>
            <w:rFonts w:ascii="Times New Roman"/>
          </w:rPr>
          <w:t xml:space="preserve"> under</w:t>
        </w:r>
        <w:proofErr w:type="gramEnd"/>
        <w:r w:rsidR="00B56697">
          <w:rPr>
            <w:rFonts w:ascii="Times New Roman"/>
          </w:rPr>
          <w:t xml:space="preserve"> Article 132 of Directive </w:t>
        </w:r>
      </w:ins>
      <w:ins w:id="181" w:author="Johannes Backer" w:date="2025-03-28T14:00:00Z">
        <w:r w:rsidR="00B56697">
          <w:rPr>
            <w:rFonts w:ascii="Times New Roman"/>
          </w:rPr>
          <w:t xml:space="preserve">2009/138/EC </w:t>
        </w:r>
      </w:ins>
      <w:proofErr w:type="gramStart"/>
      <w:r>
        <w:t>with</w:t>
      </w:r>
      <w:r>
        <w:rPr>
          <w:rFonts w:ascii="Times New Roman"/>
        </w:rPr>
        <w:t xml:space="preserve"> </w:t>
      </w:r>
      <w:r>
        <w:t>regard</w:t>
      </w:r>
      <w:r>
        <w:rPr>
          <w:rFonts w:ascii="Times New Roman"/>
        </w:rPr>
        <w:t xml:space="preserve"> </w:t>
      </w:r>
      <w:r>
        <w:t>to</w:t>
      </w:r>
      <w:proofErr w:type="gramEnd"/>
      <w:r>
        <w:rPr>
          <w:rFonts w:ascii="Times New Roman"/>
        </w:rPr>
        <w:t xml:space="preserve"> </w:t>
      </w:r>
      <w:r>
        <w:t>branch</w:t>
      </w:r>
      <w:r>
        <w:rPr>
          <w:rFonts w:ascii="Times New Roman"/>
        </w:rPr>
        <w:t xml:space="preserve"> </w:t>
      </w:r>
      <w:r>
        <w:t>operations.</w:t>
      </w:r>
    </w:p>
    <w:p w14:paraId="49E3A6DA" w14:textId="22098A99" w:rsidR="00BF6324" w:rsidDel="008B7C08" w:rsidRDefault="00A51A09">
      <w:pPr>
        <w:pStyle w:val="Heading1"/>
        <w:spacing w:before="238"/>
        <w:rPr>
          <w:del w:id="182" w:author="Johannes Backer" w:date="2025-03-28T14:00:00Z"/>
        </w:rPr>
      </w:pPr>
      <w:del w:id="183" w:author="Johannes Backer" w:date="2025-03-28T14:00:00Z">
        <w:r w:rsidDel="008B7C08">
          <w:delText>Guideline</w:delText>
        </w:r>
        <w:r w:rsidDel="008B7C08">
          <w:rPr>
            <w:rFonts w:ascii="Times New Roman"/>
            <w:b w:val="0"/>
            <w:spacing w:val="14"/>
          </w:rPr>
          <w:delText xml:space="preserve"> </w:delText>
        </w:r>
        <w:r w:rsidDel="008B7C08">
          <w:delText>28</w:delText>
        </w:r>
        <w:r w:rsidDel="008B7C08">
          <w:rPr>
            <w:rFonts w:ascii="Times New Roman"/>
            <w:b w:val="0"/>
            <w:spacing w:val="15"/>
          </w:rPr>
          <w:delText xml:space="preserve"> </w:delText>
        </w:r>
        <w:r w:rsidDel="008B7C08">
          <w:delText>-</w:delText>
        </w:r>
        <w:r w:rsidDel="008B7C08">
          <w:rPr>
            <w:rFonts w:ascii="Times New Roman"/>
            <w:b w:val="0"/>
            <w:spacing w:val="16"/>
          </w:rPr>
          <w:delText xml:space="preserve"> </w:delText>
        </w:r>
        <w:r w:rsidDel="008B7C08">
          <w:delText>Application</w:delText>
        </w:r>
        <w:r w:rsidDel="008B7C08">
          <w:rPr>
            <w:rFonts w:ascii="Times New Roman"/>
            <w:b w:val="0"/>
            <w:spacing w:val="17"/>
          </w:rPr>
          <w:delText xml:space="preserve"> </w:delText>
        </w:r>
        <w:r w:rsidDel="008B7C08">
          <w:delText>of</w:delText>
        </w:r>
        <w:r w:rsidDel="008B7C08">
          <w:rPr>
            <w:rFonts w:ascii="Times New Roman"/>
            <w:b w:val="0"/>
            <w:spacing w:val="16"/>
          </w:rPr>
          <w:delText xml:space="preserve"> </w:delText>
        </w:r>
        <w:r w:rsidDel="008B7C08">
          <w:delText>prudent</w:delText>
        </w:r>
        <w:r w:rsidDel="008B7C08">
          <w:rPr>
            <w:rFonts w:ascii="Times New Roman"/>
            <w:b w:val="0"/>
            <w:spacing w:val="16"/>
          </w:rPr>
          <w:delText xml:space="preserve"> </w:delText>
        </w:r>
        <w:r w:rsidDel="008B7C08">
          <w:delText>person</w:delText>
        </w:r>
        <w:r w:rsidDel="008B7C08">
          <w:rPr>
            <w:rFonts w:ascii="Times New Roman"/>
            <w:b w:val="0"/>
            <w:spacing w:val="17"/>
          </w:rPr>
          <w:delText xml:space="preserve"> </w:delText>
        </w:r>
        <w:r w:rsidDel="008B7C08">
          <w:delText>principle</w:delText>
        </w:r>
        <w:r w:rsidDel="008B7C08">
          <w:rPr>
            <w:rFonts w:ascii="Times New Roman"/>
            <w:b w:val="0"/>
            <w:spacing w:val="16"/>
          </w:rPr>
          <w:delText xml:space="preserve"> </w:delText>
        </w:r>
        <w:r w:rsidDel="008B7C08">
          <w:delText>to</w:delText>
        </w:r>
        <w:r w:rsidDel="008B7C08">
          <w:rPr>
            <w:rFonts w:ascii="Times New Roman"/>
            <w:b w:val="0"/>
            <w:spacing w:val="16"/>
          </w:rPr>
          <w:delText xml:space="preserve"> </w:delText>
        </w:r>
        <w:r w:rsidDel="008B7C08">
          <w:delText>branch</w:delText>
        </w:r>
        <w:r w:rsidDel="008B7C08">
          <w:rPr>
            <w:rFonts w:ascii="Times New Roman"/>
            <w:b w:val="0"/>
            <w:spacing w:val="17"/>
          </w:rPr>
          <w:delText xml:space="preserve"> </w:delText>
        </w:r>
        <w:r w:rsidDel="008B7C08">
          <w:rPr>
            <w:spacing w:val="-2"/>
          </w:rPr>
          <w:delText>assets</w:delText>
        </w:r>
      </w:del>
    </w:p>
    <w:p w14:paraId="3D84CC5E" w14:textId="0AC957D1" w:rsidR="00BF6324" w:rsidDel="008B7C08" w:rsidRDefault="00A51A09">
      <w:pPr>
        <w:pStyle w:val="ListParagraph"/>
        <w:numPr>
          <w:ilvl w:val="1"/>
          <w:numId w:val="41"/>
        </w:numPr>
        <w:tabs>
          <w:tab w:val="left" w:pos="1148"/>
          <w:tab w:val="left" w:pos="1152"/>
        </w:tabs>
        <w:spacing w:before="122" w:line="276" w:lineRule="auto"/>
        <w:rPr>
          <w:del w:id="184" w:author="Johannes Backer" w:date="2025-03-28T14:00:00Z"/>
        </w:rPr>
        <w:pPrChange w:id="185" w:author="Johannes Backer" w:date="2025-05-15T08:14:00Z">
          <w:pPr>
            <w:pStyle w:val="ListParagraph"/>
            <w:numPr>
              <w:ilvl w:val="1"/>
              <w:numId w:val="24"/>
            </w:numPr>
            <w:tabs>
              <w:tab w:val="left" w:pos="1148"/>
              <w:tab w:val="left" w:pos="1152"/>
            </w:tabs>
            <w:spacing w:before="122" w:line="276" w:lineRule="auto"/>
            <w:ind w:left="1152" w:hanging="663"/>
          </w:pPr>
        </w:pPrChange>
      </w:pPr>
      <w:del w:id="186" w:author="Johannes Backer" w:date="2025-03-28T14:00:00Z">
        <w:r w:rsidDel="008B7C08">
          <w:delText>The</w:delText>
        </w:r>
        <w:r w:rsidDel="008B7C08">
          <w:rPr>
            <w:rFonts w:ascii="Times New Roman"/>
            <w:spacing w:val="40"/>
          </w:rPr>
          <w:delText xml:space="preserve"> </w:delText>
        </w:r>
        <w:r w:rsidDel="008B7C08">
          <w:delText>host</w:delText>
        </w:r>
        <w:r w:rsidDel="008B7C08">
          <w:rPr>
            <w:rFonts w:ascii="Times New Roman"/>
            <w:spacing w:val="40"/>
          </w:rPr>
          <w:delText xml:space="preserve"> </w:delText>
        </w:r>
        <w:r w:rsidDel="008B7C08">
          <w:delText>supervisory</w:delText>
        </w:r>
        <w:r w:rsidDel="008B7C08">
          <w:rPr>
            <w:rFonts w:ascii="Times New Roman"/>
            <w:spacing w:val="40"/>
          </w:rPr>
          <w:delText xml:space="preserve"> </w:delText>
        </w:r>
        <w:r w:rsidDel="008B7C08">
          <w:delText>authority</w:delText>
        </w:r>
        <w:r w:rsidDel="008B7C08">
          <w:rPr>
            <w:rFonts w:ascii="Times New Roman"/>
            <w:spacing w:val="40"/>
          </w:rPr>
          <w:delText xml:space="preserve"> </w:delText>
        </w:r>
        <w:r w:rsidDel="008B7C08">
          <w:delText>should</w:delText>
        </w:r>
        <w:r w:rsidDel="008B7C08">
          <w:rPr>
            <w:rFonts w:ascii="Times New Roman"/>
            <w:spacing w:val="40"/>
          </w:rPr>
          <w:delText xml:space="preserve"> </w:delText>
        </w:r>
        <w:r w:rsidDel="008B7C08">
          <w:delText>ensure</w:delText>
        </w:r>
        <w:r w:rsidDel="008B7C08">
          <w:rPr>
            <w:rFonts w:ascii="Times New Roman"/>
            <w:spacing w:val="40"/>
          </w:rPr>
          <w:delText xml:space="preserve"> </w:delText>
        </w:r>
        <w:r w:rsidDel="008B7C08">
          <w:delText>that</w:delText>
        </w:r>
        <w:r w:rsidDel="008B7C08">
          <w:rPr>
            <w:rFonts w:ascii="Times New Roman"/>
            <w:spacing w:val="40"/>
          </w:rPr>
          <w:delText xml:space="preserve"> </w:delText>
        </w:r>
        <w:r w:rsidDel="008B7C08">
          <w:delText>the</w:delText>
        </w:r>
        <w:r w:rsidDel="008B7C08">
          <w:rPr>
            <w:rFonts w:ascii="Times New Roman"/>
            <w:spacing w:val="40"/>
          </w:rPr>
          <w:delText xml:space="preserve"> </w:delText>
        </w:r>
        <w:r w:rsidDel="008B7C08">
          <w:delText>third-country</w:delText>
        </w:r>
        <w:r w:rsidDel="008B7C08">
          <w:rPr>
            <w:rFonts w:ascii="Times New Roman"/>
          </w:rPr>
          <w:delText xml:space="preserve"> </w:delText>
        </w:r>
        <w:r w:rsidDel="008B7C08">
          <w:delText>insurance</w:delText>
        </w:r>
        <w:r w:rsidDel="008B7C08">
          <w:rPr>
            <w:rFonts w:ascii="Times New Roman"/>
          </w:rPr>
          <w:delText xml:space="preserve"> </w:delText>
        </w:r>
        <w:r w:rsidDel="008B7C08">
          <w:delText>undertaking</w:delText>
        </w:r>
        <w:r w:rsidDel="008B7C08">
          <w:rPr>
            <w:rFonts w:ascii="Times New Roman"/>
          </w:rPr>
          <w:delText xml:space="preserve"> </w:delText>
        </w:r>
        <w:r w:rsidDel="008B7C08">
          <w:delText>makes</w:delText>
        </w:r>
        <w:r w:rsidDel="008B7C08">
          <w:rPr>
            <w:rFonts w:ascii="Times New Roman"/>
          </w:rPr>
          <w:delText xml:space="preserve"> </w:delText>
        </w:r>
        <w:r w:rsidDel="008B7C08">
          <w:delText>branch</w:delText>
        </w:r>
        <w:r w:rsidDel="008B7C08">
          <w:rPr>
            <w:rFonts w:ascii="Times New Roman"/>
          </w:rPr>
          <w:delText xml:space="preserve"> </w:delText>
        </w:r>
        <w:r w:rsidDel="008B7C08">
          <w:delText>assets</w:delText>
        </w:r>
        <w:r w:rsidDel="008B7C08">
          <w:rPr>
            <w:rFonts w:ascii="Times New Roman"/>
          </w:rPr>
          <w:delText xml:space="preserve"> </w:delText>
        </w:r>
        <w:r w:rsidDel="008B7C08">
          <w:delText>compliant</w:delText>
        </w:r>
        <w:r w:rsidDel="008B7C08">
          <w:rPr>
            <w:rFonts w:ascii="Times New Roman"/>
          </w:rPr>
          <w:delText xml:space="preserve"> </w:delText>
        </w:r>
        <w:r w:rsidDel="008B7C08">
          <w:delText>with</w:delText>
        </w:r>
        <w:r w:rsidDel="008B7C08">
          <w:rPr>
            <w:rFonts w:ascii="Times New Roman"/>
          </w:rPr>
          <w:delText xml:space="preserve"> </w:delText>
        </w:r>
        <w:r w:rsidDel="008B7C08">
          <w:delText>the</w:delText>
        </w:r>
        <w:r w:rsidDel="008B7C08">
          <w:rPr>
            <w:rFonts w:ascii="Times New Roman"/>
          </w:rPr>
          <w:delText xml:space="preserve"> </w:delText>
        </w:r>
        <w:r w:rsidDel="008B7C08">
          <w:delText>prudent</w:delText>
        </w:r>
        <w:r w:rsidDel="008B7C08">
          <w:rPr>
            <w:rFonts w:ascii="Times New Roman"/>
            <w:spacing w:val="80"/>
            <w:w w:val="150"/>
          </w:rPr>
          <w:delText xml:space="preserve"> </w:delText>
        </w:r>
        <w:r w:rsidDel="008B7C08">
          <w:delText>person</w:delText>
        </w:r>
        <w:r w:rsidDel="008B7C08">
          <w:rPr>
            <w:rFonts w:ascii="Times New Roman"/>
          </w:rPr>
          <w:delText xml:space="preserve"> </w:delText>
        </w:r>
        <w:r w:rsidDel="008B7C08">
          <w:delText>principle</w:delText>
        </w:r>
        <w:r w:rsidDel="008B7C08">
          <w:rPr>
            <w:rFonts w:ascii="Times New Roman"/>
          </w:rPr>
          <w:delText xml:space="preserve"> </w:delText>
        </w:r>
        <w:r w:rsidDel="008B7C08">
          <w:delText>under</w:delText>
        </w:r>
        <w:r w:rsidDel="008B7C08">
          <w:rPr>
            <w:rFonts w:ascii="Times New Roman"/>
          </w:rPr>
          <w:delText xml:space="preserve"> </w:delText>
        </w:r>
        <w:r w:rsidDel="008B7C08">
          <w:delText>Article</w:delText>
        </w:r>
        <w:r w:rsidDel="008B7C08">
          <w:rPr>
            <w:rFonts w:ascii="Times New Roman"/>
          </w:rPr>
          <w:delText xml:space="preserve"> </w:delText>
        </w:r>
        <w:r w:rsidDel="008B7C08">
          <w:delText>132</w:delText>
        </w:r>
        <w:r w:rsidDel="008B7C08">
          <w:rPr>
            <w:rFonts w:ascii="Times New Roman"/>
          </w:rPr>
          <w:delText xml:space="preserve"> </w:delText>
        </w:r>
        <w:r w:rsidDel="008B7C08">
          <w:delText>of</w:delText>
        </w:r>
        <w:r w:rsidDel="008B7C08">
          <w:rPr>
            <w:rFonts w:ascii="Times New Roman"/>
          </w:rPr>
          <w:delText xml:space="preserve"> </w:delText>
        </w:r>
        <w:r w:rsidDel="008B7C08">
          <w:delText>Directive</w:delText>
        </w:r>
        <w:r w:rsidDel="008B7C08">
          <w:rPr>
            <w:rFonts w:ascii="Times New Roman"/>
          </w:rPr>
          <w:delText xml:space="preserve"> </w:delText>
        </w:r>
        <w:r w:rsidDel="008B7C08">
          <w:delText>2009/138/EC.</w:delText>
        </w:r>
      </w:del>
    </w:p>
    <w:p w14:paraId="2AA0FD74" w14:textId="77777777" w:rsidR="00BF6324" w:rsidRDefault="00A51A09">
      <w:pPr>
        <w:pStyle w:val="Heading1"/>
        <w:spacing w:before="239"/>
      </w:pPr>
      <w:r>
        <w:t>Guideline</w:t>
      </w:r>
      <w:r>
        <w:rPr>
          <w:rFonts w:ascii="Times New Roman"/>
          <w:b w:val="0"/>
          <w:spacing w:val="14"/>
        </w:rPr>
        <w:t xml:space="preserve"> </w:t>
      </w:r>
      <w:r>
        <w:t>29</w:t>
      </w:r>
      <w:r>
        <w:rPr>
          <w:rFonts w:ascii="Times New Roman"/>
          <w:b w:val="0"/>
          <w:spacing w:val="16"/>
        </w:rPr>
        <w:t xml:space="preserve"> </w:t>
      </w:r>
      <w:r>
        <w:t>-</w:t>
      </w:r>
      <w:r>
        <w:rPr>
          <w:rFonts w:ascii="Times New Roman"/>
          <w:b w:val="0"/>
          <w:spacing w:val="16"/>
        </w:rPr>
        <w:t xml:space="preserve"> </w:t>
      </w:r>
      <w:r>
        <w:t>Language</w:t>
      </w:r>
      <w:r>
        <w:rPr>
          <w:rFonts w:ascii="Times New Roman"/>
          <w:b w:val="0"/>
          <w:spacing w:val="16"/>
        </w:rPr>
        <w:t xml:space="preserve"> </w:t>
      </w:r>
      <w:r>
        <w:t>and</w:t>
      </w:r>
      <w:r>
        <w:rPr>
          <w:rFonts w:ascii="Times New Roman"/>
          <w:b w:val="0"/>
          <w:spacing w:val="16"/>
        </w:rPr>
        <w:t xml:space="preserve"> </w:t>
      </w:r>
      <w:r>
        <w:t>reporting</w:t>
      </w:r>
      <w:r>
        <w:rPr>
          <w:rFonts w:ascii="Times New Roman"/>
          <w:b w:val="0"/>
          <w:spacing w:val="16"/>
        </w:rPr>
        <w:t xml:space="preserve"> </w:t>
      </w:r>
      <w:r>
        <w:t>of</w:t>
      </w:r>
      <w:r>
        <w:rPr>
          <w:rFonts w:ascii="Times New Roman"/>
          <w:b w:val="0"/>
          <w:spacing w:val="16"/>
        </w:rPr>
        <w:t xml:space="preserve"> </w:t>
      </w:r>
      <w:r>
        <w:t>governance</w:t>
      </w:r>
      <w:r>
        <w:rPr>
          <w:rFonts w:ascii="Times New Roman"/>
          <w:b w:val="0"/>
          <w:spacing w:val="17"/>
        </w:rPr>
        <w:t xml:space="preserve"> </w:t>
      </w:r>
      <w:r>
        <w:rPr>
          <w:spacing w:val="-2"/>
        </w:rPr>
        <w:t>policies</w:t>
      </w:r>
    </w:p>
    <w:p w14:paraId="7D2813AB" w14:textId="1A5910D9" w:rsidR="00BF6324" w:rsidRDefault="00A51A09">
      <w:pPr>
        <w:pStyle w:val="ListParagraph"/>
        <w:numPr>
          <w:ilvl w:val="1"/>
          <w:numId w:val="41"/>
        </w:numPr>
        <w:tabs>
          <w:tab w:val="left" w:pos="1148"/>
          <w:tab w:val="left" w:pos="1152"/>
        </w:tabs>
        <w:spacing w:before="121" w:line="276" w:lineRule="auto"/>
        <w:ind w:right="124"/>
        <w:pPrChange w:id="187" w:author="Johannes Backer" w:date="2025-05-15T08:14:00Z">
          <w:pPr>
            <w:pStyle w:val="ListParagraph"/>
            <w:numPr>
              <w:ilvl w:val="1"/>
              <w:numId w:val="24"/>
            </w:numPr>
            <w:tabs>
              <w:tab w:val="left" w:pos="1148"/>
              <w:tab w:val="left" w:pos="1152"/>
            </w:tabs>
            <w:spacing w:before="121" w:line="276" w:lineRule="auto"/>
            <w:ind w:left="1152" w:right="124"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the</w:t>
      </w:r>
      <w:r>
        <w:rPr>
          <w:rFonts w:ascii="Times New Roman"/>
          <w:spacing w:val="40"/>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has</w:t>
      </w:r>
      <w:r>
        <w:rPr>
          <w:rFonts w:ascii="Times New Roman"/>
        </w:rPr>
        <w:t xml:space="preserve"> </w:t>
      </w:r>
      <w:r>
        <w:t>written</w:t>
      </w:r>
      <w:r>
        <w:rPr>
          <w:rFonts w:ascii="Times New Roman"/>
        </w:rPr>
        <w:t xml:space="preserve"> </w:t>
      </w:r>
      <w:r>
        <w:t>policies</w:t>
      </w:r>
      <w:r>
        <w:rPr>
          <w:rFonts w:ascii="Times New Roman"/>
        </w:rPr>
        <w:t xml:space="preserve"> </w:t>
      </w:r>
      <w:r>
        <w:t>covering</w:t>
      </w:r>
      <w:r>
        <w:rPr>
          <w:rFonts w:ascii="Times New Roman"/>
        </w:rPr>
        <w:t xml:space="preserve"> </w:t>
      </w:r>
      <w:r>
        <w:t>the</w:t>
      </w:r>
      <w:r>
        <w:rPr>
          <w:rFonts w:ascii="Times New Roman"/>
        </w:rPr>
        <w:t xml:space="preserve"> </w:t>
      </w:r>
      <w:r>
        <w:t>governance</w:t>
      </w:r>
      <w:r>
        <w:rPr>
          <w:rFonts w:ascii="Times New Roman"/>
        </w:rPr>
        <w:t xml:space="preserve"> </w:t>
      </w:r>
      <w:r>
        <w:t>arrangements</w:t>
      </w:r>
      <w:r>
        <w:rPr>
          <w:rFonts w:ascii="Times New Roman"/>
        </w:rPr>
        <w:t xml:space="preserve"> </w:t>
      </w:r>
      <w:r>
        <w:t>to</w:t>
      </w:r>
      <w:r>
        <w:rPr>
          <w:rFonts w:ascii="Times New Roman"/>
        </w:rPr>
        <w:t xml:space="preserve"> </w:t>
      </w:r>
      <w:r>
        <w:t>comply</w:t>
      </w:r>
      <w:r>
        <w:rPr>
          <w:rFonts w:ascii="Times New Roman"/>
        </w:rPr>
        <w:t xml:space="preserve"> </w:t>
      </w:r>
      <w:r>
        <w:t>with</w:t>
      </w:r>
      <w:r>
        <w:rPr>
          <w:rFonts w:ascii="Times New Roman"/>
        </w:rPr>
        <w:t xml:space="preserve"> </w:t>
      </w:r>
      <w:r>
        <w:t>Guideline</w:t>
      </w:r>
      <w:r>
        <w:rPr>
          <w:rFonts w:ascii="Times New Roman"/>
        </w:rPr>
        <w:t xml:space="preserve"> </w:t>
      </w:r>
      <w:ins w:id="188" w:author="Johannes Backer" w:date="2025-04-08T17:15:00Z">
        <w:r w:rsidR="001243E3">
          <w:rPr>
            <w:rFonts w:ascii="Times New Roman"/>
          </w:rPr>
          <w:t>2</w:t>
        </w:r>
      </w:ins>
      <w:r>
        <w:t>7,</w:t>
      </w:r>
      <w:r>
        <w:rPr>
          <w:rFonts w:ascii="Times New Roman"/>
        </w:rPr>
        <w:t xml:space="preserve"> </w:t>
      </w:r>
      <w:r>
        <w:t>available</w:t>
      </w:r>
      <w:r>
        <w:rPr>
          <w:rFonts w:ascii="Times New Roman"/>
        </w:rPr>
        <w:t xml:space="preserve"> </w:t>
      </w:r>
      <w:r>
        <w:t>in</w:t>
      </w:r>
      <w:r>
        <w:rPr>
          <w:rFonts w:ascii="Times New Roman"/>
        </w:rPr>
        <w:t xml:space="preserve"> </w:t>
      </w:r>
      <w:r>
        <w:t>a</w:t>
      </w:r>
      <w:r>
        <w:rPr>
          <w:rFonts w:ascii="Times New Roman"/>
        </w:rPr>
        <w:t xml:space="preserve"> </w:t>
      </w:r>
      <w:r>
        <w:t>language</w:t>
      </w:r>
      <w:r>
        <w:rPr>
          <w:rFonts w:ascii="Times New Roman"/>
        </w:rPr>
        <w:t xml:space="preserve"> </w:t>
      </w:r>
      <w:r>
        <w:t>agreed</w:t>
      </w:r>
      <w:r>
        <w:rPr>
          <w:rFonts w:ascii="Times New Roman"/>
        </w:rPr>
        <w:t xml:space="preserve"> </w:t>
      </w:r>
      <w:r>
        <w:t>by</w:t>
      </w:r>
      <w:r>
        <w:rPr>
          <w:rFonts w:ascii="Times New Roman"/>
          <w:spacing w:val="40"/>
        </w:rPr>
        <w:t xml:space="preserve"> </w:t>
      </w:r>
      <w:r>
        <w:t>the</w:t>
      </w:r>
      <w:r>
        <w:rPr>
          <w:rFonts w:ascii="Times New Roman"/>
        </w:rPr>
        <w:t xml:space="preserve"> </w:t>
      </w:r>
      <w:r>
        <w:t>host</w:t>
      </w:r>
      <w:r>
        <w:rPr>
          <w:rFonts w:ascii="Times New Roman"/>
        </w:rPr>
        <w:t xml:space="preserve"> </w:t>
      </w:r>
      <w:r>
        <w:t>supervisory</w:t>
      </w:r>
      <w:r>
        <w:rPr>
          <w:rFonts w:ascii="Times New Roman"/>
        </w:rPr>
        <w:t xml:space="preserve"> </w:t>
      </w:r>
      <w:proofErr w:type="gramStart"/>
      <w:r>
        <w:t>authority,</w:t>
      </w:r>
      <w:r>
        <w:rPr>
          <w:rFonts w:ascii="Times New Roman"/>
        </w:rPr>
        <w:t xml:space="preserve"> </w:t>
      </w:r>
      <w:r>
        <w:t>and</w:t>
      </w:r>
      <w:proofErr w:type="gramEnd"/>
      <w:r>
        <w:rPr>
          <w:rFonts w:ascii="Times New Roman"/>
        </w:rPr>
        <w:t xml:space="preserve"> </w:t>
      </w:r>
      <w:r>
        <w:t>include</w:t>
      </w:r>
      <w:r>
        <w:rPr>
          <w:rFonts w:ascii="Times New Roman"/>
        </w:rPr>
        <w:t xml:space="preserve"> </w:t>
      </w:r>
      <w:r>
        <w:t>information</w:t>
      </w:r>
      <w:r>
        <w:rPr>
          <w:rFonts w:ascii="Times New Roman"/>
        </w:rPr>
        <w:t xml:space="preserve"> </w:t>
      </w:r>
      <w:r>
        <w:t>in</w:t>
      </w:r>
      <w:r>
        <w:rPr>
          <w:rFonts w:ascii="Times New Roman"/>
        </w:rPr>
        <w:t xml:space="preserve"> </w:t>
      </w:r>
      <w:r>
        <w:t>its</w:t>
      </w:r>
      <w:r>
        <w:rPr>
          <w:rFonts w:ascii="Times New Roman"/>
        </w:rPr>
        <w:t xml:space="preserve"> </w:t>
      </w:r>
      <w:r>
        <w:t>regular</w:t>
      </w:r>
      <w:r>
        <w:rPr>
          <w:rFonts w:ascii="Times New Roman"/>
        </w:rPr>
        <w:t xml:space="preserve"> </w:t>
      </w:r>
      <w:r>
        <w:t>supervisory</w:t>
      </w:r>
      <w:r>
        <w:rPr>
          <w:rFonts w:ascii="Times New Roman"/>
        </w:rPr>
        <w:t xml:space="preserve"> </w:t>
      </w:r>
      <w:r>
        <w:t>reporting</w:t>
      </w:r>
      <w:r>
        <w:rPr>
          <w:rFonts w:ascii="Times New Roman"/>
        </w:rPr>
        <w:t xml:space="preserve"> </w:t>
      </w:r>
      <w:r>
        <w:t>regarding</w:t>
      </w:r>
      <w:r>
        <w:rPr>
          <w:rFonts w:ascii="Times New Roman"/>
        </w:rPr>
        <w:t xml:space="preserve"> </w:t>
      </w:r>
      <w:r>
        <w:t>how</w:t>
      </w:r>
      <w:r>
        <w:rPr>
          <w:rFonts w:ascii="Times New Roman"/>
        </w:rPr>
        <w:t xml:space="preserve"> </w:t>
      </w:r>
      <w:r>
        <w:t>it</w:t>
      </w:r>
      <w:r>
        <w:rPr>
          <w:rFonts w:ascii="Times New Roman"/>
        </w:rPr>
        <w:t xml:space="preserve"> </w:t>
      </w:r>
      <w:r>
        <w:t>satisfies</w:t>
      </w:r>
      <w:r>
        <w:rPr>
          <w:rFonts w:ascii="Times New Roman"/>
        </w:rPr>
        <w:t xml:space="preserve"> </w:t>
      </w:r>
      <w:r>
        <w:t>those</w:t>
      </w:r>
      <w:r>
        <w:rPr>
          <w:rFonts w:ascii="Times New Roman"/>
        </w:rPr>
        <w:t xml:space="preserve"> </w:t>
      </w:r>
      <w:r>
        <w:t>governance</w:t>
      </w:r>
      <w:r>
        <w:rPr>
          <w:rFonts w:ascii="Times New Roman"/>
        </w:rPr>
        <w:t xml:space="preserve"> </w:t>
      </w:r>
      <w:r>
        <w:rPr>
          <w:spacing w:val="-2"/>
        </w:rPr>
        <w:t>requirements.</w:t>
      </w:r>
    </w:p>
    <w:p w14:paraId="058780BC" w14:textId="77777777" w:rsidR="00BF6324" w:rsidRDefault="00BF6324">
      <w:pPr>
        <w:spacing w:line="276" w:lineRule="auto"/>
        <w:jc w:val="both"/>
        <w:sectPr w:rsidR="00BF6324">
          <w:pgSz w:w="11900" w:h="16840"/>
          <w:pgMar w:top="1040" w:right="1000" w:bottom="560" w:left="1000" w:header="0" w:footer="374" w:gutter="0"/>
          <w:cols w:space="720"/>
        </w:sectPr>
      </w:pPr>
    </w:p>
    <w:p w14:paraId="3A625848" w14:textId="7BD04912" w:rsidR="00BF6324" w:rsidDel="008B7C08" w:rsidRDefault="00A51A09">
      <w:pPr>
        <w:pStyle w:val="Heading1"/>
        <w:spacing w:before="90"/>
        <w:rPr>
          <w:del w:id="189" w:author="Johannes Backer" w:date="2025-03-28T14:00:00Z"/>
        </w:rPr>
      </w:pPr>
      <w:del w:id="190" w:author="Johannes Backer" w:date="2025-03-28T14:00:00Z">
        <w:r w:rsidDel="008B7C08">
          <w:lastRenderedPageBreak/>
          <w:delText>Guideline</w:delText>
        </w:r>
        <w:r w:rsidDel="008B7C08">
          <w:rPr>
            <w:rFonts w:ascii="Times New Roman"/>
            <w:b w:val="0"/>
            <w:spacing w:val="18"/>
          </w:rPr>
          <w:delText xml:space="preserve"> </w:delText>
        </w:r>
        <w:r w:rsidDel="008B7C08">
          <w:delText>30</w:delText>
        </w:r>
        <w:r w:rsidDel="008B7C08">
          <w:rPr>
            <w:rFonts w:ascii="Times New Roman"/>
            <w:b w:val="0"/>
            <w:spacing w:val="17"/>
          </w:rPr>
          <w:delText xml:space="preserve"> </w:delText>
        </w:r>
        <w:r w:rsidDel="008B7C08">
          <w:delText>-</w:delText>
        </w:r>
        <w:r w:rsidDel="008B7C08">
          <w:rPr>
            <w:rFonts w:ascii="Times New Roman"/>
            <w:b w:val="0"/>
            <w:spacing w:val="18"/>
          </w:rPr>
          <w:delText xml:space="preserve"> </w:delText>
        </w:r>
        <w:r w:rsidDel="008B7C08">
          <w:delText>Key</w:delText>
        </w:r>
        <w:r w:rsidDel="008B7C08">
          <w:rPr>
            <w:rFonts w:ascii="Times New Roman"/>
            <w:b w:val="0"/>
            <w:spacing w:val="18"/>
          </w:rPr>
          <w:delText xml:space="preserve"> </w:delText>
        </w:r>
        <w:r w:rsidDel="008B7C08">
          <w:rPr>
            <w:spacing w:val="-2"/>
          </w:rPr>
          <w:delText>functions</w:delText>
        </w:r>
      </w:del>
    </w:p>
    <w:p w14:paraId="69E18D88" w14:textId="1764D9BD" w:rsidR="00BF6324" w:rsidDel="008B7C08" w:rsidRDefault="00A51A09">
      <w:pPr>
        <w:pStyle w:val="ListParagraph"/>
        <w:numPr>
          <w:ilvl w:val="1"/>
          <w:numId w:val="41"/>
        </w:numPr>
        <w:tabs>
          <w:tab w:val="left" w:pos="1148"/>
          <w:tab w:val="left" w:pos="1152"/>
        </w:tabs>
        <w:spacing w:before="121" w:line="276" w:lineRule="auto"/>
        <w:rPr>
          <w:del w:id="191" w:author="Johannes Backer" w:date="2025-03-28T14:00:00Z"/>
        </w:rPr>
        <w:pPrChange w:id="192" w:author="Johannes Backer" w:date="2025-05-15T08:14:00Z">
          <w:pPr>
            <w:pStyle w:val="ListParagraph"/>
            <w:numPr>
              <w:ilvl w:val="1"/>
              <w:numId w:val="24"/>
            </w:numPr>
            <w:tabs>
              <w:tab w:val="left" w:pos="1148"/>
              <w:tab w:val="left" w:pos="1152"/>
            </w:tabs>
            <w:spacing w:before="121" w:line="276" w:lineRule="auto"/>
            <w:ind w:left="1152" w:hanging="663"/>
          </w:pPr>
        </w:pPrChange>
      </w:pPr>
      <w:del w:id="193" w:author="Johannes Backer" w:date="2025-03-28T14:00:00Z">
        <w:r w:rsidDel="008B7C08">
          <w:delText>The</w:delText>
        </w:r>
        <w:r w:rsidDel="008B7C08">
          <w:rPr>
            <w:rFonts w:ascii="Times New Roman" w:hAnsi="Times New Roman"/>
            <w:spacing w:val="40"/>
          </w:rPr>
          <w:delText xml:space="preserve"> </w:delText>
        </w:r>
        <w:r w:rsidDel="008B7C08">
          <w:delText>host</w:delText>
        </w:r>
        <w:r w:rsidDel="008B7C08">
          <w:rPr>
            <w:rFonts w:ascii="Times New Roman" w:hAnsi="Times New Roman"/>
            <w:spacing w:val="40"/>
          </w:rPr>
          <w:delText xml:space="preserve"> </w:delText>
        </w:r>
        <w:r w:rsidDel="008B7C08">
          <w:delText>supervisory</w:delText>
        </w:r>
        <w:r w:rsidDel="008B7C08">
          <w:rPr>
            <w:rFonts w:ascii="Times New Roman" w:hAnsi="Times New Roman"/>
            <w:spacing w:val="40"/>
          </w:rPr>
          <w:delText xml:space="preserve"> </w:delText>
        </w:r>
        <w:r w:rsidDel="008B7C08">
          <w:delText>authority</w:delText>
        </w:r>
        <w:r w:rsidDel="008B7C08">
          <w:rPr>
            <w:rFonts w:ascii="Times New Roman" w:hAnsi="Times New Roman"/>
            <w:spacing w:val="40"/>
          </w:rPr>
          <w:delText xml:space="preserve"> </w:delText>
        </w:r>
        <w:r w:rsidDel="008B7C08">
          <w:delText>should</w:delText>
        </w:r>
        <w:r w:rsidDel="008B7C08">
          <w:rPr>
            <w:rFonts w:ascii="Times New Roman" w:hAnsi="Times New Roman"/>
            <w:spacing w:val="40"/>
          </w:rPr>
          <w:delText xml:space="preserve"> </w:delText>
        </w:r>
        <w:r w:rsidDel="008B7C08">
          <w:delText>ensure</w:delText>
        </w:r>
        <w:r w:rsidDel="008B7C08">
          <w:rPr>
            <w:rFonts w:ascii="Times New Roman" w:hAnsi="Times New Roman"/>
            <w:spacing w:val="40"/>
          </w:rPr>
          <w:delText xml:space="preserve"> </w:delText>
        </w:r>
        <w:r w:rsidDel="008B7C08">
          <w:delText>that</w:delText>
        </w:r>
        <w:r w:rsidDel="008B7C08">
          <w:rPr>
            <w:rFonts w:ascii="Times New Roman" w:hAnsi="Times New Roman"/>
            <w:spacing w:val="40"/>
          </w:rPr>
          <w:delText xml:space="preserve"> </w:delText>
        </w:r>
        <w:r w:rsidDel="008B7C08">
          <w:delText>the</w:delText>
        </w:r>
        <w:r w:rsidDel="008B7C08">
          <w:rPr>
            <w:rFonts w:ascii="Times New Roman" w:hAnsi="Times New Roman"/>
            <w:spacing w:val="40"/>
          </w:rPr>
          <w:delText xml:space="preserve"> </w:delText>
        </w:r>
        <w:r w:rsidDel="008B7C08">
          <w:delText>third-country</w:delText>
        </w:r>
        <w:r w:rsidDel="008B7C08">
          <w:rPr>
            <w:rFonts w:ascii="Times New Roman" w:hAnsi="Times New Roman"/>
          </w:rPr>
          <w:delText xml:space="preserve"> </w:delText>
        </w:r>
        <w:r w:rsidDel="008B7C08">
          <w:delText>insurance</w:delText>
        </w:r>
        <w:r w:rsidDel="008B7C08">
          <w:rPr>
            <w:rFonts w:ascii="Times New Roman" w:hAnsi="Times New Roman"/>
          </w:rPr>
          <w:delText xml:space="preserve"> </w:delText>
        </w:r>
        <w:r w:rsidDel="008B7C08">
          <w:delText>undertaking</w:delText>
        </w:r>
        <w:r w:rsidDel="008B7C08">
          <w:rPr>
            <w:rFonts w:ascii="Times New Roman" w:hAnsi="Times New Roman"/>
          </w:rPr>
          <w:delText xml:space="preserve"> </w:delText>
        </w:r>
        <w:r w:rsidDel="008B7C08">
          <w:delText>has</w:delText>
        </w:r>
        <w:r w:rsidDel="008B7C08">
          <w:rPr>
            <w:rFonts w:ascii="Times New Roman" w:hAnsi="Times New Roman"/>
          </w:rPr>
          <w:delText xml:space="preserve"> </w:delText>
        </w:r>
        <w:r w:rsidDel="008B7C08">
          <w:delText>put</w:delText>
        </w:r>
        <w:r w:rsidDel="008B7C08">
          <w:rPr>
            <w:rFonts w:ascii="Times New Roman" w:hAnsi="Times New Roman"/>
          </w:rPr>
          <w:delText xml:space="preserve"> </w:delText>
        </w:r>
        <w:r w:rsidDel="008B7C08">
          <w:delText>in</w:delText>
        </w:r>
        <w:r w:rsidDel="008B7C08">
          <w:rPr>
            <w:rFonts w:ascii="Times New Roman" w:hAnsi="Times New Roman"/>
          </w:rPr>
          <w:delText xml:space="preserve"> </w:delText>
        </w:r>
        <w:r w:rsidDel="008B7C08">
          <w:delText>place</w:delText>
        </w:r>
        <w:r w:rsidDel="008B7C08">
          <w:rPr>
            <w:rFonts w:ascii="Times New Roman" w:hAnsi="Times New Roman"/>
          </w:rPr>
          <w:delText xml:space="preserve"> </w:delText>
        </w:r>
        <w:r w:rsidDel="008B7C08">
          <w:delText>the</w:delText>
        </w:r>
        <w:r w:rsidDel="008B7C08">
          <w:rPr>
            <w:rFonts w:ascii="Times New Roman" w:hAnsi="Times New Roman"/>
          </w:rPr>
          <w:delText xml:space="preserve"> </w:delText>
        </w:r>
        <w:r w:rsidDel="008B7C08">
          <w:delText>risk</w:delText>
        </w:r>
        <w:r w:rsidDel="008B7C08">
          <w:rPr>
            <w:rFonts w:ascii="Times New Roman" w:hAnsi="Times New Roman"/>
          </w:rPr>
          <w:delText xml:space="preserve"> </w:delText>
        </w:r>
        <w:r w:rsidDel="008B7C08">
          <w:delText>management</w:delText>
        </w:r>
        <w:r w:rsidDel="008B7C08">
          <w:rPr>
            <w:rFonts w:ascii="Times New Roman" w:hAnsi="Times New Roman"/>
          </w:rPr>
          <w:delText xml:space="preserve"> </w:delText>
        </w:r>
        <w:r w:rsidDel="008B7C08">
          <w:delText>function,</w:delText>
        </w:r>
        <w:r w:rsidDel="008B7C08">
          <w:rPr>
            <w:rFonts w:ascii="Times New Roman" w:hAnsi="Times New Roman"/>
          </w:rPr>
          <w:delText xml:space="preserve"> </w:delText>
        </w:r>
        <w:r w:rsidDel="008B7C08">
          <w:delText>the</w:delText>
        </w:r>
        <w:r w:rsidDel="008B7C08">
          <w:rPr>
            <w:rFonts w:ascii="Times New Roman" w:hAnsi="Times New Roman"/>
          </w:rPr>
          <w:delText xml:space="preserve"> </w:delText>
        </w:r>
        <w:r w:rsidDel="008B7C08">
          <w:delText>compliance</w:delText>
        </w:r>
        <w:r w:rsidDel="008B7C08">
          <w:rPr>
            <w:rFonts w:ascii="Times New Roman" w:hAnsi="Times New Roman"/>
            <w:spacing w:val="40"/>
          </w:rPr>
          <w:delText xml:space="preserve"> </w:delText>
        </w:r>
        <w:r w:rsidDel="008B7C08">
          <w:delText>function,</w:delText>
        </w:r>
        <w:r w:rsidDel="008B7C08">
          <w:rPr>
            <w:rFonts w:ascii="Times New Roman" w:hAnsi="Times New Roman"/>
            <w:spacing w:val="40"/>
          </w:rPr>
          <w:delText xml:space="preserve"> </w:delText>
        </w:r>
        <w:r w:rsidDel="008B7C08">
          <w:delText>the</w:delText>
        </w:r>
        <w:r w:rsidDel="008B7C08">
          <w:rPr>
            <w:rFonts w:ascii="Times New Roman" w:hAnsi="Times New Roman"/>
            <w:spacing w:val="40"/>
          </w:rPr>
          <w:delText xml:space="preserve"> </w:delText>
        </w:r>
        <w:r w:rsidDel="008B7C08">
          <w:delText>internal</w:delText>
        </w:r>
        <w:r w:rsidDel="008B7C08">
          <w:rPr>
            <w:rFonts w:ascii="Times New Roman" w:hAnsi="Times New Roman"/>
            <w:spacing w:val="40"/>
          </w:rPr>
          <w:delText xml:space="preserve"> </w:delText>
        </w:r>
        <w:r w:rsidDel="008B7C08">
          <w:delText>audit</w:delText>
        </w:r>
        <w:r w:rsidDel="008B7C08">
          <w:rPr>
            <w:rFonts w:ascii="Times New Roman" w:hAnsi="Times New Roman"/>
            <w:spacing w:val="40"/>
          </w:rPr>
          <w:delText xml:space="preserve"> </w:delText>
        </w:r>
        <w:r w:rsidDel="008B7C08">
          <w:delText>function</w:delText>
        </w:r>
        <w:r w:rsidDel="008B7C08">
          <w:rPr>
            <w:rFonts w:ascii="Times New Roman" w:hAnsi="Times New Roman"/>
            <w:spacing w:val="40"/>
          </w:rPr>
          <w:delText xml:space="preserve"> </w:delText>
        </w:r>
        <w:r w:rsidDel="008B7C08">
          <w:delText>and</w:delText>
        </w:r>
        <w:r w:rsidDel="008B7C08">
          <w:rPr>
            <w:rFonts w:ascii="Times New Roman" w:hAnsi="Times New Roman"/>
            <w:spacing w:val="40"/>
          </w:rPr>
          <w:delText xml:space="preserve"> </w:delText>
        </w:r>
        <w:r w:rsidDel="008B7C08">
          <w:delText>the</w:delText>
        </w:r>
        <w:r w:rsidDel="008B7C08">
          <w:rPr>
            <w:rFonts w:ascii="Times New Roman" w:hAnsi="Times New Roman"/>
            <w:spacing w:val="40"/>
          </w:rPr>
          <w:delText xml:space="preserve"> </w:delText>
        </w:r>
        <w:r w:rsidDel="008B7C08">
          <w:delText>actuarial</w:delText>
        </w:r>
        <w:r w:rsidDel="008B7C08">
          <w:rPr>
            <w:rFonts w:ascii="Times New Roman" w:hAnsi="Times New Roman"/>
            <w:spacing w:val="40"/>
          </w:rPr>
          <w:delText xml:space="preserve"> </w:delText>
        </w:r>
        <w:r w:rsidDel="008B7C08">
          <w:delText>function</w:delText>
        </w:r>
        <w:r w:rsidDel="008B7C08">
          <w:rPr>
            <w:rFonts w:ascii="Times New Roman" w:hAnsi="Times New Roman"/>
          </w:rPr>
          <w:delText xml:space="preserve"> </w:delText>
        </w:r>
        <w:r w:rsidDel="008B7C08">
          <w:delText>with</w:delText>
        </w:r>
        <w:r w:rsidDel="008B7C08">
          <w:rPr>
            <w:rFonts w:ascii="Times New Roman" w:hAnsi="Times New Roman"/>
          </w:rPr>
          <w:delText xml:space="preserve"> </w:delText>
        </w:r>
        <w:r w:rsidDel="008B7C08">
          <w:delText>regard</w:delText>
        </w:r>
        <w:r w:rsidDel="008B7C08">
          <w:rPr>
            <w:rFonts w:ascii="Times New Roman" w:hAnsi="Times New Roman"/>
          </w:rPr>
          <w:delText xml:space="preserve"> </w:delText>
        </w:r>
        <w:r w:rsidDel="008B7C08">
          <w:delText>to</w:delText>
        </w:r>
        <w:r w:rsidDel="008B7C08">
          <w:rPr>
            <w:rFonts w:ascii="Times New Roman" w:hAnsi="Times New Roman"/>
          </w:rPr>
          <w:delText xml:space="preserve"> </w:delText>
        </w:r>
        <w:r w:rsidDel="008B7C08">
          <w:delText>branch</w:delText>
        </w:r>
        <w:r w:rsidDel="008B7C08">
          <w:rPr>
            <w:rFonts w:ascii="Times New Roman" w:hAnsi="Times New Roman"/>
          </w:rPr>
          <w:delText xml:space="preserve"> </w:delText>
        </w:r>
        <w:r w:rsidDel="008B7C08">
          <w:delText>operations</w:delText>
        </w:r>
        <w:r w:rsidDel="008B7C08">
          <w:rPr>
            <w:rFonts w:ascii="Times New Roman" w:hAnsi="Times New Roman"/>
          </w:rPr>
          <w:delText xml:space="preserve"> </w:delText>
        </w:r>
        <w:r w:rsidDel="008B7C08">
          <w:delText>regardless</w:delText>
        </w:r>
        <w:r w:rsidDel="008B7C08">
          <w:rPr>
            <w:rFonts w:ascii="Times New Roman" w:hAnsi="Times New Roman"/>
          </w:rPr>
          <w:delText xml:space="preserve"> </w:delText>
        </w:r>
        <w:r w:rsidDel="008B7C08">
          <w:delText>of</w:delText>
        </w:r>
        <w:r w:rsidDel="008B7C08">
          <w:rPr>
            <w:rFonts w:ascii="Times New Roman" w:hAnsi="Times New Roman"/>
          </w:rPr>
          <w:delText xml:space="preserve"> </w:delText>
        </w:r>
        <w:r w:rsidDel="008B7C08">
          <w:delText>whether</w:delText>
        </w:r>
        <w:r w:rsidDel="008B7C08">
          <w:rPr>
            <w:rFonts w:ascii="Times New Roman" w:hAnsi="Times New Roman"/>
          </w:rPr>
          <w:delText xml:space="preserve"> </w:delText>
        </w:r>
        <w:r w:rsidDel="008B7C08">
          <w:delText>these</w:delText>
        </w:r>
        <w:r w:rsidDel="008B7C08">
          <w:rPr>
            <w:rFonts w:ascii="Times New Roman" w:hAnsi="Times New Roman"/>
          </w:rPr>
          <w:delText xml:space="preserve"> </w:delText>
        </w:r>
        <w:r w:rsidDel="008B7C08">
          <w:delText>functions</w:delText>
        </w:r>
        <w:r w:rsidDel="008B7C08">
          <w:rPr>
            <w:rFonts w:ascii="Times New Roman" w:hAnsi="Times New Roman"/>
          </w:rPr>
          <w:delText xml:space="preserve"> </w:delText>
        </w:r>
        <w:r w:rsidDel="008B7C08">
          <w:delText>are</w:delText>
        </w:r>
        <w:r w:rsidDel="008B7C08">
          <w:rPr>
            <w:rFonts w:ascii="Times New Roman" w:hAnsi="Times New Roman"/>
          </w:rPr>
          <w:delText xml:space="preserve"> </w:delText>
        </w:r>
        <w:r w:rsidDel="008B7C08">
          <w:delText>specifically</w:delText>
        </w:r>
        <w:r w:rsidDel="008B7C08">
          <w:rPr>
            <w:rFonts w:ascii="Times New Roman" w:hAnsi="Times New Roman"/>
          </w:rPr>
          <w:delText xml:space="preserve"> </w:delText>
        </w:r>
        <w:r w:rsidDel="008B7C08">
          <w:delText>established</w:delText>
        </w:r>
        <w:r w:rsidDel="008B7C08">
          <w:rPr>
            <w:rFonts w:ascii="Times New Roman" w:hAnsi="Times New Roman"/>
          </w:rPr>
          <w:delText xml:space="preserve"> </w:delText>
        </w:r>
        <w:r w:rsidDel="008B7C08">
          <w:delText>for</w:delText>
        </w:r>
        <w:r w:rsidDel="008B7C08">
          <w:rPr>
            <w:rFonts w:ascii="Times New Roman" w:hAnsi="Times New Roman"/>
          </w:rPr>
          <w:delText xml:space="preserve"> </w:delText>
        </w:r>
        <w:r w:rsidDel="008B7C08">
          <w:delText>the</w:delText>
        </w:r>
        <w:r w:rsidDel="008B7C08">
          <w:rPr>
            <w:rFonts w:ascii="Times New Roman" w:hAnsi="Times New Roman"/>
          </w:rPr>
          <w:delText xml:space="preserve"> </w:delText>
        </w:r>
        <w:r w:rsidDel="008B7C08">
          <w:delText>branch</w:delText>
        </w:r>
        <w:r w:rsidDel="008B7C08">
          <w:rPr>
            <w:rFonts w:ascii="Times New Roman" w:hAnsi="Times New Roman"/>
          </w:rPr>
          <w:delText xml:space="preserve"> </w:delText>
        </w:r>
        <w:r w:rsidDel="008B7C08">
          <w:delText>operations</w:delText>
        </w:r>
        <w:r w:rsidDel="008B7C08">
          <w:rPr>
            <w:rFonts w:ascii="Times New Roman" w:hAnsi="Times New Roman"/>
          </w:rPr>
          <w:delText xml:space="preserve"> </w:delText>
        </w:r>
        <w:r w:rsidDel="008B7C08">
          <w:delText>or</w:delText>
        </w:r>
        <w:r w:rsidDel="008B7C08">
          <w:rPr>
            <w:rFonts w:ascii="Times New Roman" w:hAnsi="Times New Roman"/>
          </w:rPr>
          <w:delText xml:space="preserve"> </w:delText>
        </w:r>
        <w:r w:rsidDel="008B7C08">
          <w:delText>are</w:delText>
        </w:r>
        <w:r w:rsidDel="008B7C08">
          <w:rPr>
            <w:rFonts w:ascii="Times New Roman" w:hAnsi="Times New Roman"/>
          </w:rPr>
          <w:delText xml:space="preserve"> </w:delText>
        </w:r>
        <w:r w:rsidDel="008B7C08">
          <w:delText>applied</w:delText>
        </w:r>
        <w:r w:rsidDel="008B7C08">
          <w:rPr>
            <w:rFonts w:ascii="Times New Roman" w:hAnsi="Times New Roman"/>
          </w:rPr>
          <w:delText xml:space="preserve"> </w:delText>
        </w:r>
        <w:r w:rsidDel="008B7C08">
          <w:delText>by</w:delText>
        </w:r>
        <w:r w:rsidDel="008B7C08">
          <w:rPr>
            <w:rFonts w:ascii="Times New Roman" w:hAnsi="Times New Roman"/>
          </w:rPr>
          <w:delText xml:space="preserve"> </w:delText>
        </w:r>
        <w:r w:rsidDel="008B7C08">
          <w:delText>the</w:delText>
        </w:r>
        <w:r w:rsidDel="008B7C08">
          <w:rPr>
            <w:rFonts w:ascii="Times New Roman" w:hAnsi="Times New Roman"/>
          </w:rPr>
          <w:delText xml:space="preserve"> </w:delText>
        </w:r>
        <w:r w:rsidDel="008B7C08">
          <w:delText>undertaking’s</w:delText>
        </w:r>
        <w:r w:rsidDel="008B7C08">
          <w:rPr>
            <w:rFonts w:ascii="Times New Roman" w:hAnsi="Times New Roman"/>
          </w:rPr>
          <w:delText xml:space="preserve"> </w:delText>
        </w:r>
        <w:r w:rsidDel="008B7C08">
          <w:delText>head-office</w:delText>
        </w:r>
        <w:r w:rsidDel="008B7C08">
          <w:rPr>
            <w:rFonts w:ascii="Times New Roman" w:hAnsi="Times New Roman"/>
          </w:rPr>
          <w:delText xml:space="preserve"> </w:delText>
        </w:r>
        <w:r w:rsidDel="008B7C08">
          <w:delText>to</w:delText>
        </w:r>
        <w:r w:rsidDel="008B7C08">
          <w:rPr>
            <w:rFonts w:ascii="Times New Roman" w:hAnsi="Times New Roman"/>
          </w:rPr>
          <w:delText xml:space="preserve"> </w:delText>
        </w:r>
        <w:r w:rsidDel="008B7C08">
          <w:delText>the</w:delText>
        </w:r>
        <w:r w:rsidDel="008B7C08">
          <w:rPr>
            <w:rFonts w:ascii="Times New Roman" w:hAnsi="Times New Roman"/>
          </w:rPr>
          <w:delText xml:space="preserve"> </w:delText>
        </w:r>
        <w:r w:rsidDel="008B7C08">
          <w:delText>branch</w:delText>
        </w:r>
        <w:r w:rsidDel="008B7C08">
          <w:rPr>
            <w:rFonts w:ascii="Times New Roman" w:hAnsi="Times New Roman"/>
          </w:rPr>
          <w:delText xml:space="preserve"> </w:delText>
        </w:r>
        <w:r w:rsidDel="008B7C08">
          <w:delText>operations.</w:delText>
        </w:r>
      </w:del>
    </w:p>
    <w:p w14:paraId="0CFF9046" w14:textId="2F532ECC" w:rsidR="00BF6324" w:rsidRDefault="00A51A09">
      <w:pPr>
        <w:pStyle w:val="Heading1"/>
        <w:jc w:val="left"/>
      </w:pPr>
      <w:r>
        <w:t>Guideline</w:t>
      </w:r>
      <w:r>
        <w:rPr>
          <w:rFonts w:ascii="Times New Roman"/>
          <w:b w:val="0"/>
          <w:spacing w:val="15"/>
        </w:rPr>
        <w:t xml:space="preserve"> </w:t>
      </w:r>
      <w:r>
        <w:t>31</w:t>
      </w:r>
      <w:r>
        <w:rPr>
          <w:rFonts w:ascii="Times New Roman"/>
          <w:b w:val="0"/>
          <w:spacing w:val="16"/>
        </w:rPr>
        <w:t xml:space="preserve"> </w:t>
      </w:r>
      <w:r>
        <w:t>-</w:t>
      </w:r>
      <w:r>
        <w:rPr>
          <w:rFonts w:ascii="Times New Roman"/>
          <w:b w:val="0"/>
          <w:spacing w:val="17"/>
        </w:rPr>
        <w:t xml:space="preserve"> </w:t>
      </w:r>
      <w:del w:id="194" w:author="Johannes Backer" w:date="2025-03-28T14:01:00Z">
        <w:r w:rsidDel="008B7C08">
          <w:delText>Notification</w:delText>
        </w:r>
        <w:r w:rsidDel="008B7C08">
          <w:rPr>
            <w:rFonts w:ascii="Times New Roman"/>
            <w:b w:val="0"/>
            <w:spacing w:val="18"/>
          </w:rPr>
          <w:delText xml:space="preserve"> </w:delText>
        </w:r>
        <w:r w:rsidDel="008B7C08">
          <w:delText>of</w:delText>
        </w:r>
        <w:r w:rsidDel="008B7C08">
          <w:rPr>
            <w:rFonts w:ascii="Times New Roman"/>
            <w:b w:val="0"/>
            <w:spacing w:val="17"/>
          </w:rPr>
          <w:delText xml:space="preserve"> </w:delText>
        </w:r>
        <w:r w:rsidDel="008B7C08">
          <w:delText>fit</w:delText>
        </w:r>
        <w:r w:rsidDel="008B7C08">
          <w:rPr>
            <w:rFonts w:ascii="Times New Roman"/>
            <w:b w:val="0"/>
            <w:spacing w:val="17"/>
          </w:rPr>
          <w:delText xml:space="preserve"> </w:delText>
        </w:r>
        <w:r w:rsidDel="008B7C08">
          <w:delText>and</w:delText>
        </w:r>
        <w:r w:rsidDel="008B7C08">
          <w:rPr>
            <w:rFonts w:ascii="Times New Roman"/>
            <w:b w:val="0"/>
            <w:spacing w:val="16"/>
          </w:rPr>
          <w:delText xml:space="preserve"> </w:delText>
        </w:r>
        <w:r w:rsidDel="008B7C08">
          <w:delText>proper</w:delText>
        </w:r>
        <w:r w:rsidDel="008B7C08">
          <w:rPr>
            <w:rFonts w:ascii="Times New Roman"/>
            <w:b w:val="0"/>
            <w:spacing w:val="18"/>
          </w:rPr>
          <w:delText xml:space="preserve"> </w:delText>
        </w:r>
        <w:r w:rsidDel="008B7C08">
          <w:rPr>
            <w:spacing w:val="-2"/>
          </w:rPr>
          <w:delText>persons</w:delText>
        </w:r>
      </w:del>
      <w:ins w:id="195" w:author="Johannes Backer" w:date="2025-03-28T14:01:00Z">
        <w:r w:rsidR="008B7C08">
          <w:rPr>
            <w:spacing w:val="-2"/>
          </w:rPr>
          <w:t>Fit and proper requirements</w:t>
        </w:r>
      </w:ins>
    </w:p>
    <w:p w14:paraId="434E7631" w14:textId="4B897101" w:rsidR="00BF6324" w:rsidRDefault="00A51A09">
      <w:pPr>
        <w:pStyle w:val="ListParagraph"/>
        <w:numPr>
          <w:ilvl w:val="1"/>
          <w:numId w:val="41"/>
        </w:numPr>
        <w:tabs>
          <w:tab w:val="left" w:pos="1148"/>
          <w:tab w:val="left" w:pos="1152"/>
          <w:tab w:val="left" w:pos="1776"/>
          <w:tab w:val="left" w:pos="2465"/>
          <w:tab w:val="left" w:pos="3958"/>
          <w:tab w:val="left" w:pos="5175"/>
          <w:tab w:val="left" w:pos="6119"/>
          <w:tab w:val="left" w:pos="7086"/>
          <w:tab w:val="left" w:pos="7747"/>
          <w:tab w:val="left" w:pos="8316"/>
        </w:tabs>
        <w:spacing w:line="276" w:lineRule="auto"/>
        <w:pPrChange w:id="196" w:author="Johannes Backer" w:date="2025-05-15T08:14:00Z">
          <w:pPr>
            <w:pStyle w:val="ListParagraph"/>
            <w:numPr>
              <w:ilvl w:val="1"/>
              <w:numId w:val="24"/>
            </w:numPr>
            <w:tabs>
              <w:tab w:val="left" w:pos="1148"/>
              <w:tab w:val="left" w:pos="1152"/>
              <w:tab w:val="left" w:pos="1776"/>
              <w:tab w:val="left" w:pos="2465"/>
              <w:tab w:val="left" w:pos="3958"/>
              <w:tab w:val="left" w:pos="5175"/>
              <w:tab w:val="left" w:pos="6119"/>
              <w:tab w:val="left" w:pos="7086"/>
              <w:tab w:val="left" w:pos="7747"/>
              <w:tab w:val="left" w:pos="8316"/>
            </w:tabs>
            <w:spacing w:line="276" w:lineRule="auto"/>
            <w:ind w:left="1152" w:hanging="663"/>
          </w:pPr>
        </w:pPrChange>
      </w:pPr>
      <w:r>
        <w:rPr>
          <w:spacing w:val="-4"/>
        </w:rPr>
        <w:t>The</w:t>
      </w:r>
      <w:r>
        <w:rPr>
          <w:rFonts w:ascii="Times New Roman"/>
        </w:rPr>
        <w:tab/>
      </w:r>
      <w:r>
        <w:rPr>
          <w:spacing w:val="-4"/>
        </w:rPr>
        <w:t>host</w:t>
      </w:r>
      <w:r>
        <w:rPr>
          <w:rFonts w:ascii="Times New Roman"/>
        </w:rPr>
        <w:tab/>
      </w:r>
      <w:r>
        <w:rPr>
          <w:spacing w:val="-2"/>
        </w:rPr>
        <w:t>supervisory</w:t>
      </w:r>
      <w:r>
        <w:rPr>
          <w:rFonts w:ascii="Times New Roman"/>
        </w:rPr>
        <w:tab/>
      </w:r>
      <w:r>
        <w:rPr>
          <w:spacing w:val="-2"/>
        </w:rPr>
        <w:t>authority</w:t>
      </w:r>
      <w:r>
        <w:rPr>
          <w:rFonts w:ascii="Times New Roman"/>
        </w:rPr>
        <w:tab/>
      </w:r>
      <w:r>
        <w:rPr>
          <w:spacing w:val="-2"/>
        </w:rPr>
        <w:t>should</w:t>
      </w:r>
      <w:r>
        <w:rPr>
          <w:rFonts w:ascii="Times New Roman"/>
        </w:rPr>
        <w:tab/>
      </w:r>
      <w:r>
        <w:rPr>
          <w:spacing w:val="-2"/>
        </w:rPr>
        <w:t>ensure</w:t>
      </w:r>
      <w:r>
        <w:rPr>
          <w:rFonts w:ascii="Times New Roman"/>
        </w:rPr>
        <w:tab/>
      </w:r>
      <w:r>
        <w:rPr>
          <w:spacing w:val="-4"/>
        </w:rPr>
        <w:t>that</w:t>
      </w:r>
      <w:r>
        <w:rPr>
          <w:rFonts w:ascii="Times New Roman"/>
        </w:rPr>
        <w:tab/>
      </w:r>
      <w:r>
        <w:rPr>
          <w:spacing w:val="-4"/>
        </w:rPr>
        <w:t>the</w:t>
      </w:r>
      <w:ins w:id="197" w:author="Johannes Backer" w:date="2025-03-28T14:02:00Z">
        <w:r w:rsidR="008B7C08">
          <w:rPr>
            <w:spacing w:val="-4"/>
          </w:rPr>
          <w:t xml:space="preserve"> requirements in Article 42 of Directive 2009/138/EC apply to</w:t>
        </w:r>
      </w:ins>
      <w:r>
        <w:rPr>
          <w:rFonts w:ascii="Times New Roman"/>
        </w:rPr>
        <w:tab/>
      </w:r>
      <w:del w:id="198" w:author="Johannes Backer" w:date="2025-03-28T14:02:00Z">
        <w:r w:rsidDel="008B7C08">
          <w:rPr>
            <w:spacing w:val="-2"/>
          </w:rPr>
          <w:delText>third-country</w:delText>
        </w:r>
        <w:r w:rsidDel="008B7C08">
          <w:rPr>
            <w:rFonts w:ascii="Times New Roman"/>
            <w:spacing w:val="-2"/>
          </w:rPr>
          <w:delText xml:space="preserve"> </w:delText>
        </w:r>
        <w:r w:rsidDel="008B7C08">
          <w:delText>insurance</w:delText>
        </w:r>
        <w:r w:rsidDel="008B7C08">
          <w:rPr>
            <w:rFonts w:ascii="Times New Roman"/>
            <w:spacing w:val="35"/>
          </w:rPr>
          <w:delText xml:space="preserve"> </w:delText>
        </w:r>
        <w:r w:rsidDel="008B7C08">
          <w:delText>undertaking</w:delText>
        </w:r>
        <w:r w:rsidDel="008B7C08">
          <w:rPr>
            <w:rFonts w:ascii="Times New Roman"/>
            <w:spacing w:val="34"/>
          </w:rPr>
          <w:delText xml:space="preserve"> </w:delText>
        </w:r>
        <w:r w:rsidDel="008B7C08">
          <w:delText>notifies</w:delText>
        </w:r>
        <w:r w:rsidDel="008B7C08">
          <w:rPr>
            <w:rFonts w:ascii="Times New Roman"/>
            <w:spacing w:val="35"/>
          </w:rPr>
          <w:delText xml:space="preserve"> </w:delText>
        </w:r>
        <w:r w:rsidDel="008B7C08">
          <w:delText>it</w:delText>
        </w:r>
        <w:r w:rsidDel="008B7C08">
          <w:rPr>
            <w:rFonts w:ascii="Times New Roman"/>
            <w:spacing w:val="34"/>
          </w:rPr>
          <w:delText xml:space="preserve"> </w:delText>
        </w:r>
        <w:r w:rsidDel="008B7C08">
          <w:delText>of</w:delText>
        </w:r>
        <w:r w:rsidDel="008B7C08">
          <w:rPr>
            <w:rFonts w:ascii="Times New Roman"/>
            <w:spacing w:val="34"/>
          </w:rPr>
          <w:delText xml:space="preserve"> </w:delText>
        </w:r>
        <w:r w:rsidDel="008B7C08">
          <w:delText>the</w:delText>
        </w:r>
        <w:r w:rsidDel="008B7C08">
          <w:rPr>
            <w:rFonts w:ascii="Times New Roman"/>
            <w:spacing w:val="37"/>
          </w:rPr>
          <w:delText xml:space="preserve"> </w:delText>
        </w:r>
        <w:r w:rsidDel="008B7C08">
          <w:delText>identity</w:delText>
        </w:r>
        <w:r w:rsidDel="008B7C08">
          <w:rPr>
            <w:rFonts w:ascii="Times New Roman"/>
            <w:spacing w:val="32"/>
          </w:rPr>
          <w:delText xml:space="preserve"> </w:delText>
        </w:r>
        <w:r w:rsidDel="008B7C08">
          <w:delText>of,</w:delText>
        </w:r>
        <w:r w:rsidDel="008B7C08">
          <w:rPr>
            <w:rFonts w:ascii="Times New Roman"/>
            <w:spacing w:val="32"/>
          </w:rPr>
          <w:delText xml:space="preserve"> </w:delText>
        </w:r>
        <w:r w:rsidDel="008B7C08">
          <w:delText>and</w:delText>
        </w:r>
        <w:r w:rsidDel="008B7C08">
          <w:rPr>
            <w:rFonts w:ascii="Times New Roman"/>
            <w:spacing w:val="34"/>
          </w:rPr>
          <w:delText xml:space="preserve"> </w:delText>
        </w:r>
        <w:r w:rsidDel="008B7C08">
          <w:delText>any</w:delText>
        </w:r>
        <w:r w:rsidDel="008B7C08">
          <w:rPr>
            <w:rFonts w:ascii="Times New Roman"/>
            <w:spacing w:val="32"/>
          </w:rPr>
          <w:delText xml:space="preserve"> </w:delText>
        </w:r>
        <w:r w:rsidDel="008B7C08">
          <w:delText>changes</w:delText>
        </w:r>
        <w:r w:rsidDel="008B7C08">
          <w:rPr>
            <w:rFonts w:ascii="Times New Roman"/>
            <w:spacing w:val="35"/>
          </w:rPr>
          <w:delText xml:space="preserve"> </w:delText>
        </w:r>
        <w:r w:rsidDel="008B7C08">
          <w:delText>to</w:delText>
        </w:r>
      </w:del>
      <w:r>
        <w:t>:</w:t>
      </w:r>
    </w:p>
    <w:p w14:paraId="34190873" w14:textId="73EE0A4E" w:rsidR="00BF6324" w:rsidRDefault="00A51A09">
      <w:pPr>
        <w:pStyle w:val="ListParagraph"/>
        <w:numPr>
          <w:ilvl w:val="0"/>
          <w:numId w:val="8"/>
        </w:numPr>
        <w:tabs>
          <w:tab w:val="left" w:pos="1491"/>
        </w:tabs>
        <w:ind w:left="1491" w:right="0" w:hanging="339"/>
      </w:pPr>
      <w:r>
        <w:t>the</w:t>
      </w:r>
      <w:r>
        <w:rPr>
          <w:rFonts w:ascii="Times New Roman"/>
          <w:spacing w:val="18"/>
        </w:rPr>
        <w:t xml:space="preserve"> </w:t>
      </w:r>
      <w:r>
        <w:t>general</w:t>
      </w:r>
      <w:r>
        <w:rPr>
          <w:rFonts w:ascii="Times New Roman"/>
          <w:spacing w:val="15"/>
        </w:rPr>
        <w:t xml:space="preserve"> </w:t>
      </w:r>
      <w:r>
        <w:t>representative</w:t>
      </w:r>
      <w:r>
        <w:rPr>
          <w:rFonts w:ascii="Times New Roman"/>
          <w:spacing w:val="18"/>
        </w:rPr>
        <w:t xml:space="preserve"> </w:t>
      </w:r>
      <w:r>
        <w:t>of</w:t>
      </w:r>
      <w:r>
        <w:rPr>
          <w:rFonts w:ascii="Times New Roman"/>
          <w:spacing w:val="18"/>
        </w:rPr>
        <w:t xml:space="preserve"> </w:t>
      </w:r>
      <w:r>
        <w:t>the</w:t>
      </w:r>
      <w:r>
        <w:rPr>
          <w:rFonts w:ascii="Times New Roman"/>
          <w:spacing w:val="19"/>
        </w:rPr>
        <w:t xml:space="preserve"> </w:t>
      </w:r>
      <w:r>
        <w:rPr>
          <w:spacing w:val="-2"/>
        </w:rPr>
        <w:t>branch</w:t>
      </w:r>
      <w:ins w:id="199" w:author="Johannes Backer" w:date="2025-03-28T14:02:00Z">
        <w:r w:rsidR="008B7C08">
          <w:rPr>
            <w:spacing w:val="-2"/>
          </w:rPr>
          <w:t xml:space="preserve"> </w:t>
        </w:r>
        <w:proofErr w:type="gramStart"/>
        <w:r w:rsidR="008B7C08">
          <w:rPr>
            <w:spacing w:val="-2"/>
          </w:rPr>
          <w:t>and</w:t>
        </w:r>
      </w:ins>
      <w:r>
        <w:rPr>
          <w:spacing w:val="-2"/>
        </w:rPr>
        <w:t>;</w:t>
      </w:r>
      <w:proofErr w:type="gramEnd"/>
    </w:p>
    <w:p w14:paraId="3F65E4AA" w14:textId="6C9B2D11" w:rsidR="00BF6324" w:rsidRDefault="00A51A09">
      <w:pPr>
        <w:pStyle w:val="ListParagraph"/>
        <w:numPr>
          <w:ilvl w:val="0"/>
          <w:numId w:val="8"/>
        </w:numPr>
        <w:tabs>
          <w:tab w:val="left" w:pos="1491"/>
          <w:tab w:val="left" w:pos="1493"/>
        </w:tabs>
        <w:spacing w:before="160" w:line="276" w:lineRule="auto"/>
        <w:ind w:right="126"/>
      </w:pPr>
      <w:r>
        <w:t>any</w:t>
      </w:r>
      <w:r>
        <w:rPr>
          <w:rFonts w:ascii="Times New Roman"/>
        </w:rPr>
        <w:t xml:space="preserve"> </w:t>
      </w:r>
      <w:r>
        <w:t>persons</w:t>
      </w:r>
      <w:r>
        <w:rPr>
          <w:rFonts w:ascii="Times New Roman"/>
        </w:rPr>
        <w:t xml:space="preserve"> </w:t>
      </w:r>
      <w:del w:id="200" w:author="Johannes Backer" w:date="2025-03-28T14:03:00Z">
        <w:r w:rsidDel="008B7C08">
          <w:delText>who</w:delText>
        </w:r>
        <w:r w:rsidDel="008B7C08">
          <w:rPr>
            <w:rFonts w:ascii="Times New Roman"/>
          </w:rPr>
          <w:delText xml:space="preserve"> </w:delText>
        </w:r>
        <w:r w:rsidDel="008B7C08">
          <w:delText>effectively</w:delText>
        </w:r>
        <w:r w:rsidDel="008B7C08">
          <w:rPr>
            <w:rFonts w:ascii="Times New Roman"/>
          </w:rPr>
          <w:delText xml:space="preserve"> </w:delText>
        </w:r>
        <w:r w:rsidDel="008B7C08">
          <w:delText>run</w:delText>
        </w:r>
        <w:r w:rsidDel="008B7C08">
          <w:rPr>
            <w:rFonts w:ascii="Times New Roman"/>
          </w:rPr>
          <w:delText xml:space="preserve"> </w:delText>
        </w:r>
        <w:r w:rsidDel="008B7C08">
          <w:delText>or</w:delText>
        </w:r>
        <w:r w:rsidDel="008B7C08">
          <w:rPr>
            <w:rFonts w:ascii="Times New Roman"/>
          </w:rPr>
          <w:delText xml:space="preserve"> </w:delText>
        </w:r>
      </w:del>
      <w:r>
        <w:t>who</w:t>
      </w:r>
      <w:r>
        <w:rPr>
          <w:rFonts w:ascii="Times New Roman"/>
        </w:rPr>
        <w:t xml:space="preserve"> </w:t>
      </w:r>
      <w:r>
        <w:t>may</w:t>
      </w:r>
      <w:r>
        <w:rPr>
          <w:rFonts w:ascii="Times New Roman"/>
        </w:rPr>
        <w:t xml:space="preserve"> </w:t>
      </w:r>
      <w:r>
        <w:t>influence</w:t>
      </w:r>
      <w:r>
        <w:rPr>
          <w:rFonts w:ascii="Times New Roman"/>
        </w:rPr>
        <w:t xml:space="preserve"> </w:t>
      </w:r>
      <w:r>
        <w:t>branch</w:t>
      </w:r>
      <w:r>
        <w:rPr>
          <w:rFonts w:ascii="Times New Roman"/>
        </w:rPr>
        <w:t xml:space="preserve"> </w:t>
      </w:r>
      <w:r>
        <w:t>operations;</w:t>
      </w:r>
      <w:r>
        <w:rPr>
          <w:rFonts w:ascii="Times New Roman"/>
        </w:rPr>
        <w:t xml:space="preserve"> </w:t>
      </w:r>
      <w:del w:id="201" w:author="Johannes Backer" w:date="2025-03-28T14:03:00Z">
        <w:r w:rsidDel="008B7C08">
          <w:rPr>
            <w:spacing w:val="-4"/>
          </w:rPr>
          <w:delText>and</w:delText>
        </w:r>
      </w:del>
    </w:p>
    <w:p w14:paraId="43023323" w14:textId="069347D0" w:rsidR="00BF6324" w:rsidDel="008B7C08" w:rsidRDefault="00A51A09">
      <w:pPr>
        <w:pStyle w:val="ListParagraph"/>
        <w:numPr>
          <w:ilvl w:val="0"/>
          <w:numId w:val="8"/>
        </w:numPr>
        <w:tabs>
          <w:tab w:val="left" w:pos="1493"/>
        </w:tabs>
        <w:spacing w:before="122" w:line="276" w:lineRule="auto"/>
        <w:ind w:right="123"/>
        <w:rPr>
          <w:del w:id="202" w:author="Johannes Backer" w:date="2025-03-28T14:03:00Z"/>
        </w:rPr>
      </w:pPr>
      <w:del w:id="203" w:author="Johannes Backer" w:date="2025-03-28T14:03:00Z">
        <w:r w:rsidDel="008B7C08">
          <w:delText>the</w:delText>
        </w:r>
        <w:r w:rsidDel="008B7C08">
          <w:rPr>
            <w:rFonts w:ascii="Times New Roman"/>
          </w:rPr>
          <w:delText xml:space="preserve"> </w:delText>
        </w:r>
        <w:r w:rsidDel="008B7C08">
          <w:delText>persons</w:delText>
        </w:r>
        <w:r w:rsidDel="008B7C08">
          <w:rPr>
            <w:rFonts w:ascii="Times New Roman"/>
          </w:rPr>
          <w:delText xml:space="preserve"> </w:delText>
        </w:r>
        <w:r w:rsidDel="008B7C08">
          <w:delText>who</w:delText>
        </w:r>
        <w:r w:rsidDel="008B7C08">
          <w:rPr>
            <w:rFonts w:ascii="Times New Roman"/>
          </w:rPr>
          <w:delText xml:space="preserve"> </w:delText>
        </w:r>
        <w:r w:rsidDel="008B7C08">
          <w:delText>are</w:delText>
        </w:r>
        <w:r w:rsidDel="008B7C08">
          <w:rPr>
            <w:rFonts w:ascii="Times New Roman"/>
          </w:rPr>
          <w:delText xml:space="preserve"> </w:delText>
        </w:r>
        <w:r w:rsidDel="008B7C08">
          <w:delText>responsible</w:delText>
        </w:r>
        <w:r w:rsidDel="008B7C08">
          <w:rPr>
            <w:rFonts w:ascii="Times New Roman"/>
          </w:rPr>
          <w:delText xml:space="preserve"> </w:delText>
        </w:r>
        <w:r w:rsidDel="008B7C08">
          <w:delText>for</w:delText>
        </w:r>
        <w:r w:rsidDel="008B7C08">
          <w:rPr>
            <w:rFonts w:ascii="Times New Roman"/>
          </w:rPr>
          <w:delText xml:space="preserve"> </w:delText>
        </w:r>
        <w:r w:rsidDel="008B7C08">
          <w:delText>key</w:delText>
        </w:r>
        <w:r w:rsidDel="008B7C08">
          <w:rPr>
            <w:rFonts w:ascii="Times New Roman"/>
          </w:rPr>
          <w:delText xml:space="preserve"> </w:delText>
        </w:r>
        <w:r w:rsidDel="008B7C08">
          <w:delText>functions</w:delText>
        </w:r>
        <w:r w:rsidDel="008B7C08">
          <w:rPr>
            <w:rFonts w:ascii="Times New Roman"/>
          </w:rPr>
          <w:delText xml:space="preserve"> </w:delText>
        </w:r>
        <w:r w:rsidDel="008B7C08">
          <w:delText>with</w:delText>
        </w:r>
        <w:r w:rsidDel="008B7C08">
          <w:rPr>
            <w:rFonts w:ascii="Times New Roman"/>
          </w:rPr>
          <w:delText xml:space="preserve"> </w:delText>
        </w:r>
        <w:r w:rsidDel="008B7C08">
          <w:delText>regard</w:delText>
        </w:r>
        <w:r w:rsidDel="008B7C08">
          <w:rPr>
            <w:rFonts w:ascii="Times New Roman"/>
          </w:rPr>
          <w:delText xml:space="preserve"> </w:delText>
        </w:r>
        <w:r w:rsidDel="008B7C08">
          <w:delText>to</w:delText>
        </w:r>
        <w:r w:rsidDel="008B7C08">
          <w:rPr>
            <w:rFonts w:ascii="Times New Roman"/>
          </w:rPr>
          <w:delText xml:space="preserve"> </w:delText>
        </w:r>
        <w:r w:rsidDel="008B7C08">
          <w:delText>branch</w:delText>
        </w:r>
        <w:r w:rsidDel="008B7C08">
          <w:rPr>
            <w:rFonts w:ascii="Times New Roman"/>
          </w:rPr>
          <w:delText xml:space="preserve"> </w:delText>
        </w:r>
        <w:r w:rsidDel="008B7C08">
          <w:rPr>
            <w:spacing w:val="-2"/>
          </w:rPr>
          <w:delText>operations.</w:delText>
        </w:r>
      </w:del>
    </w:p>
    <w:p w14:paraId="46709656" w14:textId="4FE0BE31" w:rsidR="00BF6324" w:rsidDel="008B7C08" w:rsidRDefault="00A51A09">
      <w:pPr>
        <w:pStyle w:val="Heading1"/>
        <w:spacing w:before="239"/>
        <w:rPr>
          <w:del w:id="204" w:author="Johannes Backer" w:date="2025-03-28T14:03:00Z"/>
        </w:rPr>
      </w:pPr>
      <w:del w:id="205" w:author="Johannes Backer" w:date="2025-03-28T14:03:00Z">
        <w:r w:rsidDel="008B7C08">
          <w:delText>Guideline</w:delText>
        </w:r>
        <w:r w:rsidDel="008B7C08">
          <w:rPr>
            <w:rFonts w:ascii="Times New Roman"/>
            <w:b w:val="0"/>
            <w:spacing w:val="17"/>
          </w:rPr>
          <w:delText xml:space="preserve"> </w:delText>
        </w:r>
        <w:r w:rsidDel="008B7C08">
          <w:delText>32</w:delText>
        </w:r>
        <w:r w:rsidDel="008B7C08">
          <w:rPr>
            <w:rFonts w:ascii="Times New Roman"/>
            <w:b w:val="0"/>
            <w:spacing w:val="17"/>
          </w:rPr>
          <w:delText xml:space="preserve"> </w:delText>
        </w:r>
        <w:r w:rsidDel="008B7C08">
          <w:delText>-</w:delText>
        </w:r>
        <w:r w:rsidDel="008B7C08">
          <w:rPr>
            <w:rFonts w:ascii="Times New Roman"/>
            <w:b w:val="0"/>
            <w:spacing w:val="18"/>
          </w:rPr>
          <w:delText xml:space="preserve"> </w:delText>
        </w:r>
        <w:r w:rsidDel="008B7C08">
          <w:delText>Fit</w:delText>
        </w:r>
        <w:r w:rsidDel="008B7C08">
          <w:rPr>
            <w:rFonts w:ascii="Times New Roman"/>
            <w:b w:val="0"/>
            <w:spacing w:val="17"/>
          </w:rPr>
          <w:delText xml:space="preserve"> </w:delText>
        </w:r>
        <w:r w:rsidDel="008B7C08">
          <w:delText>and</w:delText>
        </w:r>
        <w:r w:rsidDel="008B7C08">
          <w:rPr>
            <w:rFonts w:ascii="Times New Roman"/>
            <w:b w:val="0"/>
            <w:spacing w:val="17"/>
          </w:rPr>
          <w:delText xml:space="preserve"> </w:delText>
        </w:r>
        <w:r w:rsidDel="008B7C08">
          <w:delText>proper</w:delText>
        </w:r>
        <w:r w:rsidDel="008B7C08">
          <w:rPr>
            <w:rFonts w:ascii="Times New Roman"/>
            <w:b w:val="0"/>
            <w:spacing w:val="19"/>
          </w:rPr>
          <w:delText xml:space="preserve"> </w:delText>
        </w:r>
        <w:r w:rsidDel="008B7C08">
          <w:rPr>
            <w:spacing w:val="-2"/>
          </w:rPr>
          <w:delText>requirements</w:delText>
        </w:r>
      </w:del>
    </w:p>
    <w:p w14:paraId="68444C2A" w14:textId="1B1C933D" w:rsidR="00BF6324" w:rsidDel="008B7C08" w:rsidRDefault="00A51A09">
      <w:pPr>
        <w:pStyle w:val="ListParagraph"/>
        <w:numPr>
          <w:ilvl w:val="1"/>
          <w:numId w:val="41"/>
        </w:numPr>
        <w:tabs>
          <w:tab w:val="left" w:pos="1148"/>
          <w:tab w:val="left" w:pos="1152"/>
        </w:tabs>
        <w:spacing w:line="276" w:lineRule="auto"/>
        <w:rPr>
          <w:del w:id="206" w:author="Johannes Backer" w:date="2025-03-28T14:03:00Z"/>
        </w:rPr>
        <w:pPrChange w:id="207" w:author="Johannes Backer" w:date="2025-05-15T08:14:00Z">
          <w:pPr>
            <w:pStyle w:val="ListParagraph"/>
            <w:numPr>
              <w:ilvl w:val="1"/>
              <w:numId w:val="24"/>
            </w:numPr>
            <w:tabs>
              <w:tab w:val="left" w:pos="1148"/>
              <w:tab w:val="left" w:pos="1152"/>
            </w:tabs>
            <w:spacing w:line="276" w:lineRule="auto"/>
            <w:ind w:left="1152" w:hanging="663"/>
          </w:pPr>
        </w:pPrChange>
      </w:pPr>
      <w:del w:id="208" w:author="Johannes Backer" w:date="2025-03-28T14:03:00Z">
        <w:r w:rsidDel="008B7C08">
          <w:delText>The</w:delText>
        </w:r>
        <w:r w:rsidDel="008B7C08">
          <w:rPr>
            <w:rFonts w:ascii="Times New Roman"/>
            <w:spacing w:val="40"/>
          </w:rPr>
          <w:delText xml:space="preserve"> </w:delText>
        </w:r>
        <w:r w:rsidDel="008B7C08">
          <w:delText>host</w:delText>
        </w:r>
        <w:r w:rsidDel="008B7C08">
          <w:rPr>
            <w:rFonts w:ascii="Times New Roman"/>
            <w:spacing w:val="40"/>
          </w:rPr>
          <w:delText xml:space="preserve"> </w:delText>
        </w:r>
        <w:r w:rsidDel="008B7C08">
          <w:delText>supervisory</w:delText>
        </w:r>
        <w:r w:rsidDel="008B7C08">
          <w:rPr>
            <w:rFonts w:ascii="Times New Roman"/>
            <w:spacing w:val="40"/>
          </w:rPr>
          <w:delText xml:space="preserve"> </w:delText>
        </w:r>
        <w:r w:rsidDel="008B7C08">
          <w:delText>authority</w:delText>
        </w:r>
        <w:r w:rsidDel="008B7C08">
          <w:rPr>
            <w:rFonts w:ascii="Times New Roman"/>
            <w:spacing w:val="40"/>
          </w:rPr>
          <w:delText xml:space="preserve"> </w:delText>
        </w:r>
        <w:r w:rsidDel="008B7C08">
          <w:delText>should</w:delText>
        </w:r>
        <w:r w:rsidDel="008B7C08">
          <w:rPr>
            <w:rFonts w:ascii="Times New Roman"/>
            <w:spacing w:val="40"/>
          </w:rPr>
          <w:delText xml:space="preserve"> </w:delText>
        </w:r>
        <w:r w:rsidDel="008B7C08">
          <w:delText>ensure</w:delText>
        </w:r>
        <w:r w:rsidDel="008B7C08">
          <w:rPr>
            <w:rFonts w:ascii="Times New Roman"/>
            <w:spacing w:val="40"/>
          </w:rPr>
          <w:delText xml:space="preserve"> </w:delText>
        </w:r>
        <w:r w:rsidDel="008B7C08">
          <w:delText>that</w:delText>
        </w:r>
        <w:r w:rsidDel="008B7C08">
          <w:rPr>
            <w:rFonts w:ascii="Times New Roman"/>
            <w:spacing w:val="40"/>
          </w:rPr>
          <w:delText xml:space="preserve"> </w:delText>
        </w:r>
        <w:r w:rsidDel="008B7C08">
          <w:delText>the</w:delText>
        </w:r>
        <w:r w:rsidDel="008B7C08">
          <w:rPr>
            <w:rFonts w:ascii="Times New Roman"/>
            <w:spacing w:val="40"/>
          </w:rPr>
          <w:delText xml:space="preserve"> </w:delText>
        </w:r>
        <w:r w:rsidDel="008B7C08">
          <w:delText>third-country</w:delText>
        </w:r>
        <w:r w:rsidDel="008B7C08">
          <w:rPr>
            <w:rFonts w:ascii="Times New Roman"/>
          </w:rPr>
          <w:delText xml:space="preserve"> </w:delText>
        </w:r>
        <w:r w:rsidDel="008B7C08">
          <w:delText>insurance</w:delText>
        </w:r>
        <w:r w:rsidDel="008B7C08">
          <w:rPr>
            <w:rFonts w:ascii="Times New Roman"/>
          </w:rPr>
          <w:delText xml:space="preserve"> </w:delText>
        </w:r>
        <w:r w:rsidDel="008B7C08">
          <w:delText>undertaking</w:delText>
        </w:r>
        <w:r w:rsidDel="008B7C08">
          <w:rPr>
            <w:rFonts w:ascii="Times New Roman"/>
          </w:rPr>
          <w:delText xml:space="preserve"> </w:delText>
        </w:r>
        <w:r w:rsidDel="008B7C08">
          <w:delText>provides</w:delText>
        </w:r>
        <w:r w:rsidDel="008B7C08">
          <w:rPr>
            <w:rFonts w:ascii="Times New Roman"/>
          </w:rPr>
          <w:delText xml:space="preserve"> </w:delText>
        </w:r>
        <w:r w:rsidDel="008B7C08">
          <w:delText>it</w:delText>
        </w:r>
        <w:r w:rsidDel="008B7C08">
          <w:rPr>
            <w:rFonts w:ascii="Times New Roman"/>
          </w:rPr>
          <w:delText xml:space="preserve"> </w:delText>
        </w:r>
        <w:r w:rsidDel="008B7C08">
          <w:delText>with</w:delText>
        </w:r>
        <w:r w:rsidDel="008B7C08">
          <w:rPr>
            <w:rFonts w:ascii="Times New Roman"/>
          </w:rPr>
          <w:delText xml:space="preserve"> </w:delText>
        </w:r>
        <w:r w:rsidDel="008B7C08">
          <w:delText>all</w:delText>
        </w:r>
        <w:r w:rsidDel="008B7C08">
          <w:rPr>
            <w:rFonts w:ascii="Times New Roman"/>
          </w:rPr>
          <w:delText xml:space="preserve"> </w:delText>
        </w:r>
        <w:r w:rsidDel="008B7C08">
          <w:delText>information</w:delText>
        </w:r>
        <w:r w:rsidDel="008B7C08">
          <w:rPr>
            <w:rFonts w:ascii="Times New Roman"/>
          </w:rPr>
          <w:delText xml:space="preserve"> </w:delText>
        </w:r>
        <w:r w:rsidDel="008B7C08">
          <w:delText>needed</w:delText>
        </w:r>
        <w:r w:rsidDel="008B7C08">
          <w:rPr>
            <w:rFonts w:ascii="Times New Roman"/>
          </w:rPr>
          <w:delText xml:space="preserve"> </w:delText>
        </w:r>
        <w:r w:rsidDel="008B7C08">
          <w:delText>to</w:delText>
        </w:r>
        <w:r w:rsidDel="008B7C08">
          <w:rPr>
            <w:rFonts w:ascii="Times New Roman"/>
          </w:rPr>
          <w:delText xml:space="preserve"> </w:delText>
        </w:r>
        <w:r w:rsidDel="008B7C08">
          <w:delText>assess</w:delText>
        </w:r>
        <w:r w:rsidDel="008B7C08">
          <w:rPr>
            <w:rFonts w:ascii="Times New Roman"/>
          </w:rPr>
          <w:delText xml:space="preserve"> </w:delText>
        </w:r>
        <w:r w:rsidDel="008B7C08">
          <w:delText>the</w:delText>
        </w:r>
        <w:r w:rsidDel="008B7C08">
          <w:rPr>
            <w:rFonts w:ascii="Times New Roman"/>
          </w:rPr>
          <w:delText xml:space="preserve"> </w:delText>
        </w:r>
        <w:r w:rsidDel="008B7C08">
          <w:delText>fitness</w:delText>
        </w:r>
        <w:r w:rsidDel="008B7C08">
          <w:rPr>
            <w:rFonts w:ascii="Times New Roman"/>
          </w:rPr>
          <w:delText xml:space="preserve"> </w:delText>
        </w:r>
        <w:r w:rsidDel="008B7C08">
          <w:delText>and</w:delText>
        </w:r>
        <w:r w:rsidDel="008B7C08">
          <w:rPr>
            <w:rFonts w:ascii="Times New Roman"/>
          </w:rPr>
          <w:delText xml:space="preserve"> </w:delText>
        </w:r>
        <w:r w:rsidDel="008B7C08">
          <w:delText>propriety</w:delText>
        </w:r>
        <w:r w:rsidDel="008B7C08">
          <w:rPr>
            <w:rFonts w:ascii="Times New Roman"/>
          </w:rPr>
          <w:delText xml:space="preserve"> </w:delText>
        </w:r>
        <w:r w:rsidDel="008B7C08">
          <w:delText>of</w:delText>
        </w:r>
        <w:r w:rsidDel="008B7C08">
          <w:rPr>
            <w:rFonts w:ascii="Times New Roman"/>
          </w:rPr>
          <w:delText xml:space="preserve"> </w:delText>
        </w:r>
        <w:r w:rsidDel="008B7C08">
          <w:delText>the</w:delText>
        </w:r>
        <w:r w:rsidDel="008B7C08">
          <w:rPr>
            <w:rFonts w:ascii="Times New Roman"/>
          </w:rPr>
          <w:delText xml:space="preserve"> </w:delText>
        </w:r>
        <w:r w:rsidDel="008B7C08">
          <w:delText>persons</w:delText>
        </w:r>
        <w:r w:rsidDel="008B7C08">
          <w:rPr>
            <w:rFonts w:ascii="Times New Roman"/>
          </w:rPr>
          <w:delText xml:space="preserve"> </w:delText>
        </w:r>
        <w:r w:rsidDel="008B7C08">
          <w:delText>mentioned</w:delText>
        </w:r>
        <w:r w:rsidDel="008B7C08">
          <w:rPr>
            <w:rFonts w:ascii="Times New Roman"/>
          </w:rPr>
          <w:delText xml:space="preserve"> </w:delText>
        </w:r>
        <w:r w:rsidDel="008B7C08">
          <w:delText>in</w:delText>
        </w:r>
        <w:r w:rsidDel="008B7C08">
          <w:rPr>
            <w:rFonts w:ascii="Times New Roman"/>
          </w:rPr>
          <w:delText xml:space="preserve"> </w:delText>
        </w:r>
        <w:r w:rsidDel="008B7C08">
          <w:delText>Guideline</w:delText>
        </w:r>
        <w:r w:rsidDel="008B7C08">
          <w:rPr>
            <w:rFonts w:ascii="Times New Roman"/>
          </w:rPr>
          <w:delText xml:space="preserve"> </w:delText>
        </w:r>
        <w:r w:rsidDel="008B7C08">
          <w:delText>31.</w:delText>
        </w:r>
      </w:del>
    </w:p>
    <w:p w14:paraId="1F2AC8D1" w14:textId="0846259E" w:rsidR="00BF6324" w:rsidDel="008B7C08" w:rsidRDefault="00A51A09">
      <w:pPr>
        <w:pStyle w:val="Heading1"/>
        <w:spacing w:before="242"/>
        <w:rPr>
          <w:del w:id="209" w:author="Johannes Backer" w:date="2025-03-28T14:03:00Z"/>
        </w:rPr>
      </w:pPr>
      <w:del w:id="210" w:author="Johannes Backer" w:date="2025-03-28T14:03:00Z">
        <w:r w:rsidDel="008B7C08">
          <w:delText>Guideline</w:delText>
        </w:r>
        <w:r w:rsidDel="008B7C08">
          <w:rPr>
            <w:rFonts w:ascii="Times New Roman"/>
            <w:b w:val="0"/>
            <w:spacing w:val="14"/>
          </w:rPr>
          <w:delText xml:space="preserve"> </w:delText>
        </w:r>
        <w:r w:rsidDel="008B7C08">
          <w:delText>33</w:delText>
        </w:r>
        <w:r w:rsidDel="008B7C08">
          <w:rPr>
            <w:rFonts w:ascii="Times New Roman"/>
            <w:b w:val="0"/>
            <w:spacing w:val="16"/>
          </w:rPr>
          <w:delText xml:space="preserve"> </w:delText>
        </w:r>
        <w:r w:rsidDel="008B7C08">
          <w:delText>-</w:delText>
        </w:r>
        <w:r w:rsidDel="008B7C08">
          <w:rPr>
            <w:rFonts w:ascii="Times New Roman"/>
            <w:b w:val="0"/>
            <w:spacing w:val="17"/>
          </w:rPr>
          <w:delText xml:space="preserve"> </w:delText>
        </w:r>
        <w:r w:rsidDel="008B7C08">
          <w:delText>Own</w:delText>
        </w:r>
        <w:r w:rsidDel="008B7C08">
          <w:rPr>
            <w:rFonts w:ascii="Times New Roman"/>
            <w:b w:val="0"/>
            <w:spacing w:val="18"/>
          </w:rPr>
          <w:delText xml:space="preserve"> </w:delText>
        </w:r>
        <w:r w:rsidDel="008B7C08">
          <w:delText>risk</w:delText>
        </w:r>
        <w:r w:rsidDel="008B7C08">
          <w:rPr>
            <w:rFonts w:ascii="Times New Roman"/>
            <w:b w:val="0"/>
            <w:spacing w:val="18"/>
          </w:rPr>
          <w:delText xml:space="preserve"> </w:delText>
        </w:r>
        <w:r w:rsidDel="008B7C08">
          <w:delText>and</w:delText>
        </w:r>
        <w:r w:rsidDel="008B7C08">
          <w:rPr>
            <w:rFonts w:ascii="Times New Roman"/>
            <w:b w:val="0"/>
            <w:spacing w:val="14"/>
          </w:rPr>
          <w:delText xml:space="preserve"> </w:delText>
        </w:r>
        <w:r w:rsidDel="008B7C08">
          <w:delText>solvency</w:delText>
        </w:r>
        <w:r w:rsidDel="008B7C08">
          <w:rPr>
            <w:rFonts w:ascii="Times New Roman"/>
            <w:b w:val="0"/>
            <w:spacing w:val="17"/>
          </w:rPr>
          <w:delText xml:space="preserve"> </w:delText>
        </w:r>
        <w:r w:rsidDel="008B7C08">
          <w:delText>assessment</w:delText>
        </w:r>
        <w:r w:rsidDel="008B7C08">
          <w:rPr>
            <w:rFonts w:ascii="Times New Roman"/>
            <w:b w:val="0"/>
            <w:spacing w:val="17"/>
          </w:rPr>
          <w:delText xml:space="preserve"> </w:delText>
        </w:r>
        <w:r w:rsidDel="008B7C08">
          <w:rPr>
            <w:spacing w:val="-2"/>
          </w:rPr>
          <w:delText>(ORSA)</w:delText>
        </w:r>
      </w:del>
    </w:p>
    <w:p w14:paraId="4766C06F" w14:textId="1D9DFFA5" w:rsidR="00BF6324" w:rsidDel="008B7C08" w:rsidRDefault="00A51A09">
      <w:pPr>
        <w:pStyle w:val="ListParagraph"/>
        <w:numPr>
          <w:ilvl w:val="1"/>
          <w:numId w:val="41"/>
        </w:numPr>
        <w:tabs>
          <w:tab w:val="left" w:pos="1148"/>
          <w:tab w:val="left" w:pos="1152"/>
        </w:tabs>
        <w:spacing w:line="276" w:lineRule="auto"/>
        <w:rPr>
          <w:del w:id="211" w:author="Johannes Backer" w:date="2025-03-28T14:03:00Z"/>
        </w:rPr>
        <w:pPrChange w:id="212" w:author="Johannes Backer" w:date="2025-05-15T08:14:00Z">
          <w:pPr>
            <w:pStyle w:val="ListParagraph"/>
            <w:numPr>
              <w:ilvl w:val="1"/>
              <w:numId w:val="24"/>
            </w:numPr>
            <w:tabs>
              <w:tab w:val="left" w:pos="1148"/>
              <w:tab w:val="left" w:pos="1152"/>
            </w:tabs>
            <w:spacing w:line="276" w:lineRule="auto"/>
            <w:ind w:left="1152" w:hanging="663"/>
          </w:pPr>
        </w:pPrChange>
      </w:pPr>
      <w:del w:id="213" w:author="Johannes Backer" w:date="2025-03-28T14:03:00Z">
        <w:r w:rsidDel="008B7C08">
          <w:delText>The</w:delText>
        </w:r>
        <w:r w:rsidDel="008B7C08">
          <w:rPr>
            <w:rFonts w:ascii="Times New Roman"/>
            <w:spacing w:val="40"/>
          </w:rPr>
          <w:delText xml:space="preserve"> </w:delText>
        </w:r>
        <w:r w:rsidDel="008B7C08">
          <w:delText>host</w:delText>
        </w:r>
        <w:r w:rsidDel="008B7C08">
          <w:rPr>
            <w:rFonts w:ascii="Times New Roman"/>
            <w:spacing w:val="40"/>
          </w:rPr>
          <w:delText xml:space="preserve"> </w:delText>
        </w:r>
        <w:r w:rsidDel="008B7C08">
          <w:delText>supervisory</w:delText>
        </w:r>
        <w:r w:rsidDel="008B7C08">
          <w:rPr>
            <w:rFonts w:ascii="Times New Roman"/>
            <w:spacing w:val="40"/>
          </w:rPr>
          <w:delText xml:space="preserve"> </w:delText>
        </w:r>
        <w:r w:rsidDel="008B7C08">
          <w:delText>authority</w:delText>
        </w:r>
        <w:r w:rsidDel="008B7C08">
          <w:rPr>
            <w:rFonts w:ascii="Times New Roman"/>
            <w:spacing w:val="40"/>
          </w:rPr>
          <w:delText xml:space="preserve"> </w:delText>
        </w:r>
        <w:r w:rsidDel="008B7C08">
          <w:delText>should</w:delText>
        </w:r>
        <w:r w:rsidDel="008B7C08">
          <w:rPr>
            <w:rFonts w:ascii="Times New Roman"/>
            <w:spacing w:val="40"/>
          </w:rPr>
          <w:delText xml:space="preserve"> </w:delText>
        </w:r>
        <w:r w:rsidDel="008B7C08">
          <w:delText>ensure</w:delText>
        </w:r>
        <w:r w:rsidDel="008B7C08">
          <w:rPr>
            <w:rFonts w:ascii="Times New Roman"/>
            <w:spacing w:val="40"/>
          </w:rPr>
          <w:delText xml:space="preserve"> </w:delText>
        </w:r>
        <w:r w:rsidDel="008B7C08">
          <w:delText>that</w:delText>
        </w:r>
        <w:r w:rsidDel="008B7C08">
          <w:rPr>
            <w:rFonts w:ascii="Times New Roman"/>
            <w:spacing w:val="40"/>
          </w:rPr>
          <w:delText xml:space="preserve"> </w:delText>
        </w:r>
        <w:r w:rsidDel="008B7C08">
          <w:delText>the</w:delText>
        </w:r>
        <w:r w:rsidDel="008B7C08">
          <w:rPr>
            <w:rFonts w:ascii="Times New Roman"/>
            <w:spacing w:val="40"/>
          </w:rPr>
          <w:delText xml:space="preserve"> </w:delText>
        </w:r>
        <w:r w:rsidDel="008B7C08">
          <w:delText>third-country</w:delText>
        </w:r>
        <w:r w:rsidDel="008B7C08">
          <w:rPr>
            <w:rFonts w:ascii="Times New Roman"/>
          </w:rPr>
          <w:delText xml:space="preserve"> </w:delText>
        </w:r>
        <w:r w:rsidDel="008B7C08">
          <w:delText>insurance</w:delText>
        </w:r>
        <w:r w:rsidDel="008B7C08">
          <w:rPr>
            <w:rFonts w:ascii="Times New Roman"/>
          </w:rPr>
          <w:delText xml:space="preserve"> </w:delText>
        </w:r>
        <w:r w:rsidDel="008B7C08">
          <w:delText>undertaking</w:delText>
        </w:r>
        <w:r w:rsidDel="008B7C08">
          <w:rPr>
            <w:rFonts w:ascii="Times New Roman"/>
          </w:rPr>
          <w:delText xml:space="preserve"> </w:delText>
        </w:r>
        <w:r w:rsidDel="008B7C08">
          <w:delText>performs,</w:delText>
        </w:r>
        <w:r w:rsidDel="008B7C08">
          <w:rPr>
            <w:rFonts w:ascii="Times New Roman"/>
          </w:rPr>
          <w:delText xml:space="preserve"> </w:delText>
        </w:r>
        <w:r w:rsidDel="008B7C08">
          <w:delText>at</w:delText>
        </w:r>
        <w:r w:rsidDel="008B7C08">
          <w:rPr>
            <w:rFonts w:ascii="Times New Roman"/>
          </w:rPr>
          <w:delText xml:space="preserve"> </w:delText>
        </w:r>
        <w:r w:rsidDel="008B7C08">
          <w:delText>least</w:delText>
        </w:r>
        <w:r w:rsidDel="008B7C08">
          <w:rPr>
            <w:rFonts w:ascii="Times New Roman"/>
          </w:rPr>
          <w:delText xml:space="preserve"> </w:delText>
        </w:r>
        <w:r w:rsidDel="008B7C08">
          <w:delText>annually,</w:delText>
        </w:r>
        <w:r w:rsidDel="008B7C08">
          <w:rPr>
            <w:rFonts w:ascii="Times New Roman"/>
          </w:rPr>
          <w:delText xml:space="preserve"> </w:delText>
        </w:r>
        <w:r w:rsidDel="008B7C08">
          <w:delText>an</w:delText>
        </w:r>
        <w:r w:rsidDel="008B7C08">
          <w:rPr>
            <w:rFonts w:ascii="Times New Roman"/>
          </w:rPr>
          <w:delText xml:space="preserve"> </w:delText>
        </w:r>
        <w:r w:rsidDel="008B7C08">
          <w:delText>ORSA</w:delText>
        </w:r>
        <w:r w:rsidDel="008B7C08">
          <w:rPr>
            <w:rFonts w:ascii="Times New Roman"/>
          </w:rPr>
          <w:delText xml:space="preserve"> </w:delText>
        </w:r>
        <w:r w:rsidDel="008B7C08">
          <w:delText>complying</w:delText>
        </w:r>
        <w:r w:rsidDel="008B7C08">
          <w:rPr>
            <w:rFonts w:ascii="Times New Roman"/>
          </w:rPr>
          <w:delText xml:space="preserve"> </w:delText>
        </w:r>
        <w:r w:rsidDel="008B7C08">
          <w:delText>with</w:delText>
        </w:r>
        <w:r w:rsidDel="008B7C08">
          <w:rPr>
            <w:rFonts w:ascii="Times New Roman"/>
          </w:rPr>
          <w:delText xml:space="preserve"> </w:delText>
        </w:r>
        <w:r w:rsidDel="008B7C08">
          <w:delText>Article</w:delText>
        </w:r>
        <w:r w:rsidDel="008B7C08">
          <w:rPr>
            <w:rFonts w:ascii="Times New Roman"/>
          </w:rPr>
          <w:delText xml:space="preserve"> </w:delText>
        </w:r>
        <w:r w:rsidDel="008B7C08">
          <w:delText>45</w:delText>
        </w:r>
        <w:r w:rsidDel="008B7C08">
          <w:rPr>
            <w:rFonts w:ascii="Times New Roman"/>
            <w:spacing w:val="36"/>
          </w:rPr>
          <w:delText xml:space="preserve"> </w:delText>
        </w:r>
        <w:r w:rsidDel="008B7C08">
          <w:delText>of</w:delText>
        </w:r>
        <w:r w:rsidDel="008B7C08">
          <w:rPr>
            <w:rFonts w:ascii="Times New Roman"/>
          </w:rPr>
          <w:delText xml:space="preserve"> </w:delText>
        </w:r>
        <w:r w:rsidDel="008B7C08">
          <w:delText>Directive</w:delText>
        </w:r>
        <w:r w:rsidDel="008B7C08">
          <w:rPr>
            <w:rFonts w:ascii="Times New Roman"/>
          </w:rPr>
          <w:delText xml:space="preserve"> </w:delText>
        </w:r>
        <w:r w:rsidDel="008B7C08">
          <w:delText>2009/138/EC</w:delText>
        </w:r>
        <w:r w:rsidDel="008B7C08">
          <w:rPr>
            <w:rFonts w:ascii="Times New Roman"/>
          </w:rPr>
          <w:delText xml:space="preserve"> </w:delText>
        </w:r>
        <w:r w:rsidDel="008B7C08">
          <w:delText>with</w:delText>
        </w:r>
        <w:r w:rsidDel="008B7C08">
          <w:rPr>
            <w:rFonts w:ascii="Times New Roman"/>
          </w:rPr>
          <w:delText xml:space="preserve"> </w:delText>
        </w:r>
        <w:r w:rsidDel="008B7C08">
          <w:delText>regard</w:delText>
        </w:r>
        <w:r w:rsidDel="008B7C08">
          <w:rPr>
            <w:rFonts w:ascii="Times New Roman"/>
          </w:rPr>
          <w:delText xml:space="preserve"> </w:delText>
        </w:r>
        <w:r w:rsidDel="008B7C08">
          <w:delText>to</w:delText>
        </w:r>
        <w:r w:rsidDel="008B7C08">
          <w:rPr>
            <w:rFonts w:ascii="Times New Roman"/>
          </w:rPr>
          <w:delText xml:space="preserve"> </w:delText>
        </w:r>
        <w:r w:rsidDel="008B7C08">
          <w:delText>the</w:delText>
        </w:r>
        <w:r w:rsidDel="008B7C08">
          <w:rPr>
            <w:rFonts w:ascii="Times New Roman"/>
          </w:rPr>
          <w:delText xml:space="preserve"> </w:delText>
        </w:r>
        <w:r w:rsidDel="008B7C08">
          <w:delText>branch</w:delText>
        </w:r>
        <w:r w:rsidDel="008B7C08">
          <w:rPr>
            <w:rFonts w:ascii="Times New Roman"/>
          </w:rPr>
          <w:delText xml:space="preserve"> </w:delText>
        </w:r>
        <w:r w:rsidDel="008B7C08">
          <w:delText>operations.</w:delText>
        </w:r>
      </w:del>
    </w:p>
    <w:p w14:paraId="4BF1393E" w14:textId="00C939F2" w:rsidR="00BF6324" w:rsidDel="00F055D5" w:rsidRDefault="00A51A09">
      <w:pPr>
        <w:pStyle w:val="Heading1"/>
        <w:spacing w:before="239"/>
        <w:rPr>
          <w:del w:id="214" w:author="Johannes Backer" w:date="2025-03-27T15:33:00Z"/>
        </w:rPr>
      </w:pPr>
      <w:del w:id="215" w:author="Johannes Backer" w:date="2025-03-27T15:33:00Z">
        <w:r w:rsidDel="00F055D5">
          <w:delText>Guideline</w:delText>
        </w:r>
        <w:r w:rsidDel="00F055D5">
          <w:rPr>
            <w:rFonts w:ascii="Times New Roman"/>
            <w:b w:val="0"/>
            <w:spacing w:val="17"/>
          </w:rPr>
          <w:delText xml:space="preserve"> </w:delText>
        </w:r>
        <w:r w:rsidDel="00F055D5">
          <w:delText>34</w:delText>
        </w:r>
        <w:r w:rsidDel="00F055D5">
          <w:rPr>
            <w:rFonts w:ascii="Times New Roman"/>
            <w:b w:val="0"/>
            <w:spacing w:val="17"/>
          </w:rPr>
          <w:delText xml:space="preserve"> </w:delText>
        </w:r>
        <w:r w:rsidDel="00F055D5">
          <w:delText>-</w:delText>
        </w:r>
        <w:r w:rsidDel="00F055D5">
          <w:rPr>
            <w:rFonts w:ascii="Times New Roman"/>
            <w:b w:val="0"/>
            <w:spacing w:val="17"/>
          </w:rPr>
          <w:delText xml:space="preserve"> </w:delText>
        </w:r>
        <w:r w:rsidDel="00F055D5">
          <w:delText>Material</w:delText>
        </w:r>
        <w:r w:rsidDel="00F055D5">
          <w:rPr>
            <w:rFonts w:ascii="Times New Roman"/>
            <w:b w:val="0"/>
            <w:spacing w:val="17"/>
          </w:rPr>
          <w:delText xml:space="preserve"> </w:delText>
        </w:r>
        <w:r w:rsidDel="00F055D5">
          <w:delText>risks</w:delText>
        </w:r>
        <w:r w:rsidDel="00F055D5">
          <w:rPr>
            <w:rFonts w:ascii="Times New Roman"/>
            <w:b w:val="0"/>
            <w:spacing w:val="18"/>
          </w:rPr>
          <w:delText xml:space="preserve"> </w:delText>
        </w:r>
        <w:r w:rsidDel="00F055D5">
          <w:delText>to</w:delText>
        </w:r>
        <w:r w:rsidDel="00F055D5">
          <w:rPr>
            <w:rFonts w:ascii="Times New Roman"/>
            <w:b w:val="0"/>
            <w:spacing w:val="18"/>
          </w:rPr>
          <w:delText xml:space="preserve"> </w:delText>
        </w:r>
        <w:r w:rsidDel="00F055D5">
          <w:delText>be</w:delText>
        </w:r>
        <w:r w:rsidDel="00F055D5">
          <w:rPr>
            <w:rFonts w:ascii="Times New Roman"/>
            <w:b w:val="0"/>
            <w:spacing w:val="17"/>
          </w:rPr>
          <w:delText xml:space="preserve"> </w:delText>
        </w:r>
        <w:r w:rsidDel="00F055D5">
          <w:delText>included</w:delText>
        </w:r>
        <w:r w:rsidDel="00F055D5">
          <w:rPr>
            <w:rFonts w:ascii="Times New Roman"/>
            <w:b w:val="0"/>
            <w:spacing w:val="17"/>
          </w:rPr>
          <w:delText xml:space="preserve"> </w:delText>
        </w:r>
        <w:r w:rsidDel="00F055D5">
          <w:delText>in</w:delText>
        </w:r>
        <w:r w:rsidDel="00F055D5">
          <w:rPr>
            <w:rFonts w:ascii="Times New Roman"/>
            <w:b w:val="0"/>
            <w:spacing w:val="18"/>
          </w:rPr>
          <w:delText xml:space="preserve"> </w:delText>
        </w:r>
        <w:r w:rsidDel="00F055D5">
          <w:delText>the</w:delText>
        </w:r>
        <w:r w:rsidDel="00F055D5">
          <w:rPr>
            <w:rFonts w:ascii="Times New Roman"/>
            <w:b w:val="0"/>
            <w:spacing w:val="18"/>
          </w:rPr>
          <w:delText xml:space="preserve"> </w:delText>
        </w:r>
        <w:r w:rsidDel="00F055D5">
          <w:rPr>
            <w:spacing w:val="-4"/>
          </w:rPr>
          <w:delText>ORSA</w:delText>
        </w:r>
      </w:del>
    </w:p>
    <w:p w14:paraId="002DCDFA" w14:textId="29495A9D" w:rsidR="00BF6324" w:rsidRDefault="00A51A09">
      <w:pPr>
        <w:pStyle w:val="ListParagraph"/>
        <w:numPr>
          <w:ilvl w:val="1"/>
          <w:numId w:val="41"/>
        </w:numPr>
        <w:tabs>
          <w:tab w:val="left" w:pos="1148"/>
          <w:tab w:val="left" w:pos="1152"/>
        </w:tabs>
        <w:spacing w:before="122" w:line="276" w:lineRule="auto"/>
        <w:ind w:right="124"/>
        <w:pPrChange w:id="216" w:author="Johannes Backer" w:date="2025-05-15T08:14:00Z">
          <w:pPr>
            <w:pStyle w:val="ListParagraph"/>
            <w:numPr>
              <w:ilvl w:val="1"/>
              <w:numId w:val="24"/>
            </w:numPr>
            <w:tabs>
              <w:tab w:val="left" w:pos="1148"/>
              <w:tab w:val="left" w:pos="1152"/>
            </w:tabs>
            <w:spacing w:before="122" w:line="276" w:lineRule="auto"/>
            <w:ind w:left="1152" w:right="124" w:hanging="663"/>
          </w:pPr>
        </w:pPrChange>
      </w:pPr>
      <w:del w:id="217" w:author="Johannes Backer" w:date="2025-03-27T15:33:00Z">
        <w:r w:rsidDel="00F055D5">
          <w:delText>The</w:delText>
        </w:r>
        <w:r w:rsidDel="00F055D5">
          <w:rPr>
            <w:rFonts w:ascii="Times New Roman"/>
          </w:rPr>
          <w:delText xml:space="preserve"> </w:delText>
        </w:r>
        <w:r w:rsidDel="00F055D5">
          <w:delText>host</w:delText>
        </w:r>
        <w:r w:rsidDel="00F055D5">
          <w:rPr>
            <w:rFonts w:ascii="Times New Roman"/>
          </w:rPr>
          <w:delText xml:space="preserve"> </w:delText>
        </w:r>
        <w:r w:rsidDel="00F055D5">
          <w:delText>supervisory</w:delText>
        </w:r>
        <w:r w:rsidDel="00F055D5">
          <w:rPr>
            <w:rFonts w:ascii="Times New Roman"/>
          </w:rPr>
          <w:delText xml:space="preserve"> </w:delText>
        </w:r>
        <w:r w:rsidDel="00F055D5">
          <w:delText>authority</w:delText>
        </w:r>
        <w:r w:rsidDel="00F055D5">
          <w:rPr>
            <w:rFonts w:ascii="Times New Roman"/>
          </w:rPr>
          <w:delText xml:space="preserve"> </w:delText>
        </w:r>
        <w:r w:rsidDel="00F055D5">
          <w:delText>should</w:delText>
        </w:r>
        <w:r w:rsidDel="00F055D5">
          <w:rPr>
            <w:rFonts w:ascii="Times New Roman"/>
          </w:rPr>
          <w:delText xml:space="preserve"> </w:delText>
        </w:r>
        <w:r w:rsidDel="00F055D5">
          <w:delText>ensure</w:delText>
        </w:r>
        <w:r w:rsidDel="00F055D5">
          <w:rPr>
            <w:rFonts w:ascii="Times New Roman"/>
          </w:rPr>
          <w:delText xml:space="preserve"> </w:delText>
        </w:r>
        <w:r w:rsidDel="00F055D5">
          <w:delText>that</w:delText>
        </w:r>
        <w:r w:rsidDel="00F055D5">
          <w:rPr>
            <w:rFonts w:ascii="Times New Roman"/>
          </w:rPr>
          <w:delText xml:space="preserve"> </w:delText>
        </w:r>
        <w:r w:rsidDel="00F055D5">
          <w:delText>for</w:delText>
        </w:r>
        <w:r w:rsidDel="00F055D5">
          <w:rPr>
            <w:rFonts w:ascii="Times New Roman"/>
          </w:rPr>
          <w:delText xml:space="preserve"> </w:delText>
        </w:r>
        <w:r w:rsidDel="00F055D5">
          <w:delText>the</w:delText>
        </w:r>
        <w:r w:rsidDel="00F055D5">
          <w:rPr>
            <w:rFonts w:ascii="Times New Roman"/>
          </w:rPr>
          <w:delText xml:space="preserve"> </w:delText>
        </w:r>
        <w:r w:rsidDel="00F055D5">
          <w:delText>purposes</w:delText>
        </w:r>
        <w:r w:rsidDel="00F055D5">
          <w:rPr>
            <w:rFonts w:ascii="Times New Roman"/>
          </w:rPr>
          <w:delText xml:space="preserve"> </w:delText>
        </w:r>
        <w:r w:rsidDel="00F055D5">
          <w:delText>of</w:delText>
        </w:r>
        <w:r w:rsidDel="00F055D5">
          <w:rPr>
            <w:rFonts w:ascii="Times New Roman"/>
          </w:rPr>
          <w:delText xml:space="preserve"> </w:delText>
        </w:r>
        <w:r w:rsidDel="00F055D5">
          <w:delText>the</w:delText>
        </w:r>
        <w:r w:rsidDel="00F055D5">
          <w:rPr>
            <w:rFonts w:ascii="Times New Roman"/>
            <w:spacing w:val="80"/>
          </w:rPr>
          <w:delText xml:space="preserve"> </w:delText>
        </w:r>
        <w:r w:rsidDel="00F055D5">
          <w:delText>ORSA</w:delText>
        </w:r>
        <w:r w:rsidDel="00F055D5">
          <w:rPr>
            <w:rFonts w:ascii="Times New Roman"/>
          </w:rPr>
          <w:delText xml:space="preserve"> </w:delText>
        </w:r>
        <w:r w:rsidDel="00F055D5">
          <w:delText>a</w:delText>
        </w:r>
        <w:r w:rsidDel="00F055D5">
          <w:rPr>
            <w:rFonts w:ascii="Times New Roman"/>
          </w:rPr>
          <w:delText xml:space="preserve"> </w:delText>
        </w:r>
        <w:r w:rsidDel="00F055D5">
          <w:delText>third-country</w:delText>
        </w:r>
        <w:r w:rsidDel="00F055D5">
          <w:rPr>
            <w:rFonts w:ascii="Times New Roman"/>
          </w:rPr>
          <w:delText xml:space="preserve"> </w:delText>
        </w:r>
        <w:r w:rsidDel="00F055D5">
          <w:delText>insurance</w:delText>
        </w:r>
        <w:r w:rsidDel="00F055D5">
          <w:rPr>
            <w:rFonts w:ascii="Times New Roman"/>
          </w:rPr>
          <w:delText xml:space="preserve"> </w:delText>
        </w:r>
        <w:r w:rsidDel="00F055D5">
          <w:delText>undertaking</w:delText>
        </w:r>
        <w:r w:rsidDel="00F055D5">
          <w:rPr>
            <w:rFonts w:ascii="Times New Roman"/>
          </w:rPr>
          <w:delText xml:space="preserve"> </w:delText>
        </w:r>
        <w:r w:rsidDel="00F055D5">
          <w:delText>takes</w:delText>
        </w:r>
        <w:r w:rsidDel="00F055D5">
          <w:rPr>
            <w:rFonts w:ascii="Times New Roman"/>
          </w:rPr>
          <w:delText xml:space="preserve"> </w:delText>
        </w:r>
        <w:r w:rsidDel="00F055D5">
          <w:delText>into</w:delText>
        </w:r>
        <w:r w:rsidDel="00F055D5">
          <w:rPr>
            <w:rFonts w:ascii="Times New Roman"/>
          </w:rPr>
          <w:delText xml:space="preserve"> </w:delText>
        </w:r>
        <w:r w:rsidDel="00F055D5">
          <w:delText>account</w:delText>
        </w:r>
        <w:r w:rsidDel="00F055D5">
          <w:rPr>
            <w:rFonts w:ascii="Times New Roman"/>
          </w:rPr>
          <w:delText xml:space="preserve"> </w:delText>
        </w:r>
        <w:r w:rsidDel="00F055D5">
          <w:delText>any</w:delText>
        </w:r>
        <w:r w:rsidDel="00F055D5">
          <w:rPr>
            <w:rFonts w:ascii="Times New Roman"/>
          </w:rPr>
          <w:delText xml:space="preserve"> </w:delText>
        </w:r>
        <w:r w:rsidDel="00F055D5">
          <w:delText>material</w:delText>
        </w:r>
        <w:r w:rsidDel="00F055D5">
          <w:rPr>
            <w:rFonts w:ascii="Times New Roman"/>
          </w:rPr>
          <w:delText xml:space="preserve"> </w:delText>
        </w:r>
        <w:r w:rsidDel="00F055D5">
          <w:delText>risk</w:delText>
        </w:r>
        <w:r w:rsidDel="00F055D5">
          <w:rPr>
            <w:rFonts w:ascii="Times New Roman"/>
          </w:rPr>
          <w:delText xml:space="preserve"> </w:delText>
        </w:r>
        <w:r w:rsidDel="00F055D5">
          <w:delText>for</w:delText>
        </w:r>
        <w:r w:rsidDel="00F055D5">
          <w:rPr>
            <w:rFonts w:ascii="Times New Roman"/>
          </w:rPr>
          <w:delText xml:space="preserve"> </w:delText>
        </w:r>
        <w:r w:rsidDel="00F055D5">
          <w:delText>branch</w:delText>
        </w:r>
        <w:r w:rsidDel="00F055D5">
          <w:rPr>
            <w:rFonts w:ascii="Times New Roman"/>
          </w:rPr>
          <w:delText xml:space="preserve"> </w:delText>
        </w:r>
        <w:r w:rsidDel="00F055D5">
          <w:delText>operations,</w:delText>
        </w:r>
        <w:r w:rsidDel="00F055D5">
          <w:rPr>
            <w:rFonts w:ascii="Times New Roman"/>
          </w:rPr>
          <w:delText xml:space="preserve"> </w:delText>
        </w:r>
        <w:r w:rsidDel="00F055D5">
          <w:delText>and</w:delText>
        </w:r>
        <w:r w:rsidDel="00F055D5">
          <w:rPr>
            <w:rFonts w:ascii="Times New Roman"/>
          </w:rPr>
          <w:delText xml:space="preserve"> </w:delText>
        </w:r>
        <w:r w:rsidDel="00F055D5">
          <w:delText>any</w:delText>
        </w:r>
        <w:r w:rsidDel="00F055D5">
          <w:rPr>
            <w:rFonts w:ascii="Times New Roman"/>
          </w:rPr>
          <w:delText xml:space="preserve"> </w:delText>
        </w:r>
        <w:r w:rsidDel="00F055D5">
          <w:delText>risk</w:delText>
        </w:r>
        <w:r w:rsidDel="00F055D5">
          <w:rPr>
            <w:rFonts w:ascii="Times New Roman"/>
          </w:rPr>
          <w:delText xml:space="preserve"> </w:delText>
        </w:r>
        <w:r w:rsidDel="00F055D5">
          <w:delText>for</w:delText>
        </w:r>
        <w:r w:rsidDel="00F055D5">
          <w:rPr>
            <w:rFonts w:ascii="Times New Roman"/>
          </w:rPr>
          <w:delText xml:space="preserve"> </w:delText>
        </w:r>
        <w:r w:rsidDel="00F055D5">
          <w:delText>other</w:delText>
        </w:r>
        <w:r w:rsidDel="00F055D5">
          <w:rPr>
            <w:rFonts w:ascii="Times New Roman"/>
          </w:rPr>
          <w:delText xml:space="preserve"> </w:delText>
        </w:r>
        <w:r w:rsidDel="00F055D5">
          <w:delText>operations</w:delText>
        </w:r>
        <w:r w:rsidDel="00F055D5">
          <w:rPr>
            <w:rFonts w:ascii="Times New Roman"/>
          </w:rPr>
          <w:delText xml:space="preserve"> </w:delText>
        </w:r>
        <w:r w:rsidDel="00F055D5">
          <w:delText>of</w:delText>
        </w:r>
        <w:r w:rsidDel="00F055D5">
          <w:rPr>
            <w:rFonts w:ascii="Times New Roman"/>
          </w:rPr>
          <w:delText xml:space="preserve"> </w:delText>
        </w:r>
        <w:r w:rsidDel="00F055D5">
          <w:delText>the</w:delText>
        </w:r>
        <w:r w:rsidDel="00F055D5">
          <w:rPr>
            <w:rFonts w:ascii="Times New Roman"/>
          </w:rPr>
          <w:delText xml:space="preserve"> </w:delText>
        </w:r>
        <w:r w:rsidDel="00F055D5">
          <w:delText>third-</w:delText>
        </w:r>
        <w:r w:rsidDel="00F055D5">
          <w:rPr>
            <w:rFonts w:ascii="Times New Roman"/>
          </w:rPr>
          <w:delText xml:space="preserve"> </w:delText>
        </w:r>
        <w:r w:rsidDel="00F055D5">
          <w:delText>country</w:delText>
        </w:r>
        <w:r w:rsidDel="00F055D5">
          <w:rPr>
            <w:rFonts w:ascii="Times New Roman"/>
          </w:rPr>
          <w:delText xml:space="preserve"> </w:delText>
        </w:r>
        <w:r w:rsidDel="00F055D5">
          <w:delText>insurance</w:delText>
        </w:r>
        <w:r w:rsidDel="00F055D5">
          <w:rPr>
            <w:rFonts w:ascii="Times New Roman"/>
          </w:rPr>
          <w:delText xml:space="preserve"> </w:delText>
        </w:r>
        <w:r w:rsidDel="00F055D5">
          <w:delText>undertaking</w:delText>
        </w:r>
        <w:r w:rsidDel="00F055D5">
          <w:rPr>
            <w:rFonts w:ascii="Times New Roman"/>
          </w:rPr>
          <w:delText xml:space="preserve"> </w:delText>
        </w:r>
        <w:r w:rsidDel="00F055D5">
          <w:delText>which</w:delText>
        </w:r>
        <w:r w:rsidDel="00F055D5">
          <w:rPr>
            <w:rFonts w:ascii="Times New Roman"/>
          </w:rPr>
          <w:delText xml:space="preserve"> </w:delText>
        </w:r>
        <w:r w:rsidDel="00F055D5">
          <w:delText>may</w:delText>
        </w:r>
        <w:r w:rsidDel="00F055D5">
          <w:rPr>
            <w:rFonts w:ascii="Times New Roman"/>
          </w:rPr>
          <w:delText xml:space="preserve"> </w:delText>
        </w:r>
        <w:r w:rsidDel="00F055D5">
          <w:delText>have</w:delText>
        </w:r>
        <w:r w:rsidDel="00F055D5">
          <w:rPr>
            <w:rFonts w:ascii="Times New Roman"/>
          </w:rPr>
          <w:delText xml:space="preserve"> </w:delText>
        </w:r>
        <w:r w:rsidDel="00F055D5">
          <w:delText>effect</w:delText>
        </w:r>
        <w:r w:rsidDel="00F055D5">
          <w:rPr>
            <w:rFonts w:ascii="Times New Roman"/>
          </w:rPr>
          <w:delText xml:space="preserve"> </w:delText>
        </w:r>
        <w:r w:rsidDel="00F055D5">
          <w:delText>on</w:delText>
        </w:r>
        <w:r w:rsidDel="00F055D5">
          <w:rPr>
            <w:rFonts w:ascii="Times New Roman"/>
          </w:rPr>
          <w:delText xml:space="preserve"> </w:delText>
        </w:r>
        <w:r w:rsidDel="00F055D5">
          <w:delText>branch</w:delText>
        </w:r>
        <w:r w:rsidDel="00F055D5">
          <w:rPr>
            <w:rFonts w:ascii="Times New Roman"/>
          </w:rPr>
          <w:delText xml:space="preserve"> </w:delText>
        </w:r>
        <w:r w:rsidDel="00F055D5">
          <w:delText>operations</w:delText>
        </w:r>
      </w:del>
      <w:r>
        <w:t>.</w:t>
      </w:r>
    </w:p>
    <w:p w14:paraId="7843AA1D" w14:textId="77777777" w:rsidR="00BF6324" w:rsidRDefault="00A51A09">
      <w:pPr>
        <w:pStyle w:val="Heading1"/>
        <w:spacing w:before="239"/>
      </w:pPr>
      <w:r>
        <w:t>Guideline</w:t>
      </w:r>
      <w:r>
        <w:rPr>
          <w:rFonts w:ascii="Times New Roman"/>
          <w:b w:val="0"/>
          <w:spacing w:val="16"/>
        </w:rPr>
        <w:t xml:space="preserve"> </w:t>
      </w:r>
      <w:r>
        <w:t>35</w:t>
      </w:r>
      <w:r>
        <w:rPr>
          <w:rFonts w:ascii="Times New Roman"/>
          <w:b w:val="0"/>
          <w:spacing w:val="16"/>
        </w:rPr>
        <w:t xml:space="preserve"> </w:t>
      </w:r>
      <w:r>
        <w:t>-</w:t>
      </w:r>
      <w:r>
        <w:rPr>
          <w:rFonts w:ascii="Times New Roman"/>
          <w:b w:val="0"/>
          <w:spacing w:val="17"/>
        </w:rPr>
        <w:t xml:space="preserve"> </w:t>
      </w:r>
      <w:r>
        <w:t>Assessment</w:t>
      </w:r>
      <w:r>
        <w:rPr>
          <w:rFonts w:ascii="Times New Roman"/>
          <w:b w:val="0"/>
          <w:spacing w:val="17"/>
        </w:rPr>
        <w:t xml:space="preserve"> </w:t>
      </w:r>
      <w:r>
        <w:t>of</w:t>
      </w:r>
      <w:r>
        <w:rPr>
          <w:rFonts w:ascii="Times New Roman"/>
          <w:b w:val="0"/>
          <w:spacing w:val="16"/>
        </w:rPr>
        <w:t xml:space="preserve"> </w:t>
      </w:r>
      <w:r>
        <w:t>branch</w:t>
      </w:r>
      <w:r>
        <w:rPr>
          <w:rFonts w:ascii="Times New Roman"/>
          <w:b w:val="0"/>
          <w:spacing w:val="18"/>
        </w:rPr>
        <w:t xml:space="preserve"> </w:t>
      </w:r>
      <w:r>
        <w:t>assets</w:t>
      </w:r>
      <w:r>
        <w:rPr>
          <w:rFonts w:ascii="Times New Roman"/>
          <w:b w:val="0"/>
          <w:spacing w:val="18"/>
        </w:rPr>
        <w:t xml:space="preserve"> </w:t>
      </w:r>
      <w:r>
        <w:t>in</w:t>
      </w:r>
      <w:r>
        <w:rPr>
          <w:rFonts w:ascii="Times New Roman"/>
          <w:b w:val="0"/>
          <w:spacing w:val="18"/>
        </w:rPr>
        <w:t xml:space="preserve"> </w:t>
      </w:r>
      <w:r>
        <w:t>the</w:t>
      </w:r>
      <w:r>
        <w:rPr>
          <w:rFonts w:ascii="Times New Roman"/>
          <w:b w:val="0"/>
          <w:spacing w:val="17"/>
        </w:rPr>
        <w:t xml:space="preserve"> </w:t>
      </w:r>
      <w:r>
        <w:rPr>
          <w:spacing w:val="-4"/>
        </w:rPr>
        <w:t>ORSA</w:t>
      </w:r>
    </w:p>
    <w:p w14:paraId="56E20083" w14:textId="77777777" w:rsidR="00BF6324" w:rsidRDefault="00A51A09">
      <w:pPr>
        <w:pStyle w:val="ListParagraph"/>
        <w:numPr>
          <w:ilvl w:val="1"/>
          <w:numId w:val="41"/>
        </w:numPr>
        <w:tabs>
          <w:tab w:val="left" w:pos="1148"/>
          <w:tab w:val="left" w:pos="1152"/>
        </w:tabs>
        <w:spacing w:before="121" w:line="276" w:lineRule="auto"/>
        <w:ind w:right="123"/>
        <w:pPrChange w:id="218" w:author="Johannes Backer" w:date="2025-05-15T08:14:00Z">
          <w:pPr>
            <w:pStyle w:val="ListParagraph"/>
            <w:numPr>
              <w:ilvl w:val="1"/>
              <w:numId w:val="24"/>
            </w:numPr>
            <w:tabs>
              <w:tab w:val="left" w:pos="1148"/>
              <w:tab w:val="left" w:pos="1152"/>
            </w:tabs>
            <w:spacing w:before="121" w:line="276" w:lineRule="auto"/>
            <w:ind w:left="1152" w:right="123"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the</w:t>
      </w:r>
      <w:r>
        <w:rPr>
          <w:rFonts w:ascii="Times New Roman"/>
          <w:spacing w:val="40"/>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as</w:t>
      </w:r>
      <w:r>
        <w:rPr>
          <w:rFonts w:ascii="Times New Roman"/>
        </w:rPr>
        <w:t xml:space="preserve"> </w:t>
      </w:r>
      <w:r>
        <w:t>part</w:t>
      </w:r>
      <w:r>
        <w:rPr>
          <w:rFonts w:ascii="Times New Roman"/>
        </w:rPr>
        <w:t xml:space="preserve"> </w:t>
      </w:r>
      <w:r>
        <w:t>of</w:t>
      </w:r>
      <w:r>
        <w:rPr>
          <w:rFonts w:ascii="Times New Roman"/>
        </w:rPr>
        <w:t xml:space="preserve"> </w:t>
      </w:r>
      <w:r>
        <w:t>its</w:t>
      </w:r>
      <w:r>
        <w:rPr>
          <w:rFonts w:ascii="Times New Roman"/>
        </w:rPr>
        <w:t xml:space="preserve"> </w:t>
      </w:r>
      <w:r>
        <w:t>ORSA,</w:t>
      </w:r>
      <w:r>
        <w:rPr>
          <w:rFonts w:ascii="Times New Roman"/>
        </w:rPr>
        <w:t xml:space="preserve"> </w:t>
      </w:r>
      <w:r>
        <w:t>assesses</w:t>
      </w:r>
      <w:r>
        <w:rPr>
          <w:rFonts w:ascii="Times New Roman"/>
        </w:rPr>
        <w:t xml:space="preserve"> </w:t>
      </w:r>
      <w:r>
        <w:t>the</w:t>
      </w:r>
      <w:r>
        <w:rPr>
          <w:rFonts w:ascii="Times New Roman"/>
        </w:rPr>
        <w:t xml:space="preserve"> </w:t>
      </w:r>
      <w:r>
        <w:t>permanent</w:t>
      </w:r>
      <w:r>
        <w:rPr>
          <w:rFonts w:ascii="Times New Roman"/>
          <w:spacing w:val="80"/>
        </w:rPr>
        <w:t xml:space="preserve"> </w:t>
      </w:r>
      <w:r>
        <w:t>availability</w:t>
      </w:r>
      <w:r>
        <w:rPr>
          <w:rFonts w:ascii="Times New Roman"/>
        </w:rPr>
        <w:t xml:space="preserve"> </w:t>
      </w:r>
      <w:r>
        <w:t>of</w:t>
      </w:r>
      <w:r>
        <w:rPr>
          <w:rFonts w:ascii="Times New Roman"/>
        </w:rPr>
        <w:t xml:space="preserve"> </w:t>
      </w:r>
      <w:r>
        <w:t>the</w:t>
      </w:r>
      <w:r>
        <w:rPr>
          <w:rFonts w:ascii="Times New Roman"/>
        </w:rPr>
        <w:t xml:space="preserve"> </w:t>
      </w:r>
      <w:r>
        <w:t>branch</w:t>
      </w:r>
      <w:r>
        <w:rPr>
          <w:rFonts w:ascii="Times New Roman"/>
        </w:rPr>
        <w:t xml:space="preserve"> </w:t>
      </w:r>
      <w:r>
        <w:t>assets</w:t>
      </w:r>
      <w:r>
        <w:rPr>
          <w:rFonts w:ascii="Times New Roman"/>
        </w:rPr>
        <w:t xml:space="preserve"> </w:t>
      </w:r>
      <w:r>
        <w:t>and</w:t>
      </w:r>
      <w:r>
        <w:rPr>
          <w:rFonts w:ascii="Times New Roman"/>
        </w:rPr>
        <w:t xml:space="preserve"> </w:t>
      </w:r>
      <w:r>
        <w:t>addresses</w:t>
      </w:r>
      <w:r>
        <w:rPr>
          <w:rFonts w:ascii="Times New Roman"/>
        </w:rPr>
        <w:t xml:space="preserve"> </w:t>
      </w:r>
      <w:r>
        <w:t>in</w:t>
      </w:r>
      <w:r>
        <w:rPr>
          <w:rFonts w:ascii="Times New Roman"/>
        </w:rPr>
        <w:t xml:space="preserve"> </w:t>
      </w:r>
      <w:r>
        <w:t>its</w:t>
      </w:r>
      <w:r>
        <w:rPr>
          <w:rFonts w:ascii="Times New Roman"/>
        </w:rPr>
        <w:t xml:space="preserve"> </w:t>
      </w:r>
      <w:r>
        <w:t>assessment:</w:t>
      </w:r>
    </w:p>
    <w:p w14:paraId="373A920F" w14:textId="77777777" w:rsidR="00BF6324" w:rsidRDefault="00A51A09">
      <w:pPr>
        <w:pStyle w:val="ListParagraph"/>
        <w:numPr>
          <w:ilvl w:val="0"/>
          <w:numId w:val="9"/>
        </w:numPr>
        <w:tabs>
          <w:tab w:val="left" w:pos="1491"/>
          <w:tab w:val="left" w:pos="1493"/>
        </w:tabs>
        <w:spacing w:line="276" w:lineRule="auto"/>
      </w:pPr>
      <w:r>
        <w:t>the</w:t>
      </w:r>
      <w:r>
        <w:rPr>
          <w:rFonts w:ascii="Times New Roman"/>
          <w:spacing w:val="40"/>
        </w:rPr>
        <w:t xml:space="preserve"> </w:t>
      </w:r>
      <w:r>
        <w:t>risks</w:t>
      </w:r>
      <w:r>
        <w:rPr>
          <w:rFonts w:ascii="Times New Roman"/>
          <w:spacing w:val="40"/>
        </w:rPr>
        <w:t xml:space="preserve"> </w:t>
      </w:r>
      <w:r>
        <w:t>to</w:t>
      </w:r>
      <w:r>
        <w:rPr>
          <w:rFonts w:ascii="Times New Roman"/>
          <w:spacing w:val="40"/>
        </w:rPr>
        <w:t xml:space="preserve"> </w:t>
      </w:r>
      <w:r>
        <w:t>the</w:t>
      </w:r>
      <w:r>
        <w:rPr>
          <w:rFonts w:ascii="Times New Roman"/>
          <w:spacing w:val="40"/>
        </w:rPr>
        <w:t xml:space="preserve"> </w:t>
      </w:r>
      <w:r>
        <w:t>effectiveness</w:t>
      </w:r>
      <w:r>
        <w:rPr>
          <w:rFonts w:ascii="Times New Roman"/>
          <w:spacing w:val="40"/>
        </w:rPr>
        <w:t xml:space="preserve"> </w:t>
      </w:r>
      <w:r>
        <w:t>of</w:t>
      </w:r>
      <w:r>
        <w:rPr>
          <w:rFonts w:ascii="Times New Roman"/>
          <w:spacing w:val="40"/>
        </w:rPr>
        <w:t xml:space="preserve"> </w:t>
      </w:r>
      <w:r>
        <w:t>arrangements</w:t>
      </w:r>
      <w:r>
        <w:rPr>
          <w:rFonts w:ascii="Times New Roman"/>
          <w:spacing w:val="40"/>
        </w:rPr>
        <w:t xml:space="preserve"> </w:t>
      </w:r>
      <w:r>
        <w:t>to</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branch</w:t>
      </w:r>
      <w:r>
        <w:rPr>
          <w:rFonts w:ascii="Times New Roman"/>
        </w:rPr>
        <w:t xml:space="preserve"> </w:t>
      </w:r>
      <w:r>
        <w:t>assets</w:t>
      </w:r>
      <w:r>
        <w:rPr>
          <w:rFonts w:ascii="Times New Roman"/>
        </w:rPr>
        <w:t xml:space="preserve"> </w:t>
      </w:r>
      <w:r>
        <w:t>are</w:t>
      </w:r>
      <w:r>
        <w:rPr>
          <w:rFonts w:ascii="Times New Roman"/>
        </w:rPr>
        <w:t xml:space="preserve"> </w:t>
      </w:r>
      <w:r>
        <w:t>paid</w:t>
      </w:r>
      <w:r>
        <w:rPr>
          <w:rFonts w:ascii="Times New Roman"/>
        </w:rPr>
        <w:t xml:space="preserve"> </w:t>
      </w:r>
      <w:r>
        <w:t>only</w:t>
      </w:r>
      <w:r>
        <w:rPr>
          <w:rFonts w:ascii="Times New Roman"/>
        </w:rPr>
        <w:t xml:space="preserve"> </w:t>
      </w:r>
      <w:r>
        <w:t>to</w:t>
      </w:r>
      <w:r>
        <w:rPr>
          <w:rFonts w:ascii="Times New Roman"/>
        </w:rPr>
        <w:t xml:space="preserve"> </w:t>
      </w:r>
      <w:r>
        <w:t>branch</w:t>
      </w:r>
      <w:r>
        <w:rPr>
          <w:rFonts w:ascii="Times New Roman"/>
        </w:rPr>
        <w:t xml:space="preserve"> </w:t>
      </w:r>
      <w:r>
        <w:t>insurance</w:t>
      </w:r>
      <w:r>
        <w:rPr>
          <w:rFonts w:ascii="Times New Roman"/>
        </w:rPr>
        <w:t xml:space="preserve"> </w:t>
      </w:r>
      <w:r>
        <w:t>creditors</w:t>
      </w:r>
      <w:r>
        <w:rPr>
          <w:rFonts w:ascii="Times New Roman"/>
        </w:rPr>
        <w:t xml:space="preserve"> </w:t>
      </w:r>
      <w:r>
        <w:t>and</w:t>
      </w:r>
      <w:r>
        <w:rPr>
          <w:rFonts w:ascii="Times New Roman"/>
        </w:rPr>
        <w:t xml:space="preserve"> </w:t>
      </w:r>
      <w:r>
        <w:t>branch</w:t>
      </w:r>
      <w:r>
        <w:rPr>
          <w:rFonts w:ascii="Times New Roman"/>
        </w:rPr>
        <w:t xml:space="preserve"> </w:t>
      </w:r>
      <w:r>
        <w:t>preferential</w:t>
      </w:r>
      <w:r>
        <w:rPr>
          <w:rFonts w:ascii="Times New Roman"/>
        </w:rPr>
        <w:t xml:space="preserve"> </w:t>
      </w:r>
      <w:r>
        <w:t>creditors;</w:t>
      </w:r>
      <w:r>
        <w:rPr>
          <w:rFonts w:ascii="Times New Roman"/>
        </w:rPr>
        <w:t xml:space="preserve"> </w:t>
      </w:r>
      <w:r>
        <w:t>and</w:t>
      </w:r>
    </w:p>
    <w:p w14:paraId="5D021593" w14:textId="77777777" w:rsidR="00BF6324" w:rsidRDefault="00A51A09">
      <w:pPr>
        <w:pStyle w:val="ListParagraph"/>
        <w:numPr>
          <w:ilvl w:val="0"/>
          <w:numId w:val="9"/>
        </w:numPr>
        <w:tabs>
          <w:tab w:val="left" w:pos="1491"/>
          <w:tab w:val="left" w:pos="1493"/>
        </w:tabs>
        <w:spacing w:line="276" w:lineRule="auto"/>
      </w:pPr>
      <w:r>
        <w:t>the</w:t>
      </w:r>
      <w:r>
        <w:rPr>
          <w:rFonts w:ascii="Times New Roman"/>
          <w:spacing w:val="40"/>
        </w:rPr>
        <w:t xml:space="preserve"> </w:t>
      </w:r>
      <w:r>
        <w:t>risks</w:t>
      </w:r>
      <w:r>
        <w:rPr>
          <w:rFonts w:ascii="Times New Roman"/>
          <w:spacing w:val="40"/>
        </w:rPr>
        <w:t xml:space="preserve"> </w:t>
      </w:r>
      <w:r>
        <w:t>to</w:t>
      </w:r>
      <w:r>
        <w:rPr>
          <w:rFonts w:ascii="Times New Roman"/>
          <w:spacing w:val="40"/>
        </w:rPr>
        <w:t xml:space="preserve"> </w:t>
      </w:r>
      <w:r>
        <w:t>the</w:t>
      </w:r>
      <w:r>
        <w:rPr>
          <w:rFonts w:ascii="Times New Roman"/>
          <w:spacing w:val="40"/>
        </w:rPr>
        <w:t xml:space="preserve"> </w:t>
      </w:r>
      <w:r>
        <w:t>adequacy</w:t>
      </w:r>
      <w:r>
        <w:rPr>
          <w:rFonts w:ascii="Times New Roman"/>
          <w:spacing w:val="40"/>
        </w:rPr>
        <w:t xml:space="preserve"> </w:t>
      </w:r>
      <w:r>
        <w:t>of</w:t>
      </w:r>
      <w:r>
        <w:rPr>
          <w:rFonts w:ascii="Times New Roman"/>
          <w:spacing w:val="40"/>
        </w:rPr>
        <w:t xml:space="preserve"> </w:t>
      </w:r>
      <w:r>
        <w:t>branch</w:t>
      </w:r>
      <w:r>
        <w:rPr>
          <w:rFonts w:ascii="Times New Roman"/>
          <w:spacing w:val="40"/>
        </w:rPr>
        <w:t xml:space="preserve"> </w:t>
      </w:r>
      <w:r>
        <w:t>assets</w:t>
      </w:r>
      <w:r>
        <w:rPr>
          <w:rFonts w:ascii="Times New Roman"/>
          <w:spacing w:val="40"/>
        </w:rPr>
        <w:t xml:space="preserve"> </w:t>
      </w:r>
      <w:r>
        <w:t>to</w:t>
      </w:r>
      <w:r>
        <w:rPr>
          <w:rFonts w:ascii="Times New Roman"/>
          <w:spacing w:val="40"/>
        </w:rPr>
        <w:t xml:space="preserve"> </w:t>
      </w:r>
      <w:r>
        <w:t>cover</w:t>
      </w:r>
      <w:r>
        <w:rPr>
          <w:rFonts w:ascii="Times New Roman"/>
          <w:spacing w:val="40"/>
        </w:rPr>
        <w:t xml:space="preserve"> </w:t>
      </w:r>
      <w:r>
        <w:t>claims</w:t>
      </w:r>
      <w:r>
        <w:rPr>
          <w:rFonts w:ascii="Times New Roman"/>
          <w:spacing w:val="40"/>
        </w:rPr>
        <w:t xml:space="preserve"> </w:t>
      </w:r>
      <w:r>
        <w:t>of</w:t>
      </w:r>
      <w:r>
        <w:rPr>
          <w:rFonts w:ascii="Times New Roman"/>
          <w:spacing w:val="40"/>
        </w:rPr>
        <w:t xml:space="preserve"> </w:t>
      </w:r>
      <w:r>
        <w:t>such</w:t>
      </w:r>
      <w:r>
        <w:rPr>
          <w:rFonts w:ascii="Times New Roman"/>
        </w:rPr>
        <w:t xml:space="preserve"> </w:t>
      </w:r>
      <w:r>
        <w:t>creditors</w:t>
      </w:r>
      <w:r>
        <w:rPr>
          <w:rFonts w:ascii="Times New Roman"/>
        </w:rPr>
        <w:t xml:space="preserve"> </w:t>
      </w:r>
      <w:r>
        <w:t>by</w:t>
      </w:r>
      <w:r>
        <w:rPr>
          <w:rFonts w:ascii="Times New Roman"/>
        </w:rPr>
        <w:t xml:space="preserve"> </w:t>
      </w:r>
      <w:r>
        <w:t>at</w:t>
      </w:r>
      <w:r>
        <w:rPr>
          <w:rFonts w:ascii="Times New Roman"/>
        </w:rPr>
        <w:t xml:space="preserve"> </w:t>
      </w:r>
      <w:r>
        <w:t>least</w:t>
      </w:r>
      <w:r>
        <w:rPr>
          <w:rFonts w:ascii="Times New Roman"/>
        </w:rPr>
        <w:t xml:space="preserve"> </w:t>
      </w:r>
      <w:r>
        <w:t>the</w:t>
      </w:r>
      <w:r>
        <w:rPr>
          <w:rFonts w:ascii="Times New Roman"/>
        </w:rPr>
        <w:t xml:space="preserve"> </w:t>
      </w:r>
      <w:r>
        <w:t>amount</w:t>
      </w:r>
      <w:r>
        <w:rPr>
          <w:rFonts w:ascii="Times New Roman"/>
        </w:rPr>
        <w:t xml:space="preserve"> </w:t>
      </w:r>
      <w:r>
        <w:t>of</w:t>
      </w:r>
      <w:r>
        <w:rPr>
          <w:rFonts w:ascii="Times New Roman"/>
        </w:rPr>
        <w:t xml:space="preserve"> </w:t>
      </w:r>
      <w:r>
        <w:t>the</w:t>
      </w:r>
      <w:r>
        <w:rPr>
          <w:rFonts w:ascii="Times New Roman"/>
        </w:rPr>
        <w:t xml:space="preserve"> </w:t>
      </w:r>
      <w:r>
        <w:t>branch</w:t>
      </w:r>
      <w:r>
        <w:rPr>
          <w:rFonts w:ascii="Times New Roman"/>
        </w:rPr>
        <w:t xml:space="preserve"> </w:t>
      </w:r>
      <w:r>
        <w:t>SCR</w:t>
      </w:r>
      <w:r>
        <w:rPr>
          <w:rFonts w:ascii="Times New Roman"/>
        </w:rPr>
        <w:t xml:space="preserve"> </w:t>
      </w:r>
      <w:r>
        <w:t>if</w:t>
      </w:r>
      <w:r>
        <w:rPr>
          <w:rFonts w:ascii="Times New Roman"/>
        </w:rPr>
        <w:t xml:space="preserve"> </w:t>
      </w:r>
      <w:r>
        <w:t>subparagraph</w:t>
      </w:r>
      <w:r>
        <w:rPr>
          <w:rFonts w:ascii="Times New Roman"/>
        </w:rPr>
        <w:t xml:space="preserve"> </w:t>
      </w:r>
      <w:r>
        <w:t>(a)</w:t>
      </w:r>
      <w:r>
        <w:rPr>
          <w:rFonts w:ascii="Times New Roman"/>
        </w:rPr>
        <w:t xml:space="preserve"> </w:t>
      </w:r>
      <w:r>
        <w:t>of</w:t>
      </w:r>
      <w:r>
        <w:rPr>
          <w:rFonts w:ascii="Times New Roman"/>
        </w:rPr>
        <w:t xml:space="preserve"> </w:t>
      </w:r>
      <w:r>
        <w:t>Guideline</w:t>
      </w:r>
      <w:r>
        <w:rPr>
          <w:rFonts w:ascii="Times New Roman"/>
        </w:rPr>
        <w:t xml:space="preserve"> </w:t>
      </w:r>
      <w:r>
        <w:t>25</w:t>
      </w:r>
      <w:r>
        <w:rPr>
          <w:rFonts w:ascii="Times New Roman"/>
        </w:rPr>
        <w:t xml:space="preserve"> </w:t>
      </w:r>
      <w:r>
        <w:t>is</w:t>
      </w:r>
      <w:r>
        <w:rPr>
          <w:rFonts w:ascii="Times New Roman"/>
        </w:rPr>
        <w:t xml:space="preserve"> </w:t>
      </w:r>
      <w:r>
        <w:t>not</w:t>
      </w:r>
      <w:r>
        <w:rPr>
          <w:rFonts w:ascii="Times New Roman"/>
        </w:rPr>
        <w:t xml:space="preserve"> </w:t>
      </w:r>
      <w:r>
        <w:t>met</w:t>
      </w:r>
      <w:r>
        <w:rPr>
          <w:rFonts w:ascii="Times New Roman"/>
        </w:rPr>
        <w:t xml:space="preserve"> </w:t>
      </w:r>
      <w:r>
        <w:t>by</w:t>
      </w:r>
      <w:r>
        <w:rPr>
          <w:rFonts w:ascii="Times New Roman"/>
        </w:rPr>
        <w:t xml:space="preserve"> </w:t>
      </w:r>
      <w:r>
        <w:t>the</w:t>
      </w:r>
      <w:r>
        <w:rPr>
          <w:rFonts w:ascii="Times New Roman"/>
        </w:rPr>
        <w:t xml:space="preserve"> </w:t>
      </w:r>
      <w:r>
        <w:t>undertaking.</w:t>
      </w:r>
    </w:p>
    <w:p w14:paraId="34029739" w14:textId="77777777" w:rsidR="00BF6324" w:rsidRDefault="00BF6324">
      <w:pPr>
        <w:spacing w:line="276" w:lineRule="auto"/>
        <w:jc w:val="both"/>
        <w:sectPr w:rsidR="00BF6324">
          <w:pgSz w:w="11900" w:h="16840"/>
          <w:pgMar w:top="1040" w:right="1000" w:bottom="560" w:left="1000" w:header="0" w:footer="374" w:gutter="0"/>
          <w:cols w:space="720"/>
        </w:sectPr>
      </w:pPr>
    </w:p>
    <w:p w14:paraId="627031FB" w14:textId="77777777" w:rsidR="00BF6324" w:rsidRDefault="00A51A09">
      <w:pPr>
        <w:pStyle w:val="Heading1"/>
        <w:spacing w:before="90"/>
        <w:jc w:val="left"/>
      </w:pPr>
      <w:r>
        <w:rPr>
          <w:spacing w:val="-2"/>
        </w:rPr>
        <w:lastRenderedPageBreak/>
        <w:t>Disclosure</w:t>
      </w:r>
    </w:p>
    <w:p w14:paraId="053A66F1" w14:textId="77777777" w:rsidR="00BF6324" w:rsidRDefault="00A51A09">
      <w:pPr>
        <w:spacing w:before="241"/>
        <w:ind w:left="132"/>
        <w:jc w:val="both"/>
        <w:rPr>
          <w:b/>
        </w:rPr>
      </w:pPr>
      <w:r>
        <w:rPr>
          <w:b/>
        </w:rPr>
        <w:t>Guideline</w:t>
      </w:r>
      <w:r>
        <w:rPr>
          <w:rFonts w:ascii="Times New Roman"/>
          <w:spacing w:val="14"/>
        </w:rPr>
        <w:t xml:space="preserve"> </w:t>
      </w:r>
      <w:r>
        <w:rPr>
          <w:b/>
        </w:rPr>
        <w:t>36</w:t>
      </w:r>
      <w:r>
        <w:rPr>
          <w:rFonts w:ascii="Times New Roman"/>
          <w:spacing w:val="15"/>
        </w:rPr>
        <w:t xml:space="preserve"> </w:t>
      </w:r>
      <w:r>
        <w:rPr>
          <w:b/>
        </w:rPr>
        <w:t>-</w:t>
      </w:r>
      <w:r>
        <w:rPr>
          <w:rFonts w:ascii="Times New Roman"/>
          <w:spacing w:val="16"/>
        </w:rPr>
        <w:t xml:space="preserve"> </w:t>
      </w:r>
      <w:r>
        <w:rPr>
          <w:b/>
        </w:rPr>
        <w:t>Public</w:t>
      </w:r>
      <w:r>
        <w:rPr>
          <w:rFonts w:ascii="Times New Roman"/>
          <w:spacing w:val="16"/>
        </w:rPr>
        <w:t xml:space="preserve"> </w:t>
      </w:r>
      <w:r>
        <w:rPr>
          <w:b/>
        </w:rPr>
        <w:t>disclosure</w:t>
      </w:r>
      <w:r>
        <w:rPr>
          <w:rFonts w:ascii="Times New Roman"/>
          <w:spacing w:val="16"/>
        </w:rPr>
        <w:t xml:space="preserve"> </w:t>
      </w:r>
      <w:r>
        <w:rPr>
          <w:b/>
        </w:rPr>
        <w:t>requirements</w:t>
      </w:r>
      <w:r>
        <w:rPr>
          <w:rFonts w:ascii="Times New Roman"/>
          <w:spacing w:val="17"/>
        </w:rPr>
        <w:t xml:space="preserve"> </w:t>
      </w:r>
      <w:r>
        <w:rPr>
          <w:b/>
        </w:rPr>
        <w:t>in</w:t>
      </w:r>
      <w:r>
        <w:rPr>
          <w:rFonts w:ascii="Times New Roman"/>
          <w:spacing w:val="17"/>
        </w:rPr>
        <w:t xml:space="preserve"> </w:t>
      </w:r>
      <w:r>
        <w:rPr>
          <w:b/>
        </w:rPr>
        <w:t>relation</w:t>
      </w:r>
      <w:r>
        <w:rPr>
          <w:rFonts w:ascii="Times New Roman"/>
          <w:spacing w:val="17"/>
        </w:rPr>
        <w:t xml:space="preserve"> </w:t>
      </w:r>
      <w:r>
        <w:rPr>
          <w:b/>
        </w:rPr>
        <w:t>to</w:t>
      </w:r>
      <w:r>
        <w:rPr>
          <w:rFonts w:ascii="Times New Roman"/>
          <w:spacing w:val="14"/>
        </w:rPr>
        <w:t xml:space="preserve"> </w:t>
      </w:r>
      <w:r>
        <w:rPr>
          <w:b/>
          <w:spacing w:val="-2"/>
        </w:rPr>
        <w:t>branches</w:t>
      </w:r>
    </w:p>
    <w:p w14:paraId="2C8BEF96" w14:textId="77777777" w:rsidR="00BF6324" w:rsidRDefault="00A51A09">
      <w:pPr>
        <w:pStyle w:val="ListParagraph"/>
        <w:numPr>
          <w:ilvl w:val="1"/>
          <w:numId w:val="41"/>
        </w:numPr>
        <w:tabs>
          <w:tab w:val="left" w:pos="1148"/>
          <w:tab w:val="left" w:pos="1152"/>
        </w:tabs>
        <w:spacing w:line="276" w:lineRule="auto"/>
        <w:pPrChange w:id="219" w:author="Johannes Backer" w:date="2025-05-15T08:14:00Z">
          <w:pPr>
            <w:pStyle w:val="ListParagraph"/>
            <w:numPr>
              <w:ilvl w:val="1"/>
              <w:numId w:val="24"/>
            </w:numPr>
            <w:tabs>
              <w:tab w:val="left" w:pos="1148"/>
              <w:tab w:val="left" w:pos="1152"/>
            </w:tabs>
            <w:spacing w:line="276" w:lineRule="auto"/>
            <w:ind w:left="1152"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the</w:t>
      </w:r>
      <w:r>
        <w:rPr>
          <w:rFonts w:ascii="Times New Roman"/>
          <w:spacing w:val="40"/>
        </w:rPr>
        <w:t xml:space="preserve"> </w:t>
      </w:r>
      <w:r>
        <w:t>third-country</w:t>
      </w:r>
      <w:r>
        <w:rPr>
          <w:rFonts w:ascii="Times New Roman"/>
        </w:rPr>
        <w:t xml:space="preserve"> </w:t>
      </w:r>
      <w:r>
        <w:t>insurance</w:t>
      </w:r>
      <w:r>
        <w:rPr>
          <w:rFonts w:ascii="Times New Roman"/>
        </w:rPr>
        <w:t xml:space="preserve"> </w:t>
      </w:r>
      <w:r>
        <w:t>undertakings</w:t>
      </w:r>
      <w:r>
        <w:rPr>
          <w:rFonts w:ascii="Times New Roman"/>
        </w:rPr>
        <w:t xml:space="preserve"> </w:t>
      </w:r>
      <w:r>
        <w:t>guarantee</w:t>
      </w:r>
      <w:r>
        <w:rPr>
          <w:rFonts w:ascii="Times New Roman"/>
        </w:rPr>
        <w:t xml:space="preserve"> </w:t>
      </w:r>
      <w:r>
        <w:t>that</w:t>
      </w:r>
      <w:r>
        <w:rPr>
          <w:rFonts w:ascii="Times New Roman"/>
        </w:rPr>
        <w:t xml:space="preserve"> </w:t>
      </w:r>
      <w:r>
        <w:t>branch</w:t>
      </w:r>
      <w:r>
        <w:rPr>
          <w:rFonts w:ascii="Times New Roman"/>
        </w:rPr>
        <w:t xml:space="preserve"> </w:t>
      </w:r>
      <w:r>
        <w:t>policyholders</w:t>
      </w:r>
      <w:r>
        <w:rPr>
          <w:rFonts w:ascii="Times New Roman"/>
        </w:rPr>
        <w:t xml:space="preserve"> </w:t>
      </w:r>
      <w:r>
        <w:t>can</w:t>
      </w:r>
      <w:r>
        <w:rPr>
          <w:rFonts w:ascii="Times New Roman"/>
        </w:rPr>
        <w:t xml:space="preserve"> </w:t>
      </w:r>
      <w:r>
        <w:t>obtain</w:t>
      </w:r>
      <w:r>
        <w:rPr>
          <w:rFonts w:ascii="Times New Roman"/>
        </w:rPr>
        <w:t xml:space="preserve"> </w:t>
      </w:r>
      <w:r>
        <w:t>any</w:t>
      </w:r>
      <w:r>
        <w:rPr>
          <w:rFonts w:ascii="Times New Roman"/>
        </w:rPr>
        <w:t xml:space="preserve"> </w:t>
      </w:r>
      <w:r>
        <w:t>publicly</w:t>
      </w:r>
      <w:r>
        <w:rPr>
          <w:rFonts w:ascii="Times New Roman"/>
        </w:rPr>
        <w:t xml:space="preserve"> </w:t>
      </w:r>
      <w:r>
        <w:t>disclosed</w:t>
      </w:r>
      <w:r>
        <w:rPr>
          <w:rFonts w:ascii="Times New Roman"/>
        </w:rPr>
        <w:t xml:space="preserve"> </w:t>
      </w:r>
      <w:r>
        <w:t>information</w:t>
      </w:r>
      <w:r>
        <w:rPr>
          <w:rFonts w:ascii="Times New Roman"/>
        </w:rPr>
        <w:t xml:space="preserve"> </w:t>
      </w:r>
      <w:r>
        <w:t>concerning</w:t>
      </w:r>
      <w:r>
        <w:rPr>
          <w:rFonts w:ascii="Times New Roman"/>
        </w:rPr>
        <w:t xml:space="preserve"> </w:t>
      </w:r>
      <w:r>
        <w:t>the</w:t>
      </w:r>
      <w:r>
        <w:rPr>
          <w:rFonts w:ascii="Times New Roman"/>
        </w:rPr>
        <w:t xml:space="preserve"> </w:t>
      </w:r>
      <w:r>
        <w:t>solvency</w:t>
      </w:r>
      <w:r>
        <w:rPr>
          <w:rFonts w:ascii="Times New Roman"/>
        </w:rPr>
        <w:t xml:space="preserve"> </w:t>
      </w:r>
      <w:r>
        <w:t>and</w:t>
      </w:r>
      <w:r>
        <w:rPr>
          <w:rFonts w:ascii="Times New Roman"/>
        </w:rPr>
        <w:t xml:space="preserve"> </w:t>
      </w:r>
      <w:r>
        <w:t>financial</w:t>
      </w:r>
      <w:r>
        <w:rPr>
          <w:rFonts w:ascii="Times New Roman"/>
        </w:rPr>
        <w:t xml:space="preserve"> </w:t>
      </w:r>
      <w:r>
        <w:t>condition</w:t>
      </w:r>
      <w:r>
        <w:rPr>
          <w:rFonts w:ascii="Times New Roman"/>
          <w:spacing w:val="40"/>
        </w:rPr>
        <w:t xml:space="preserve"> </w:t>
      </w:r>
      <w:r>
        <w:t>of</w:t>
      </w:r>
      <w:r>
        <w:rPr>
          <w:rFonts w:ascii="Times New Roman"/>
        </w:rPr>
        <w:t xml:space="preserve"> </w:t>
      </w:r>
      <w:r>
        <w:t>the</w:t>
      </w:r>
      <w:r>
        <w:rPr>
          <w:rFonts w:ascii="Times New Roman"/>
        </w:rPr>
        <w:t xml:space="preserve"> </w:t>
      </w:r>
      <w:r>
        <w:t>whole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if</w:t>
      </w:r>
      <w:r>
        <w:rPr>
          <w:rFonts w:ascii="Times New Roman"/>
        </w:rPr>
        <w:t xml:space="preserve"> </w:t>
      </w:r>
      <w:r>
        <w:t>the</w:t>
      </w:r>
      <w:r>
        <w:rPr>
          <w:rFonts w:ascii="Times New Roman"/>
        </w:rPr>
        <w:t xml:space="preserve"> </w:t>
      </w:r>
      <w:r>
        <w:t>rules</w:t>
      </w:r>
      <w:r>
        <w:rPr>
          <w:rFonts w:ascii="Times New Roman"/>
        </w:rPr>
        <w:t xml:space="preserve"> </w:t>
      </w:r>
      <w:r>
        <w:t>and</w:t>
      </w:r>
      <w:r>
        <w:rPr>
          <w:rFonts w:ascii="Times New Roman"/>
        </w:rPr>
        <w:t xml:space="preserve"> </w:t>
      </w:r>
      <w:r>
        <w:t>regulations</w:t>
      </w:r>
      <w:r>
        <w:rPr>
          <w:rFonts w:ascii="Times New Roman"/>
          <w:spacing w:val="40"/>
        </w:rPr>
        <w:t xml:space="preserve"> </w:t>
      </w:r>
      <w:r>
        <w:t>of</w:t>
      </w:r>
      <w:r>
        <w:rPr>
          <w:rFonts w:ascii="Times New Roman"/>
        </w:rPr>
        <w:t xml:space="preserve"> </w:t>
      </w:r>
      <w:r>
        <w:t>the</w:t>
      </w:r>
      <w:r>
        <w:rPr>
          <w:rFonts w:ascii="Times New Roman"/>
        </w:rPr>
        <w:t xml:space="preserve"> </w:t>
      </w:r>
      <w:proofErr w:type="gramStart"/>
      <w:r>
        <w:t>third-country</w:t>
      </w:r>
      <w:proofErr w:type="gramEnd"/>
      <w:r>
        <w:rPr>
          <w:rFonts w:ascii="Times New Roman"/>
        </w:rPr>
        <w:t xml:space="preserve"> </w:t>
      </w:r>
      <w:r>
        <w:t>prescribe</w:t>
      </w:r>
      <w:r>
        <w:rPr>
          <w:rFonts w:ascii="Times New Roman"/>
        </w:rPr>
        <w:t xml:space="preserve"> </w:t>
      </w:r>
      <w:r>
        <w:t>such</w:t>
      </w:r>
      <w:r>
        <w:rPr>
          <w:rFonts w:ascii="Times New Roman"/>
        </w:rPr>
        <w:t xml:space="preserve"> </w:t>
      </w:r>
      <w:r>
        <w:t>disclosure.</w:t>
      </w:r>
    </w:p>
    <w:p w14:paraId="0F7324A3" w14:textId="77777777" w:rsidR="00BF6324" w:rsidRDefault="00BF6324">
      <w:pPr>
        <w:pStyle w:val="BodyText"/>
        <w:spacing w:before="94"/>
        <w:ind w:left="0" w:right="0" w:firstLine="0"/>
        <w:jc w:val="left"/>
      </w:pPr>
    </w:p>
    <w:p w14:paraId="4F513E35" w14:textId="77777777" w:rsidR="00BF6324" w:rsidRDefault="00A51A09">
      <w:pPr>
        <w:pStyle w:val="Heading1"/>
        <w:spacing w:before="0"/>
      </w:pPr>
      <w:r>
        <w:t>Structure</w:t>
      </w:r>
      <w:r>
        <w:rPr>
          <w:rFonts w:ascii="Times New Roman"/>
          <w:b w:val="0"/>
          <w:spacing w:val="14"/>
        </w:rPr>
        <w:t xml:space="preserve"> </w:t>
      </w:r>
      <w:r>
        <w:t>and</w:t>
      </w:r>
      <w:r>
        <w:rPr>
          <w:rFonts w:ascii="Times New Roman"/>
          <w:b w:val="0"/>
          <w:spacing w:val="16"/>
        </w:rPr>
        <w:t xml:space="preserve"> </w:t>
      </w:r>
      <w:r>
        <w:t>form</w:t>
      </w:r>
      <w:r>
        <w:rPr>
          <w:rFonts w:ascii="Times New Roman"/>
          <w:b w:val="0"/>
          <w:spacing w:val="14"/>
        </w:rPr>
        <w:t xml:space="preserve"> </w:t>
      </w:r>
      <w:r>
        <w:t>of</w:t>
      </w:r>
      <w:r>
        <w:rPr>
          <w:rFonts w:ascii="Times New Roman"/>
          <w:b w:val="0"/>
          <w:spacing w:val="16"/>
        </w:rPr>
        <w:t xml:space="preserve"> </w:t>
      </w:r>
      <w:r>
        <w:t>the</w:t>
      </w:r>
      <w:r>
        <w:rPr>
          <w:rFonts w:ascii="Times New Roman"/>
          <w:b w:val="0"/>
          <w:spacing w:val="17"/>
        </w:rPr>
        <w:t xml:space="preserve"> </w:t>
      </w:r>
      <w:r>
        <w:t>supervisory</w:t>
      </w:r>
      <w:r>
        <w:rPr>
          <w:rFonts w:ascii="Times New Roman"/>
          <w:b w:val="0"/>
          <w:spacing w:val="17"/>
        </w:rPr>
        <w:t xml:space="preserve"> </w:t>
      </w:r>
      <w:r>
        <w:rPr>
          <w:spacing w:val="-2"/>
        </w:rPr>
        <w:t>reporting</w:t>
      </w:r>
    </w:p>
    <w:p w14:paraId="7ACC4B8C" w14:textId="77777777" w:rsidR="00BF6324" w:rsidRDefault="00A51A09">
      <w:pPr>
        <w:spacing w:before="239"/>
        <w:ind w:left="132"/>
        <w:jc w:val="both"/>
        <w:rPr>
          <w:b/>
        </w:rPr>
      </w:pPr>
      <w:r>
        <w:rPr>
          <w:b/>
        </w:rPr>
        <w:t>Guideline</w:t>
      </w:r>
      <w:r>
        <w:rPr>
          <w:rFonts w:ascii="Times New Roman"/>
          <w:spacing w:val="14"/>
        </w:rPr>
        <w:t xml:space="preserve"> </w:t>
      </w:r>
      <w:r>
        <w:rPr>
          <w:b/>
        </w:rPr>
        <w:t>37</w:t>
      </w:r>
      <w:r>
        <w:rPr>
          <w:rFonts w:ascii="Times New Roman"/>
          <w:spacing w:val="16"/>
        </w:rPr>
        <w:t xml:space="preserve"> </w:t>
      </w:r>
      <w:r>
        <w:rPr>
          <w:b/>
        </w:rPr>
        <w:t>-</w:t>
      </w:r>
      <w:r>
        <w:rPr>
          <w:rFonts w:ascii="Times New Roman"/>
          <w:spacing w:val="16"/>
        </w:rPr>
        <w:t xml:space="preserve"> </w:t>
      </w:r>
      <w:r>
        <w:rPr>
          <w:b/>
        </w:rPr>
        <w:t>Elements</w:t>
      </w:r>
      <w:r>
        <w:rPr>
          <w:rFonts w:ascii="Times New Roman"/>
          <w:spacing w:val="17"/>
        </w:rPr>
        <w:t xml:space="preserve"> </w:t>
      </w:r>
      <w:r>
        <w:rPr>
          <w:b/>
        </w:rPr>
        <w:t>of</w:t>
      </w:r>
      <w:r>
        <w:rPr>
          <w:rFonts w:ascii="Times New Roman"/>
          <w:spacing w:val="17"/>
        </w:rPr>
        <w:t xml:space="preserve"> </w:t>
      </w:r>
      <w:r>
        <w:rPr>
          <w:b/>
        </w:rPr>
        <w:t>the</w:t>
      </w:r>
      <w:r>
        <w:rPr>
          <w:rFonts w:ascii="Times New Roman"/>
          <w:spacing w:val="16"/>
        </w:rPr>
        <w:t xml:space="preserve"> </w:t>
      </w:r>
      <w:r>
        <w:rPr>
          <w:b/>
        </w:rPr>
        <w:t>regular</w:t>
      </w:r>
      <w:r>
        <w:rPr>
          <w:rFonts w:ascii="Times New Roman"/>
          <w:spacing w:val="15"/>
        </w:rPr>
        <w:t xml:space="preserve"> </w:t>
      </w:r>
      <w:r>
        <w:rPr>
          <w:b/>
        </w:rPr>
        <w:t>supervisory</w:t>
      </w:r>
      <w:r>
        <w:rPr>
          <w:rFonts w:ascii="Times New Roman"/>
          <w:spacing w:val="17"/>
        </w:rPr>
        <w:t xml:space="preserve"> </w:t>
      </w:r>
      <w:r>
        <w:rPr>
          <w:b/>
          <w:spacing w:val="-2"/>
        </w:rPr>
        <w:t>reporting</w:t>
      </w:r>
    </w:p>
    <w:p w14:paraId="0A7B20F7" w14:textId="77777777" w:rsidR="00BF6324" w:rsidRDefault="00A51A09">
      <w:pPr>
        <w:pStyle w:val="ListParagraph"/>
        <w:numPr>
          <w:ilvl w:val="1"/>
          <w:numId w:val="41"/>
        </w:numPr>
        <w:tabs>
          <w:tab w:val="left" w:pos="1148"/>
          <w:tab w:val="left" w:pos="1152"/>
        </w:tabs>
        <w:spacing w:before="121" w:line="276" w:lineRule="auto"/>
        <w:pPrChange w:id="220" w:author="Johannes Backer" w:date="2025-05-15T08:14:00Z">
          <w:pPr>
            <w:pStyle w:val="ListParagraph"/>
            <w:numPr>
              <w:ilvl w:val="1"/>
              <w:numId w:val="24"/>
            </w:numPr>
            <w:tabs>
              <w:tab w:val="left" w:pos="1148"/>
              <w:tab w:val="left" w:pos="1152"/>
            </w:tabs>
            <w:spacing w:before="121" w:line="276" w:lineRule="auto"/>
            <w:ind w:left="1152"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the</w:t>
      </w:r>
      <w:r>
        <w:rPr>
          <w:rFonts w:ascii="Times New Roman"/>
          <w:spacing w:val="40"/>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submits</w:t>
      </w:r>
      <w:r>
        <w:rPr>
          <w:rFonts w:ascii="Times New Roman"/>
        </w:rPr>
        <w:t xml:space="preserve"> </w:t>
      </w:r>
      <w:r>
        <w:t>to</w:t>
      </w:r>
      <w:r>
        <w:rPr>
          <w:rFonts w:ascii="Times New Roman"/>
        </w:rPr>
        <w:t xml:space="preserve"> </w:t>
      </w:r>
      <w:r>
        <w:t>it</w:t>
      </w:r>
      <w:r>
        <w:rPr>
          <w:rFonts w:ascii="Times New Roman"/>
        </w:rPr>
        <w:t xml:space="preserve"> </w:t>
      </w:r>
      <w:r>
        <w:t>the</w:t>
      </w:r>
      <w:r>
        <w:rPr>
          <w:rFonts w:ascii="Times New Roman"/>
        </w:rPr>
        <w:t xml:space="preserve"> </w:t>
      </w:r>
      <w:r>
        <w:t>following</w:t>
      </w:r>
      <w:r>
        <w:rPr>
          <w:rFonts w:ascii="Times New Roman"/>
        </w:rPr>
        <w:t xml:space="preserve"> </w:t>
      </w:r>
      <w:r>
        <w:t>information</w:t>
      </w:r>
      <w:r>
        <w:rPr>
          <w:rFonts w:ascii="Times New Roman"/>
        </w:rPr>
        <w:t xml:space="preserve"> </w:t>
      </w:r>
      <w:r>
        <w:t>in</w:t>
      </w:r>
      <w:r>
        <w:rPr>
          <w:rFonts w:ascii="Times New Roman"/>
        </w:rPr>
        <w:t xml:space="preserve"> </w:t>
      </w:r>
      <w:r>
        <w:t>respect</w:t>
      </w:r>
      <w:r>
        <w:rPr>
          <w:rFonts w:ascii="Times New Roman"/>
        </w:rPr>
        <w:t xml:space="preserve"> </w:t>
      </w:r>
      <w:r>
        <w:t>of</w:t>
      </w:r>
      <w:r>
        <w:rPr>
          <w:rFonts w:ascii="Times New Roman"/>
        </w:rPr>
        <w:t xml:space="preserve"> </w:t>
      </w:r>
      <w:r>
        <w:t>branch</w:t>
      </w:r>
      <w:r>
        <w:rPr>
          <w:rFonts w:ascii="Times New Roman"/>
          <w:spacing w:val="40"/>
        </w:rPr>
        <w:t xml:space="preserve"> </w:t>
      </w:r>
      <w:r>
        <w:t>operations</w:t>
      </w:r>
      <w:r>
        <w:rPr>
          <w:rFonts w:ascii="Times New Roman"/>
          <w:spacing w:val="40"/>
        </w:rPr>
        <w:t xml:space="preserve"> </w:t>
      </w:r>
      <w:r>
        <w:t>at</w:t>
      </w:r>
      <w:r>
        <w:rPr>
          <w:rFonts w:ascii="Times New Roman"/>
          <w:spacing w:val="40"/>
        </w:rPr>
        <w:t xml:space="preserve"> </w:t>
      </w:r>
      <w:r>
        <w:t>predefined</w:t>
      </w:r>
      <w:r>
        <w:rPr>
          <w:rFonts w:ascii="Times New Roman"/>
          <w:spacing w:val="40"/>
        </w:rPr>
        <w:t xml:space="preserve"> </w:t>
      </w:r>
      <w:r>
        <w:t>periods</w:t>
      </w:r>
      <w:r>
        <w:rPr>
          <w:rFonts w:ascii="Times New Roman"/>
          <w:spacing w:val="40"/>
        </w:rPr>
        <w:t xml:space="preserve"> </w:t>
      </w:r>
      <w:r>
        <w:t>under</w:t>
      </w:r>
      <w:r>
        <w:rPr>
          <w:rFonts w:ascii="Times New Roman"/>
          <w:spacing w:val="40"/>
        </w:rPr>
        <w:t xml:space="preserve"> </w:t>
      </w:r>
      <w:r>
        <w:t>Article</w:t>
      </w:r>
      <w:r>
        <w:rPr>
          <w:rFonts w:ascii="Times New Roman"/>
          <w:spacing w:val="40"/>
        </w:rPr>
        <w:t xml:space="preserve"> </w:t>
      </w:r>
      <w:r>
        <w:t>35(2)(a)(i)</w:t>
      </w:r>
      <w:r>
        <w:rPr>
          <w:rFonts w:ascii="Times New Roman"/>
          <w:spacing w:val="40"/>
        </w:rPr>
        <w:t xml:space="preserve"> </w:t>
      </w:r>
      <w:r>
        <w:t>of</w:t>
      </w:r>
      <w:r>
        <w:rPr>
          <w:rFonts w:ascii="Times New Roman"/>
        </w:rPr>
        <w:t xml:space="preserve"> </w:t>
      </w:r>
      <w:r>
        <w:t>Directive</w:t>
      </w:r>
      <w:r>
        <w:rPr>
          <w:rFonts w:ascii="Times New Roman"/>
        </w:rPr>
        <w:t xml:space="preserve"> </w:t>
      </w:r>
      <w:r>
        <w:t>2009/138/EC:</w:t>
      </w:r>
    </w:p>
    <w:p w14:paraId="30AC54CF" w14:textId="77777777" w:rsidR="00BF6324" w:rsidRDefault="00A51A09">
      <w:pPr>
        <w:pStyle w:val="ListParagraph"/>
        <w:numPr>
          <w:ilvl w:val="0"/>
          <w:numId w:val="10"/>
        </w:numPr>
        <w:tabs>
          <w:tab w:val="left" w:pos="1491"/>
          <w:tab w:val="left" w:pos="1493"/>
        </w:tabs>
        <w:spacing w:line="276" w:lineRule="auto"/>
      </w:pPr>
      <w:r>
        <w:t>a</w:t>
      </w:r>
      <w:r>
        <w:rPr>
          <w:rFonts w:ascii="Times New Roman"/>
        </w:rPr>
        <w:t xml:space="preserve"> </w:t>
      </w:r>
      <w:r>
        <w:t>regular</w:t>
      </w:r>
      <w:r>
        <w:rPr>
          <w:rFonts w:ascii="Times New Roman"/>
        </w:rPr>
        <w:t xml:space="preserve"> </w:t>
      </w:r>
      <w:r>
        <w:t>supervisory</w:t>
      </w:r>
      <w:r>
        <w:rPr>
          <w:rFonts w:ascii="Times New Roman"/>
        </w:rPr>
        <w:t xml:space="preserve"> </w:t>
      </w:r>
      <w:r>
        <w:t>report</w:t>
      </w:r>
      <w:r>
        <w:rPr>
          <w:rFonts w:ascii="Times New Roman"/>
        </w:rPr>
        <w:t xml:space="preserve"> </w:t>
      </w:r>
      <w:r>
        <w:t>comprising</w:t>
      </w:r>
      <w:r>
        <w:rPr>
          <w:rFonts w:ascii="Times New Roman"/>
        </w:rPr>
        <w:t xml:space="preserve"> </w:t>
      </w:r>
      <w:r>
        <w:t>the</w:t>
      </w:r>
      <w:r>
        <w:rPr>
          <w:rFonts w:ascii="Times New Roman"/>
        </w:rPr>
        <w:t xml:space="preserve"> </w:t>
      </w:r>
      <w:r>
        <w:t>information</w:t>
      </w:r>
      <w:r>
        <w:rPr>
          <w:rFonts w:ascii="Times New Roman"/>
        </w:rPr>
        <w:t xml:space="preserve"> </w:t>
      </w:r>
      <w:r>
        <w:t>required</w:t>
      </w:r>
      <w:r>
        <w:rPr>
          <w:rFonts w:ascii="Times New Roman"/>
        </w:rPr>
        <w:t xml:space="preserve"> </w:t>
      </w:r>
      <w:r>
        <w:t>under</w:t>
      </w:r>
      <w:r>
        <w:rPr>
          <w:rFonts w:ascii="Times New Roman"/>
        </w:rPr>
        <w:t xml:space="preserve"> </w:t>
      </w:r>
      <w:r>
        <w:t>Article</w:t>
      </w:r>
      <w:r>
        <w:rPr>
          <w:rFonts w:ascii="Times New Roman"/>
        </w:rPr>
        <w:t xml:space="preserve"> </w:t>
      </w:r>
      <w:r>
        <w:t>35</w:t>
      </w:r>
      <w:r>
        <w:rPr>
          <w:rFonts w:ascii="Times New Roman"/>
        </w:rPr>
        <w:t xml:space="preserve"> </w:t>
      </w:r>
      <w:r>
        <w:t>of</w:t>
      </w:r>
      <w:r>
        <w:rPr>
          <w:rFonts w:ascii="Times New Roman"/>
        </w:rPr>
        <w:t xml:space="preserve"> </w:t>
      </w:r>
      <w:r>
        <w:t>Directive</w:t>
      </w:r>
      <w:r>
        <w:rPr>
          <w:rFonts w:ascii="Times New Roman"/>
        </w:rPr>
        <w:t xml:space="preserve"> </w:t>
      </w:r>
      <w:r>
        <w:t>2009/138/EC</w:t>
      </w:r>
      <w:r>
        <w:rPr>
          <w:rFonts w:ascii="Times New Roman"/>
        </w:rPr>
        <w:t xml:space="preserve"> </w:t>
      </w:r>
      <w:r>
        <w:t>and</w:t>
      </w:r>
      <w:r>
        <w:rPr>
          <w:rFonts w:ascii="Times New Roman"/>
        </w:rPr>
        <w:t xml:space="preserve"> </w:t>
      </w:r>
      <w:r>
        <w:t>these</w:t>
      </w:r>
      <w:r>
        <w:rPr>
          <w:rFonts w:ascii="Times New Roman"/>
        </w:rPr>
        <w:t xml:space="preserve"> </w:t>
      </w:r>
      <w:r>
        <w:t>Guidelines,</w:t>
      </w:r>
      <w:r>
        <w:rPr>
          <w:rFonts w:ascii="Times New Roman"/>
        </w:rPr>
        <w:t xml:space="preserve"> </w:t>
      </w:r>
      <w:r>
        <w:t>in</w:t>
      </w:r>
      <w:r>
        <w:rPr>
          <w:rFonts w:ascii="Times New Roman"/>
        </w:rPr>
        <w:t xml:space="preserve"> </w:t>
      </w:r>
      <w:r>
        <w:t>relation</w:t>
      </w:r>
      <w:r>
        <w:rPr>
          <w:rFonts w:ascii="Times New Roman"/>
        </w:rPr>
        <w:t xml:space="preserve"> </w:t>
      </w:r>
      <w:r>
        <w:t>to</w:t>
      </w:r>
      <w:r>
        <w:rPr>
          <w:rFonts w:ascii="Times New Roman"/>
        </w:rPr>
        <w:t xml:space="preserve"> </w:t>
      </w:r>
      <w:r>
        <w:t>branch</w:t>
      </w:r>
      <w:r>
        <w:rPr>
          <w:rFonts w:ascii="Times New Roman"/>
          <w:spacing w:val="40"/>
        </w:rPr>
        <w:t xml:space="preserve"> </w:t>
      </w:r>
      <w:r>
        <w:t>operations,</w:t>
      </w:r>
      <w:r>
        <w:rPr>
          <w:rFonts w:ascii="Times New Roman"/>
          <w:spacing w:val="40"/>
        </w:rPr>
        <w:t xml:space="preserve"> </w:t>
      </w:r>
      <w:r>
        <w:t>in</w:t>
      </w:r>
      <w:r>
        <w:rPr>
          <w:rFonts w:ascii="Times New Roman"/>
          <w:spacing w:val="40"/>
        </w:rPr>
        <w:t xml:space="preserve"> </w:t>
      </w:r>
      <w:r>
        <w:t>narrative</w:t>
      </w:r>
      <w:r>
        <w:rPr>
          <w:rFonts w:ascii="Times New Roman"/>
          <w:spacing w:val="40"/>
        </w:rPr>
        <w:t xml:space="preserve"> </w:t>
      </w:r>
      <w:r>
        <w:t>form</w:t>
      </w:r>
      <w:r>
        <w:rPr>
          <w:rFonts w:ascii="Times New Roman"/>
          <w:spacing w:val="40"/>
        </w:rPr>
        <w:t xml:space="preserve"> </w:t>
      </w:r>
      <w:r>
        <w:t>and</w:t>
      </w:r>
      <w:r>
        <w:rPr>
          <w:rFonts w:ascii="Times New Roman"/>
          <w:spacing w:val="40"/>
        </w:rPr>
        <w:t xml:space="preserve"> </w:t>
      </w:r>
      <w:r>
        <w:t>including</w:t>
      </w:r>
      <w:r>
        <w:rPr>
          <w:rFonts w:ascii="Times New Roman"/>
          <w:spacing w:val="40"/>
        </w:rPr>
        <w:t xml:space="preserve"> </w:t>
      </w:r>
      <w:r>
        <w:t>quantitative</w:t>
      </w:r>
      <w:r>
        <w:rPr>
          <w:rFonts w:ascii="Times New Roman"/>
          <w:spacing w:val="40"/>
        </w:rPr>
        <w:t xml:space="preserve"> </w:t>
      </w:r>
      <w:r>
        <w:t>data,</w:t>
      </w:r>
      <w:r>
        <w:rPr>
          <w:rFonts w:ascii="Times New Roman"/>
        </w:rPr>
        <w:t xml:space="preserve"> </w:t>
      </w:r>
      <w:r>
        <w:t>where</w:t>
      </w:r>
      <w:r>
        <w:rPr>
          <w:rFonts w:ascii="Times New Roman"/>
        </w:rPr>
        <w:t xml:space="preserve"> </w:t>
      </w:r>
      <w:proofErr w:type="gramStart"/>
      <w:r>
        <w:t>appropriate;</w:t>
      </w:r>
      <w:proofErr w:type="gramEnd"/>
    </w:p>
    <w:p w14:paraId="5E3E6210" w14:textId="77777777" w:rsidR="00BF6324" w:rsidRDefault="00A51A09">
      <w:pPr>
        <w:pStyle w:val="ListParagraph"/>
        <w:numPr>
          <w:ilvl w:val="0"/>
          <w:numId w:val="10"/>
        </w:numPr>
        <w:tabs>
          <w:tab w:val="left" w:pos="1491"/>
          <w:tab w:val="left" w:pos="1493"/>
        </w:tabs>
        <w:spacing w:before="121" w:line="276" w:lineRule="auto"/>
        <w:ind w:right="124"/>
      </w:pPr>
      <w:r>
        <w:t>the</w:t>
      </w:r>
      <w:r>
        <w:rPr>
          <w:rFonts w:ascii="Times New Roman"/>
          <w:spacing w:val="40"/>
        </w:rPr>
        <w:t xml:space="preserve"> </w:t>
      </w:r>
      <w:r>
        <w:t>ORSA</w:t>
      </w:r>
      <w:r>
        <w:rPr>
          <w:rFonts w:ascii="Times New Roman"/>
          <w:spacing w:val="40"/>
        </w:rPr>
        <w:t xml:space="preserve"> </w:t>
      </w:r>
      <w:r>
        <w:t>supervisory</w:t>
      </w:r>
      <w:r>
        <w:rPr>
          <w:rFonts w:ascii="Times New Roman"/>
          <w:spacing w:val="40"/>
        </w:rPr>
        <w:t xml:space="preserve"> </w:t>
      </w:r>
      <w:r>
        <w:t>report</w:t>
      </w:r>
      <w:r>
        <w:rPr>
          <w:rFonts w:ascii="Times New Roman"/>
          <w:spacing w:val="40"/>
        </w:rPr>
        <w:t xml:space="preserve"> </w:t>
      </w:r>
      <w:r>
        <w:t>in</w:t>
      </w:r>
      <w:r>
        <w:rPr>
          <w:rFonts w:ascii="Times New Roman"/>
          <w:spacing w:val="40"/>
        </w:rPr>
        <w:t xml:space="preserve"> </w:t>
      </w:r>
      <w:r>
        <w:t>respect</w:t>
      </w:r>
      <w:r>
        <w:rPr>
          <w:rFonts w:ascii="Times New Roman"/>
          <w:spacing w:val="40"/>
        </w:rPr>
        <w:t xml:space="preserve"> </w:t>
      </w:r>
      <w:r>
        <w:t>of</w:t>
      </w:r>
      <w:r>
        <w:rPr>
          <w:rFonts w:ascii="Times New Roman"/>
          <w:spacing w:val="40"/>
        </w:rPr>
        <w:t xml:space="preserve"> </w:t>
      </w:r>
      <w:r>
        <w:t>branch</w:t>
      </w:r>
      <w:r>
        <w:rPr>
          <w:rFonts w:ascii="Times New Roman"/>
          <w:spacing w:val="40"/>
        </w:rPr>
        <w:t xml:space="preserve"> </w:t>
      </w:r>
      <w:r>
        <w:t>operations</w:t>
      </w:r>
      <w:r>
        <w:rPr>
          <w:rFonts w:ascii="Times New Roman"/>
          <w:spacing w:val="40"/>
        </w:rPr>
        <w:t xml:space="preserve"> </w:t>
      </w:r>
      <w:r>
        <w:t>comprising</w:t>
      </w:r>
      <w:r>
        <w:rPr>
          <w:rFonts w:ascii="Times New Roman"/>
        </w:rPr>
        <w:t xml:space="preserve"> </w:t>
      </w:r>
      <w:r>
        <w:t>the</w:t>
      </w:r>
      <w:r>
        <w:rPr>
          <w:rFonts w:ascii="Times New Roman"/>
        </w:rPr>
        <w:t xml:space="preserve"> </w:t>
      </w:r>
      <w:r>
        <w:t>results</w:t>
      </w:r>
      <w:r>
        <w:rPr>
          <w:rFonts w:ascii="Times New Roman"/>
        </w:rPr>
        <w:t xml:space="preserve"> </w:t>
      </w:r>
      <w:r>
        <w:t>of</w:t>
      </w:r>
      <w:r>
        <w:rPr>
          <w:rFonts w:ascii="Times New Roman"/>
        </w:rPr>
        <w:t xml:space="preserve"> </w:t>
      </w:r>
      <w:r>
        <w:t>each</w:t>
      </w:r>
      <w:r>
        <w:rPr>
          <w:rFonts w:ascii="Times New Roman"/>
        </w:rPr>
        <w:t xml:space="preserve"> </w:t>
      </w:r>
      <w:r>
        <w:t>regular</w:t>
      </w:r>
      <w:r>
        <w:rPr>
          <w:rFonts w:ascii="Times New Roman"/>
        </w:rPr>
        <w:t xml:space="preserve"> </w:t>
      </w:r>
      <w:r>
        <w:t>ORSA</w:t>
      </w:r>
      <w:r>
        <w:rPr>
          <w:rFonts w:ascii="Times New Roman"/>
        </w:rPr>
        <w:t xml:space="preserve"> </w:t>
      </w:r>
      <w:r>
        <w:t>performed</w:t>
      </w:r>
      <w:r>
        <w:rPr>
          <w:rFonts w:ascii="Times New Roman"/>
        </w:rPr>
        <w:t xml:space="preserve"> </w:t>
      </w:r>
      <w:r>
        <w:t>by</w:t>
      </w:r>
      <w:r>
        <w:rPr>
          <w:rFonts w:ascii="Times New Roman"/>
        </w:rPr>
        <w:t xml:space="preserve"> </w:t>
      </w:r>
      <w:r>
        <w:t>the</w:t>
      </w:r>
      <w:r>
        <w:rPr>
          <w:rFonts w:ascii="Times New Roman"/>
        </w:rPr>
        <w:t xml:space="preserve"> </w:t>
      </w:r>
      <w:r>
        <w:t>undertaking</w:t>
      </w:r>
      <w:r>
        <w:rPr>
          <w:rFonts w:ascii="Times New Roman"/>
        </w:rPr>
        <w:t xml:space="preserve"> </w:t>
      </w:r>
      <w:r>
        <w:t>in</w:t>
      </w:r>
      <w:r>
        <w:rPr>
          <w:rFonts w:ascii="Times New Roman"/>
        </w:rPr>
        <w:t xml:space="preserve"> </w:t>
      </w:r>
      <w:r>
        <w:t>accordance</w:t>
      </w:r>
      <w:r>
        <w:rPr>
          <w:rFonts w:ascii="Times New Roman"/>
        </w:rPr>
        <w:t xml:space="preserve"> </w:t>
      </w:r>
      <w:r>
        <w:t>with</w:t>
      </w:r>
      <w:r>
        <w:rPr>
          <w:rFonts w:ascii="Times New Roman"/>
        </w:rPr>
        <w:t xml:space="preserve"> </w:t>
      </w:r>
      <w:r>
        <w:t>Article</w:t>
      </w:r>
      <w:r>
        <w:rPr>
          <w:rFonts w:ascii="Times New Roman"/>
        </w:rPr>
        <w:t xml:space="preserve"> </w:t>
      </w:r>
      <w:r>
        <w:t>45(6)</w:t>
      </w:r>
      <w:r>
        <w:rPr>
          <w:rFonts w:ascii="Times New Roman"/>
        </w:rPr>
        <w:t xml:space="preserve"> </w:t>
      </w:r>
      <w:r>
        <w:t>of</w:t>
      </w:r>
      <w:r>
        <w:rPr>
          <w:rFonts w:ascii="Times New Roman"/>
        </w:rPr>
        <w:t xml:space="preserve"> </w:t>
      </w:r>
      <w:r>
        <w:t>Directive</w:t>
      </w:r>
      <w:r>
        <w:rPr>
          <w:rFonts w:ascii="Times New Roman"/>
        </w:rPr>
        <w:t xml:space="preserve"> </w:t>
      </w:r>
      <w:r>
        <w:t>2009/138/EC</w:t>
      </w:r>
      <w:r>
        <w:rPr>
          <w:rFonts w:ascii="Times New Roman"/>
        </w:rPr>
        <w:t xml:space="preserve"> </w:t>
      </w:r>
      <w:r>
        <w:t>and</w:t>
      </w:r>
      <w:r>
        <w:rPr>
          <w:rFonts w:ascii="Times New Roman"/>
        </w:rPr>
        <w:t xml:space="preserve"> </w:t>
      </w:r>
      <w:r>
        <w:t>these</w:t>
      </w:r>
      <w:r>
        <w:rPr>
          <w:rFonts w:ascii="Times New Roman"/>
        </w:rPr>
        <w:t xml:space="preserve"> </w:t>
      </w:r>
      <w:r>
        <w:t>Guidelines,</w:t>
      </w:r>
      <w:r>
        <w:rPr>
          <w:rFonts w:ascii="Times New Roman"/>
        </w:rPr>
        <w:t xml:space="preserve"> </w:t>
      </w:r>
      <w:r>
        <w:t>and</w:t>
      </w:r>
      <w:r>
        <w:rPr>
          <w:rFonts w:ascii="Times New Roman"/>
        </w:rPr>
        <w:t xml:space="preserve"> </w:t>
      </w:r>
      <w:r>
        <w:t>without</w:t>
      </w:r>
      <w:r>
        <w:rPr>
          <w:rFonts w:ascii="Times New Roman"/>
        </w:rPr>
        <w:t xml:space="preserve"> </w:t>
      </w:r>
      <w:r>
        <w:t>delay</w:t>
      </w:r>
      <w:r>
        <w:rPr>
          <w:rFonts w:ascii="Times New Roman"/>
        </w:rPr>
        <w:t xml:space="preserve"> </w:t>
      </w:r>
      <w:r>
        <w:t>following</w:t>
      </w:r>
      <w:r>
        <w:rPr>
          <w:rFonts w:ascii="Times New Roman"/>
        </w:rPr>
        <w:t xml:space="preserve"> </w:t>
      </w:r>
      <w:r>
        <w:t>any</w:t>
      </w:r>
      <w:r>
        <w:rPr>
          <w:rFonts w:ascii="Times New Roman"/>
        </w:rPr>
        <w:t xml:space="preserve"> </w:t>
      </w:r>
      <w:r>
        <w:t>significant</w:t>
      </w:r>
      <w:r>
        <w:rPr>
          <w:rFonts w:ascii="Times New Roman"/>
        </w:rPr>
        <w:t xml:space="preserve"> </w:t>
      </w:r>
      <w:r>
        <w:t>change</w:t>
      </w:r>
      <w:r>
        <w:rPr>
          <w:rFonts w:ascii="Times New Roman"/>
        </w:rPr>
        <w:t xml:space="preserve"> </w:t>
      </w:r>
      <w:r>
        <w:t>in</w:t>
      </w:r>
      <w:r>
        <w:rPr>
          <w:rFonts w:ascii="Times New Roman"/>
        </w:rPr>
        <w:t xml:space="preserve"> </w:t>
      </w:r>
      <w:r>
        <w:t>its</w:t>
      </w:r>
      <w:r>
        <w:rPr>
          <w:rFonts w:ascii="Times New Roman"/>
        </w:rPr>
        <w:t xml:space="preserve"> </w:t>
      </w:r>
      <w:r>
        <w:t>risk</w:t>
      </w:r>
      <w:r>
        <w:rPr>
          <w:rFonts w:ascii="Times New Roman"/>
        </w:rPr>
        <w:t xml:space="preserve"> </w:t>
      </w:r>
      <w:r>
        <w:t>profile,</w:t>
      </w:r>
      <w:r>
        <w:rPr>
          <w:rFonts w:ascii="Times New Roman"/>
        </w:rPr>
        <w:t xml:space="preserve"> </w:t>
      </w:r>
      <w:r>
        <w:t>in</w:t>
      </w:r>
      <w:r>
        <w:rPr>
          <w:rFonts w:ascii="Times New Roman"/>
        </w:rPr>
        <w:t xml:space="preserve"> </w:t>
      </w:r>
      <w:r>
        <w:t>accordance</w:t>
      </w:r>
      <w:r>
        <w:rPr>
          <w:rFonts w:ascii="Times New Roman"/>
        </w:rPr>
        <w:t xml:space="preserve"> </w:t>
      </w:r>
      <w:r>
        <w:t>with</w:t>
      </w:r>
      <w:r>
        <w:rPr>
          <w:rFonts w:ascii="Times New Roman"/>
        </w:rPr>
        <w:t xml:space="preserve"> </w:t>
      </w:r>
      <w:r>
        <w:t>Article</w:t>
      </w:r>
      <w:r>
        <w:rPr>
          <w:rFonts w:ascii="Times New Roman"/>
        </w:rPr>
        <w:t xml:space="preserve"> </w:t>
      </w:r>
      <w:r>
        <w:t>45(5)</w:t>
      </w:r>
      <w:r>
        <w:rPr>
          <w:rFonts w:ascii="Times New Roman"/>
        </w:rPr>
        <w:t xml:space="preserve"> </w:t>
      </w:r>
      <w:r>
        <w:t>of</w:t>
      </w:r>
      <w:r>
        <w:rPr>
          <w:rFonts w:ascii="Times New Roman"/>
        </w:rPr>
        <w:t xml:space="preserve"> </w:t>
      </w:r>
      <w:r>
        <w:t>Directive</w:t>
      </w:r>
      <w:r>
        <w:rPr>
          <w:rFonts w:ascii="Times New Roman"/>
        </w:rPr>
        <w:t xml:space="preserve"> </w:t>
      </w:r>
      <w:r>
        <w:t>2009/138/</w:t>
      </w:r>
      <w:proofErr w:type="gramStart"/>
      <w:r>
        <w:t>EC;</w:t>
      </w:r>
      <w:proofErr w:type="gramEnd"/>
    </w:p>
    <w:p w14:paraId="1A44E9FD" w14:textId="77777777" w:rsidR="00BF6324" w:rsidRDefault="00A51A09">
      <w:pPr>
        <w:pStyle w:val="ListParagraph"/>
        <w:numPr>
          <w:ilvl w:val="0"/>
          <w:numId w:val="10"/>
        </w:numPr>
        <w:tabs>
          <w:tab w:val="left" w:pos="1493"/>
        </w:tabs>
        <w:spacing w:line="276" w:lineRule="auto"/>
      </w:pPr>
      <w:r>
        <w:t>completed</w:t>
      </w:r>
      <w:r>
        <w:rPr>
          <w:rFonts w:ascii="Times New Roman"/>
          <w:spacing w:val="40"/>
        </w:rPr>
        <w:t xml:space="preserve"> </w:t>
      </w:r>
      <w:r>
        <w:t>annual</w:t>
      </w:r>
      <w:r>
        <w:rPr>
          <w:rFonts w:ascii="Times New Roman"/>
          <w:spacing w:val="40"/>
        </w:rPr>
        <w:t xml:space="preserve"> </w:t>
      </w:r>
      <w:r>
        <w:t>and</w:t>
      </w:r>
      <w:r>
        <w:rPr>
          <w:rFonts w:ascii="Times New Roman"/>
          <w:spacing w:val="40"/>
        </w:rPr>
        <w:t xml:space="preserve"> </w:t>
      </w:r>
      <w:r>
        <w:t>quarterly</w:t>
      </w:r>
      <w:r>
        <w:rPr>
          <w:rFonts w:ascii="Times New Roman"/>
          <w:spacing w:val="40"/>
        </w:rPr>
        <w:t xml:space="preserve"> </w:t>
      </w:r>
      <w:r>
        <w:t>quantitative</w:t>
      </w:r>
      <w:r>
        <w:rPr>
          <w:rFonts w:ascii="Times New Roman"/>
          <w:spacing w:val="40"/>
        </w:rPr>
        <w:t xml:space="preserve"> </w:t>
      </w:r>
      <w:r>
        <w:t>templates</w:t>
      </w:r>
      <w:r>
        <w:rPr>
          <w:rFonts w:ascii="Times New Roman"/>
          <w:spacing w:val="40"/>
        </w:rPr>
        <w:t xml:space="preserve"> </w:t>
      </w:r>
      <w:r>
        <w:t>in</w:t>
      </w:r>
      <w:r>
        <w:rPr>
          <w:rFonts w:ascii="Times New Roman"/>
          <w:spacing w:val="40"/>
        </w:rPr>
        <w:t xml:space="preserve"> </w:t>
      </w:r>
      <w:r>
        <w:t>respect</w:t>
      </w:r>
      <w:r>
        <w:rPr>
          <w:rFonts w:ascii="Times New Roman"/>
          <w:spacing w:val="40"/>
        </w:rPr>
        <w:t xml:space="preserve"> </w:t>
      </w:r>
      <w:r>
        <w:t>of</w:t>
      </w:r>
      <w:r>
        <w:rPr>
          <w:rFonts w:ascii="Times New Roman"/>
        </w:rPr>
        <w:t xml:space="preserve"> </w:t>
      </w:r>
      <w:r>
        <w:t>branch</w:t>
      </w:r>
      <w:r>
        <w:rPr>
          <w:rFonts w:ascii="Times New Roman"/>
          <w:spacing w:val="24"/>
        </w:rPr>
        <w:t xml:space="preserve"> </w:t>
      </w:r>
      <w:r>
        <w:t>operations,</w:t>
      </w:r>
      <w:r>
        <w:rPr>
          <w:rFonts w:ascii="Times New Roman"/>
          <w:spacing w:val="24"/>
        </w:rPr>
        <w:t xml:space="preserve"> </w:t>
      </w:r>
      <w:r>
        <w:t>as</w:t>
      </w:r>
      <w:r>
        <w:rPr>
          <w:rFonts w:ascii="Times New Roman"/>
          <w:spacing w:val="25"/>
        </w:rPr>
        <w:t xml:space="preserve"> </w:t>
      </w:r>
      <w:r>
        <w:t>provided</w:t>
      </w:r>
      <w:r>
        <w:rPr>
          <w:rFonts w:ascii="Times New Roman"/>
          <w:spacing w:val="24"/>
        </w:rPr>
        <w:t xml:space="preserve"> </w:t>
      </w:r>
      <w:r>
        <w:t>for</w:t>
      </w:r>
      <w:r>
        <w:rPr>
          <w:rFonts w:ascii="Times New Roman"/>
          <w:spacing w:val="24"/>
        </w:rPr>
        <w:t xml:space="preserve"> </w:t>
      </w:r>
      <w:r>
        <w:t>in</w:t>
      </w:r>
      <w:r>
        <w:rPr>
          <w:rFonts w:ascii="Times New Roman"/>
          <w:spacing w:val="24"/>
        </w:rPr>
        <w:t xml:space="preserve"> </w:t>
      </w:r>
      <w:r>
        <w:t>Guidelines</w:t>
      </w:r>
      <w:r>
        <w:rPr>
          <w:rFonts w:ascii="Times New Roman"/>
          <w:spacing w:val="25"/>
        </w:rPr>
        <w:t xml:space="preserve"> </w:t>
      </w:r>
      <w:r>
        <w:t>44,</w:t>
      </w:r>
      <w:r>
        <w:rPr>
          <w:rFonts w:ascii="Times New Roman"/>
          <w:spacing w:val="24"/>
        </w:rPr>
        <w:t xml:space="preserve"> </w:t>
      </w:r>
      <w:r>
        <w:t>45</w:t>
      </w:r>
      <w:r>
        <w:rPr>
          <w:rFonts w:ascii="Times New Roman"/>
          <w:spacing w:val="24"/>
        </w:rPr>
        <w:t xml:space="preserve"> </w:t>
      </w:r>
      <w:r>
        <w:t>and</w:t>
      </w:r>
      <w:r>
        <w:rPr>
          <w:rFonts w:ascii="Times New Roman"/>
          <w:spacing w:val="24"/>
        </w:rPr>
        <w:t xml:space="preserve"> </w:t>
      </w:r>
      <w:r>
        <w:t>47,</w:t>
      </w:r>
      <w:r>
        <w:rPr>
          <w:rFonts w:ascii="Times New Roman"/>
          <w:spacing w:val="24"/>
        </w:rPr>
        <w:t xml:space="preserve"> </w:t>
      </w:r>
      <w:r>
        <w:t>specifying</w:t>
      </w:r>
      <w:r>
        <w:rPr>
          <w:rFonts w:ascii="Times New Roman"/>
        </w:rPr>
        <w:t xml:space="preserve"> </w:t>
      </w:r>
      <w:r>
        <w:t>in</w:t>
      </w:r>
      <w:r>
        <w:rPr>
          <w:rFonts w:ascii="Times New Roman"/>
        </w:rPr>
        <w:t xml:space="preserve"> </w:t>
      </w:r>
      <w:r>
        <w:t>greater</w:t>
      </w:r>
      <w:r>
        <w:rPr>
          <w:rFonts w:ascii="Times New Roman"/>
        </w:rPr>
        <w:t xml:space="preserve"> </w:t>
      </w:r>
      <w:r>
        <w:t>detail</w:t>
      </w:r>
      <w:r>
        <w:rPr>
          <w:rFonts w:ascii="Times New Roman"/>
        </w:rPr>
        <w:t xml:space="preserve"> </w:t>
      </w:r>
      <w:r>
        <w:t>and</w:t>
      </w:r>
      <w:r>
        <w:rPr>
          <w:rFonts w:ascii="Times New Roman"/>
        </w:rPr>
        <w:t xml:space="preserve"> </w:t>
      </w:r>
      <w:r>
        <w:t>supplementing,</w:t>
      </w:r>
      <w:r>
        <w:rPr>
          <w:rFonts w:ascii="Times New Roman"/>
        </w:rPr>
        <w:t xml:space="preserve"> </w:t>
      </w:r>
      <w:r>
        <w:t>where</w:t>
      </w:r>
      <w:r>
        <w:rPr>
          <w:rFonts w:ascii="Times New Roman"/>
        </w:rPr>
        <w:t xml:space="preserve"> </w:t>
      </w:r>
      <w:r>
        <w:t>appropriate,</w:t>
      </w:r>
      <w:r>
        <w:rPr>
          <w:rFonts w:ascii="Times New Roman"/>
        </w:rPr>
        <w:t xml:space="preserve"> </w:t>
      </w:r>
      <w:r>
        <w:t>the</w:t>
      </w:r>
      <w:r>
        <w:rPr>
          <w:rFonts w:ascii="Times New Roman"/>
        </w:rPr>
        <w:t xml:space="preserve"> </w:t>
      </w:r>
      <w:r>
        <w:t>information</w:t>
      </w:r>
      <w:r>
        <w:rPr>
          <w:rFonts w:ascii="Times New Roman"/>
        </w:rPr>
        <w:t xml:space="preserve"> </w:t>
      </w:r>
      <w:r>
        <w:t>presented</w:t>
      </w:r>
      <w:r>
        <w:rPr>
          <w:rFonts w:ascii="Times New Roman"/>
        </w:rPr>
        <w:t xml:space="preserve"> </w:t>
      </w:r>
      <w:r>
        <w:t>in</w:t>
      </w:r>
      <w:r>
        <w:rPr>
          <w:rFonts w:ascii="Times New Roman"/>
        </w:rPr>
        <w:t xml:space="preserve"> </w:t>
      </w:r>
      <w:r>
        <w:t>the</w:t>
      </w:r>
      <w:r>
        <w:rPr>
          <w:rFonts w:ascii="Times New Roman"/>
        </w:rPr>
        <w:t xml:space="preserve"> </w:t>
      </w:r>
      <w:r>
        <w:t>regular</w:t>
      </w:r>
      <w:r>
        <w:rPr>
          <w:rFonts w:ascii="Times New Roman"/>
        </w:rPr>
        <w:t xml:space="preserve"> </w:t>
      </w:r>
      <w:r>
        <w:t>supervisory</w:t>
      </w:r>
      <w:r>
        <w:rPr>
          <w:rFonts w:ascii="Times New Roman"/>
        </w:rPr>
        <w:t xml:space="preserve"> </w:t>
      </w:r>
      <w:proofErr w:type="gramStart"/>
      <w:r>
        <w:t>report;</w:t>
      </w:r>
      <w:proofErr w:type="gramEnd"/>
    </w:p>
    <w:p w14:paraId="60D15125" w14:textId="77777777" w:rsidR="00BF6324" w:rsidRDefault="00A51A09">
      <w:pPr>
        <w:pStyle w:val="ListParagraph"/>
        <w:numPr>
          <w:ilvl w:val="0"/>
          <w:numId w:val="10"/>
        </w:numPr>
        <w:tabs>
          <w:tab w:val="left" w:pos="1491"/>
          <w:tab w:val="left" w:pos="1493"/>
        </w:tabs>
        <w:spacing w:before="121" w:line="276" w:lineRule="auto"/>
        <w:ind w:right="126"/>
      </w:pPr>
      <w:r>
        <w:t>a</w:t>
      </w:r>
      <w:r>
        <w:rPr>
          <w:rFonts w:ascii="Times New Roman"/>
        </w:rPr>
        <w:t xml:space="preserve"> </w:t>
      </w:r>
      <w:r>
        <w:t>copy</w:t>
      </w:r>
      <w:r>
        <w:rPr>
          <w:rFonts w:ascii="Times New Roman"/>
        </w:rPr>
        <w:t xml:space="preserve"> </w:t>
      </w:r>
      <w:r>
        <w:t>of</w:t>
      </w:r>
      <w:r>
        <w:rPr>
          <w:rFonts w:ascii="Times New Roman"/>
        </w:rPr>
        <w:t xml:space="preserve"> </w:t>
      </w:r>
      <w:r>
        <w:t>the</w:t>
      </w:r>
      <w:r>
        <w:rPr>
          <w:rFonts w:ascii="Times New Roman"/>
        </w:rPr>
        <w:t xml:space="preserve"> </w:t>
      </w:r>
      <w:r>
        <w:t>supervisory</w:t>
      </w:r>
      <w:r>
        <w:rPr>
          <w:rFonts w:ascii="Times New Roman"/>
        </w:rPr>
        <w:t xml:space="preserve"> </w:t>
      </w:r>
      <w:r>
        <w:t>reporting</w:t>
      </w:r>
      <w:r>
        <w:rPr>
          <w:rFonts w:ascii="Times New Roman"/>
        </w:rPr>
        <w:t xml:space="preserve"> </w:t>
      </w:r>
      <w:r>
        <w:t>documentation</w:t>
      </w:r>
      <w:r>
        <w:rPr>
          <w:rFonts w:ascii="Times New Roman"/>
        </w:rPr>
        <w:t xml:space="preserve"> </w:t>
      </w:r>
      <w:r>
        <w:t>of</w:t>
      </w:r>
      <w:r>
        <w:rPr>
          <w:rFonts w:ascii="Times New Roman"/>
        </w:rPr>
        <w:t xml:space="preserve"> </w:t>
      </w:r>
      <w:r>
        <w:t>the</w:t>
      </w:r>
      <w:r>
        <w:rPr>
          <w:rFonts w:ascii="Times New Roman"/>
        </w:rPr>
        <w:t xml:space="preserve"> </w:t>
      </w:r>
      <w:r>
        <w:t>whole</w:t>
      </w:r>
      <w:r>
        <w:rPr>
          <w:rFonts w:ascii="Times New Roman"/>
        </w:rPr>
        <w:t xml:space="preserve"> </w:t>
      </w:r>
      <w:r>
        <w:t>third-</w:t>
      </w:r>
      <w:r>
        <w:rPr>
          <w:rFonts w:ascii="Times New Roman"/>
        </w:rPr>
        <w:t xml:space="preserve"> </w:t>
      </w:r>
      <w:r>
        <w:t>country</w:t>
      </w:r>
      <w:r>
        <w:rPr>
          <w:rFonts w:ascii="Times New Roman"/>
        </w:rPr>
        <w:t xml:space="preserve"> </w:t>
      </w:r>
      <w:r>
        <w:t>insurance</w:t>
      </w:r>
      <w:r>
        <w:rPr>
          <w:rFonts w:ascii="Times New Roman"/>
        </w:rPr>
        <w:t xml:space="preserve"> </w:t>
      </w:r>
      <w:proofErr w:type="gramStart"/>
      <w:r>
        <w:t>undertaking;</w:t>
      </w:r>
      <w:proofErr w:type="gramEnd"/>
    </w:p>
    <w:p w14:paraId="5922E829" w14:textId="77777777" w:rsidR="00BF6324" w:rsidRDefault="00A51A09">
      <w:pPr>
        <w:pStyle w:val="ListParagraph"/>
        <w:numPr>
          <w:ilvl w:val="0"/>
          <w:numId w:val="10"/>
        </w:numPr>
        <w:tabs>
          <w:tab w:val="left" w:pos="1491"/>
          <w:tab w:val="left" w:pos="1493"/>
        </w:tabs>
        <w:spacing w:before="120" w:line="276" w:lineRule="auto"/>
        <w:ind w:right="126"/>
      </w:pPr>
      <w:r>
        <w:t>a</w:t>
      </w:r>
      <w:r>
        <w:rPr>
          <w:rFonts w:ascii="Times New Roman"/>
        </w:rPr>
        <w:t xml:space="preserve"> </w:t>
      </w:r>
      <w:r>
        <w:t>summary</w:t>
      </w:r>
      <w:r>
        <w:rPr>
          <w:rFonts w:ascii="Times New Roman"/>
        </w:rPr>
        <w:t xml:space="preserve"> </w:t>
      </w:r>
      <w:r>
        <w:t>of</w:t>
      </w:r>
      <w:r>
        <w:rPr>
          <w:rFonts w:ascii="Times New Roman"/>
        </w:rPr>
        <w:t xml:space="preserve"> </w:t>
      </w:r>
      <w:r>
        <w:t>any</w:t>
      </w:r>
      <w:r>
        <w:rPr>
          <w:rFonts w:ascii="Times New Roman"/>
        </w:rPr>
        <w:t xml:space="preserve"> </w:t>
      </w:r>
      <w:r>
        <w:t>significant</w:t>
      </w:r>
      <w:r>
        <w:rPr>
          <w:rFonts w:ascii="Times New Roman"/>
        </w:rPr>
        <w:t xml:space="preserve"> </w:t>
      </w:r>
      <w:r>
        <w:t>concerns</w:t>
      </w:r>
      <w:r>
        <w:rPr>
          <w:rFonts w:ascii="Times New Roman"/>
        </w:rPr>
        <w:t xml:space="preserve"> </w:t>
      </w:r>
      <w:r>
        <w:t>which</w:t>
      </w:r>
      <w:r>
        <w:rPr>
          <w:rFonts w:ascii="Times New Roman"/>
        </w:rPr>
        <w:t xml:space="preserve"> </w:t>
      </w:r>
      <w:r>
        <w:t>the</w:t>
      </w:r>
      <w:r>
        <w:rPr>
          <w:rFonts w:ascii="Times New Roman"/>
        </w:rPr>
        <w:t xml:space="preserve"> </w:t>
      </w:r>
      <w:r>
        <w:t>home</w:t>
      </w:r>
      <w:r>
        <w:rPr>
          <w:rFonts w:ascii="Times New Roman"/>
        </w:rPr>
        <w:t xml:space="preserve"> </w:t>
      </w:r>
      <w:r>
        <w:t>supervisory</w:t>
      </w:r>
      <w:r>
        <w:rPr>
          <w:rFonts w:ascii="Times New Roman"/>
        </w:rPr>
        <w:t xml:space="preserve"> </w:t>
      </w:r>
      <w:r>
        <w:t>authority</w:t>
      </w:r>
      <w:r>
        <w:rPr>
          <w:rFonts w:ascii="Times New Roman"/>
        </w:rPr>
        <w:t xml:space="preserve"> </w:t>
      </w:r>
      <w:r>
        <w:t>has</w:t>
      </w:r>
      <w:r>
        <w:rPr>
          <w:rFonts w:ascii="Times New Roman"/>
        </w:rPr>
        <w:t xml:space="preserve"> </w:t>
      </w:r>
      <w:r>
        <w:t>raised</w:t>
      </w:r>
      <w:r>
        <w:rPr>
          <w:rFonts w:ascii="Times New Roman"/>
        </w:rPr>
        <w:t xml:space="preserve"> </w:t>
      </w:r>
      <w:r>
        <w:t>with</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in</w:t>
      </w:r>
      <w:r>
        <w:rPr>
          <w:rFonts w:ascii="Times New Roman"/>
        </w:rPr>
        <w:t xml:space="preserve"> </w:t>
      </w:r>
      <w:r>
        <w:t>the</w:t>
      </w:r>
      <w:r>
        <w:rPr>
          <w:rFonts w:ascii="Times New Roman"/>
        </w:rPr>
        <w:t xml:space="preserve"> </w:t>
      </w:r>
      <w:r>
        <w:t>official</w:t>
      </w:r>
      <w:r>
        <w:rPr>
          <w:rFonts w:ascii="Times New Roman"/>
        </w:rPr>
        <w:t xml:space="preserve"> </w:t>
      </w:r>
      <w:r>
        <w:t>language</w:t>
      </w:r>
      <w:r>
        <w:rPr>
          <w:rFonts w:ascii="Times New Roman"/>
        </w:rPr>
        <w:t xml:space="preserve"> </w:t>
      </w:r>
      <w:r>
        <w:t>of</w:t>
      </w:r>
      <w:r>
        <w:rPr>
          <w:rFonts w:ascii="Times New Roman"/>
        </w:rPr>
        <w:t xml:space="preserve"> </w:t>
      </w:r>
      <w:r>
        <w:t>the</w:t>
      </w:r>
      <w:r>
        <w:rPr>
          <w:rFonts w:ascii="Times New Roman"/>
        </w:rPr>
        <w:t xml:space="preserve"> </w:t>
      </w:r>
      <w:r>
        <w:t>country</w:t>
      </w:r>
      <w:r>
        <w:rPr>
          <w:rFonts w:ascii="Times New Roman"/>
        </w:rPr>
        <w:t xml:space="preserve"> </w:t>
      </w:r>
      <w:r>
        <w:t>where</w:t>
      </w:r>
      <w:r>
        <w:rPr>
          <w:rFonts w:ascii="Times New Roman"/>
        </w:rPr>
        <w:t xml:space="preserve"> </w:t>
      </w:r>
      <w:r>
        <w:t>the</w:t>
      </w:r>
      <w:r>
        <w:rPr>
          <w:rFonts w:ascii="Times New Roman"/>
        </w:rPr>
        <w:t xml:space="preserve"> </w:t>
      </w:r>
      <w:r>
        <w:t>branch</w:t>
      </w:r>
      <w:r>
        <w:rPr>
          <w:rFonts w:ascii="Times New Roman"/>
        </w:rPr>
        <w:t xml:space="preserve"> </w:t>
      </w:r>
      <w:r>
        <w:t>is</w:t>
      </w:r>
      <w:r>
        <w:rPr>
          <w:rFonts w:ascii="Times New Roman"/>
        </w:rPr>
        <w:t xml:space="preserve"> </w:t>
      </w:r>
      <w:r>
        <w:t>located.</w:t>
      </w:r>
    </w:p>
    <w:p w14:paraId="2B314011" w14:textId="77777777" w:rsidR="00BF6324" w:rsidRDefault="00A51A09">
      <w:pPr>
        <w:pStyle w:val="ListParagraph"/>
        <w:numPr>
          <w:ilvl w:val="1"/>
          <w:numId w:val="41"/>
        </w:numPr>
        <w:tabs>
          <w:tab w:val="left" w:pos="1148"/>
          <w:tab w:val="left" w:pos="1152"/>
        </w:tabs>
        <w:spacing w:line="276" w:lineRule="auto"/>
        <w:pPrChange w:id="221" w:author="Johannes Backer" w:date="2025-05-15T08:14:00Z">
          <w:pPr>
            <w:pStyle w:val="ListParagraph"/>
            <w:numPr>
              <w:ilvl w:val="1"/>
              <w:numId w:val="24"/>
            </w:numPr>
            <w:tabs>
              <w:tab w:val="left" w:pos="1148"/>
              <w:tab w:val="left" w:pos="1152"/>
            </w:tabs>
            <w:spacing w:line="276" w:lineRule="auto"/>
            <w:ind w:left="1152" w:hanging="663"/>
          </w:pPr>
        </w:pPrChange>
      </w:pPr>
      <w:r>
        <w:t>The</w:t>
      </w:r>
      <w:r>
        <w:rPr>
          <w:rFonts w:ascii="Times New Roman"/>
        </w:rPr>
        <w:t xml:space="preserve"> </w:t>
      </w:r>
      <w:r>
        <w:t>requirements</w:t>
      </w:r>
      <w:r>
        <w:rPr>
          <w:rFonts w:ascii="Times New Roman"/>
        </w:rPr>
        <w:t xml:space="preserve"> </w:t>
      </w:r>
      <w:r>
        <w:t>set</w:t>
      </w:r>
      <w:r>
        <w:rPr>
          <w:rFonts w:ascii="Times New Roman"/>
        </w:rPr>
        <w:t xml:space="preserve"> </w:t>
      </w:r>
      <w:r>
        <w:t>out</w:t>
      </w:r>
      <w:r>
        <w:rPr>
          <w:rFonts w:ascii="Times New Roman"/>
        </w:rPr>
        <w:t xml:space="preserve"> </w:t>
      </w:r>
      <w:r>
        <w:t>in</w:t>
      </w:r>
      <w:r>
        <w:rPr>
          <w:rFonts w:ascii="Times New Roman"/>
        </w:rPr>
        <w:t xml:space="preserve"> </w:t>
      </w:r>
      <w:r>
        <w:t>the</w:t>
      </w:r>
      <w:r>
        <w:rPr>
          <w:rFonts w:ascii="Times New Roman"/>
        </w:rPr>
        <w:t xml:space="preserve"> </w:t>
      </w:r>
      <w:r>
        <w:t>first</w:t>
      </w:r>
      <w:r>
        <w:rPr>
          <w:rFonts w:ascii="Times New Roman"/>
        </w:rPr>
        <w:t xml:space="preserve"> </w:t>
      </w:r>
      <w:r>
        <w:t>paragraph</w:t>
      </w:r>
      <w:r>
        <w:rPr>
          <w:rFonts w:ascii="Times New Roman"/>
        </w:rPr>
        <w:t xml:space="preserve"> </w:t>
      </w:r>
      <w:r>
        <w:t>of</w:t>
      </w:r>
      <w:r>
        <w:rPr>
          <w:rFonts w:ascii="Times New Roman"/>
        </w:rPr>
        <w:t xml:space="preserve"> </w:t>
      </w:r>
      <w:r>
        <w:t>this</w:t>
      </w:r>
      <w:r>
        <w:rPr>
          <w:rFonts w:ascii="Times New Roman"/>
        </w:rPr>
        <w:t xml:space="preserve"> </w:t>
      </w:r>
      <w:r>
        <w:t>Guideline</w:t>
      </w:r>
      <w:r>
        <w:rPr>
          <w:rFonts w:ascii="Times New Roman"/>
        </w:rPr>
        <w:t xml:space="preserve"> </w:t>
      </w:r>
      <w:r>
        <w:t>are</w:t>
      </w:r>
      <w:r>
        <w:rPr>
          <w:rFonts w:ascii="Times New Roman"/>
        </w:rPr>
        <w:t xml:space="preserve"> </w:t>
      </w:r>
      <w:r>
        <w:t>without</w:t>
      </w:r>
      <w:r>
        <w:rPr>
          <w:rFonts w:ascii="Times New Roman"/>
        </w:rPr>
        <w:t xml:space="preserve"> </w:t>
      </w:r>
      <w:r>
        <w:t>prejudice</w:t>
      </w:r>
      <w:r>
        <w:rPr>
          <w:rFonts w:ascii="Times New Roman"/>
        </w:rPr>
        <w:t xml:space="preserve"> </w:t>
      </w:r>
      <w:r>
        <w:t>to</w:t>
      </w:r>
      <w:r>
        <w:rPr>
          <w:rFonts w:ascii="Times New Roman"/>
        </w:rPr>
        <w:t xml:space="preserve"> </w:t>
      </w:r>
      <w:r>
        <w:t>the</w:t>
      </w:r>
      <w:r>
        <w:rPr>
          <w:rFonts w:ascii="Times New Roman"/>
        </w:rPr>
        <w:t xml:space="preserve"> </w:t>
      </w:r>
      <w:r>
        <w:t>power</w:t>
      </w:r>
      <w:r>
        <w:rPr>
          <w:rFonts w:ascii="Times New Roman"/>
        </w:rPr>
        <w:t xml:space="preserve"> </w:t>
      </w:r>
      <w:r>
        <w:t>of</w:t>
      </w:r>
      <w:r>
        <w:rPr>
          <w:rFonts w:ascii="Times New Roman"/>
        </w:rPr>
        <w:t xml:space="preserve"> </w:t>
      </w: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to</w:t>
      </w:r>
      <w:r>
        <w:rPr>
          <w:rFonts w:ascii="Times New Roman"/>
        </w:rPr>
        <w:t xml:space="preserve"> </w:t>
      </w:r>
      <w:r>
        <w:t>require</w:t>
      </w:r>
      <w:r>
        <w:rPr>
          <w:rFonts w:ascii="Times New Roman"/>
        </w:rPr>
        <w:t xml:space="preserve"> </w:t>
      </w:r>
      <w:r>
        <w:t>the</w:t>
      </w:r>
      <w:r>
        <w:rPr>
          <w:rFonts w:ascii="Times New Roman"/>
        </w:rPr>
        <w:t xml:space="preserve"> </w:t>
      </w:r>
      <w:r>
        <w:t>third-</w:t>
      </w:r>
      <w:r>
        <w:rPr>
          <w:rFonts w:ascii="Times New Roman"/>
        </w:rPr>
        <w:t xml:space="preserve"> </w:t>
      </w:r>
      <w:r>
        <w:t>country</w:t>
      </w:r>
      <w:r>
        <w:rPr>
          <w:rFonts w:ascii="Times New Roman"/>
        </w:rPr>
        <w:t xml:space="preserve"> </w:t>
      </w:r>
      <w:r>
        <w:t>insurance</w:t>
      </w:r>
      <w:r>
        <w:rPr>
          <w:rFonts w:ascii="Times New Roman"/>
        </w:rPr>
        <w:t xml:space="preserve"> </w:t>
      </w:r>
      <w:r>
        <w:t>undertaking</w:t>
      </w:r>
      <w:r>
        <w:rPr>
          <w:rFonts w:ascii="Times New Roman"/>
        </w:rPr>
        <w:t xml:space="preserve"> </w:t>
      </w:r>
      <w:r>
        <w:t>to</w:t>
      </w:r>
      <w:r>
        <w:rPr>
          <w:rFonts w:ascii="Times New Roman"/>
        </w:rPr>
        <w:t xml:space="preserve"> </w:t>
      </w:r>
      <w:r>
        <w:t>communicate</w:t>
      </w:r>
      <w:r>
        <w:rPr>
          <w:rFonts w:ascii="Times New Roman"/>
        </w:rPr>
        <w:t xml:space="preserve"> </w:t>
      </w:r>
      <w:r>
        <w:t>on</w:t>
      </w:r>
      <w:r>
        <w:rPr>
          <w:rFonts w:ascii="Times New Roman"/>
        </w:rPr>
        <w:t xml:space="preserve"> </w:t>
      </w:r>
      <w:r>
        <w:t>a</w:t>
      </w:r>
      <w:r>
        <w:rPr>
          <w:rFonts w:ascii="Times New Roman"/>
        </w:rPr>
        <w:t xml:space="preserve"> </w:t>
      </w:r>
      <w:r>
        <w:t>regular</w:t>
      </w:r>
      <w:r>
        <w:rPr>
          <w:rFonts w:ascii="Times New Roman"/>
        </w:rPr>
        <w:t xml:space="preserve"> </w:t>
      </w:r>
      <w:r>
        <w:t>basis</w:t>
      </w:r>
      <w:r>
        <w:rPr>
          <w:rFonts w:ascii="Times New Roman"/>
        </w:rPr>
        <w:t xml:space="preserve"> </w:t>
      </w:r>
      <w:r>
        <w:t>any</w:t>
      </w:r>
      <w:r>
        <w:rPr>
          <w:rFonts w:ascii="Times New Roman"/>
        </w:rPr>
        <w:t xml:space="preserve"> </w:t>
      </w:r>
      <w:r>
        <w:t>other</w:t>
      </w:r>
      <w:r>
        <w:rPr>
          <w:rFonts w:ascii="Times New Roman"/>
        </w:rPr>
        <w:t xml:space="preserve"> </w:t>
      </w:r>
      <w:r>
        <w:t>information</w:t>
      </w:r>
      <w:r>
        <w:rPr>
          <w:rFonts w:ascii="Times New Roman"/>
        </w:rPr>
        <w:t xml:space="preserve"> </w:t>
      </w:r>
      <w:r>
        <w:t>prepared</w:t>
      </w:r>
      <w:r>
        <w:rPr>
          <w:rFonts w:ascii="Times New Roman"/>
        </w:rPr>
        <w:t xml:space="preserve"> </w:t>
      </w:r>
      <w:r>
        <w:t>under</w:t>
      </w:r>
      <w:r>
        <w:rPr>
          <w:rFonts w:ascii="Times New Roman"/>
        </w:rPr>
        <w:t xml:space="preserve"> </w:t>
      </w:r>
      <w:r>
        <w:t>the</w:t>
      </w:r>
      <w:r>
        <w:rPr>
          <w:rFonts w:ascii="Times New Roman"/>
        </w:rPr>
        <w:t xml:space="preserve"> </w:t>
      </w:r>
      <w:r>
        <w:t>responsibility</w:t>
      </w:r>
      <w:r>
        <w:rPr>
          <w:rFonts w:ascii="Times New Roman"/>
        </w:rPr>
        <w:t xml:space="preserve"> </w:t>
      </w:r>
      <w:r>
        <w:t>of,</w:t>
      </w:r>
      <w:r>
        <w:rPr>
          <w:rFonts w:ascii="Times New Roman"/>
        </w:rPr>
        <w:t xml:space="preserve"> </w:t>
      </w:r>
      <w:r>
        <w:t>or</w:t>
      </w:r>
      <w:r>
        <w:rPr>
          <w:rFonts w:ascii="Times New Roman"/>
        </w:rPr>
        <w:t xml:space="preserve"> </w:t>
      </w:r>
      <w:r>
        <w:t>at</w:t>
      </w:r>
      <w:r>
        <w:rPr>
          <w:rFonts w:ascii="Times New Roman"/>
        </w:rPr>
        <w:t xml:space="preserve"> </w:t>
      </w:r>
      <w:r>
        <w:t>the</w:t>
      </w:r>
      <w:r>
        <w:rPr>
          <w:rFonts w:ascii="Times New Roman"/>
        </w:rPr>
        <w:t xml:space="preserve"> </w:t>
      </w:r>
      <w:r>
        <w:t>request</w:t>
      </w:r>
      <w:r>
        <w:rPr>
          <w:rFonts w:ascii="Times New Roman"/>
        </w:rPr>
        <w:t xml:space="preserve"> </w:t>
      </w:r>
      <w:r>
        <w:t>of,</w:t>
      </w:r>
      <w:r>
        <w:rPr>
          <w:rFonts w:ascii="Times New Roman"/>
        </w:rPr>
        <w:t xml:space="preserve"> </w:t>
      </w:r>
      <w:r>
        <w:t>the</w:t>
      </w:r>
      <w:r>
        <w:rPr>
          <w:rFonts w:ascii="Times New Roman"/>
        </w:rPr>
        <w:t xml:space="preserve"> </w:t>
      </w:r>
      <w:r>
        <w:t>administrative,</w:t>
      </w:r>
      <w:r>
        <w:rPr>
          <w:rFonts w:ascii="Times New Roman"/>
        </w:rPr>
        <w:t xml:space="preserve"> </w:t>
      </w:r>
      <w:r>
        <w:t>management</w:t>
      </w:r>
      <w:r>
        <w:rPr>
          <w:rFonts w:ascii="Times New Roman"/>
        </w:rPr>
        <w:t xml:space="preserve"> </w:t>
      </w:r>
      <w:r>
        <w:t>or</w:t>
      </w:r>
      <w:r>
        <w:rPr>
          <w:rFonts w:ascii="Times New Roman"/>
        </w:rPr>
        <w:t xml:space="preserve"> </w:t>
      </w:r>
      <w:r>
        <w:t>supervisory</w:t>
      </w:r>
      <w:r>
        <w:rPr>
          <w:rFonts w:ascii="Times New Roman"/>
        </w:rPr>
        <w:t xml:space="preserve"> </w:t>
      </w:r>
      <w:r>
        <w:t>body</w:t>
      </w:r>
      <w:r>
        <w:rPr>
          <w:rFonts w:ascii="Times New Roman"/>
        </w:rPr>
        <w:t xml:space="preserve"> </w:t>
      </w:r>
      <w:r>
        <w:t>of</w:t>
      </w:r>
      <w:r>
        <w:rPr>
          <w:rFonts w:ascii="Times New Roman"/>
        </w:rPr>
        <w:t xml:space="preserve"> </w:t>
      </w:r>
      <w:r>
        <w:t>these</w:t>
      </w:r>
      <w:r>
        <w:rPr>
          <w:rFonts w:ascii="Times New Roman"/>
        </w:rPr>
        <w:t xml:space="preserve"> </w:t>
      </w:r>
      <w:r>
        <w:t>undertakings,</w:t>
      </w:r>
      <w:r>
        <w:rPr>
          <w:rFonts w:ascii="Times New Roman"/>
        </w:rPr>
        <w:t xml:space="preserve"> </w:t>
      </w:r>
      <w:r>
        <w:t>in</w:t>
      </w:r>
      <w:r>
        <w:rPr>
          <w:rFonts w:ascii="Times New Roman"/>
        </w:rPr>
        <w:t xml:space="preserve"> </w:t>
      </w:r>
      <w:r>
        <w:t>relation</w:t>
      </w:r>
      <w:r>
        <w:rPr>
          <w:rFonts w:ascii="Times New Roman"/>
        </w:rPr>
        <w:t xml:space="preserve"> </w:t>
      </w:r>
      <w:r>
        <w:t>to</w:t>
      </w:r>
      <w:r>
        <w:rPr>
          <w:rFonts w:ascii="Times New Roman"/>
        </w:rPr>
        <w:t xml:space="preserve"> </w:t>
      </w:r>
      <w:r>
        <w:t>branch</w:t>
      </w:r>
      <w:r>
        <w:rPr>
          <w:rFonts w:ascii="Times New Roman"/>
        </w:rPr>
        <w:t xml:space="preserve"> </w:t>
      </w:r>
      <w:r>
        <w:t>operations.</w:t>
      </w:r>
    </w:p>
    <w:p w14:paraId="1B73977B" w14:textId="77777777" w:rsidR="00BF6324" w:rsidRDefault="00A51A09">
      <w:pPr>
        <w:pStyle w:val="ListParagraph"/>
        <w:numPr>
          <w:ilvl w:val="1"/>
          <w:numId w:val="41"/>
        </w:numPr>
        <w:tabs>
          <w:tab w:val="left" w:pos="1148"/>
          <w:tab w:val="left" w:pos="1152"/>
        </w:tabs>
        <w:spacing w:before="121" w:line="276" w:lineRule="auto"/>
        <w:pPrChange w:id="222" w:author="Johannes Backer" w:date="2025-05-15T08:14:00Z">
          <w:pPr>
            <w:pStyle w:val="ListParagraph"/>
            <w:numPr>
              <w:ilvl w:val="1"/>
              <w:numId w:val="24"/>
            </w:numPr>
            <w:tabs>
              <w:tab w:val="left" w:pos="1148"/>
              <w:tab w:val="left" w:pos="1152"/>
            </w:tabs>
            <w:spacing w:before="121" w:line="276" w:lineRule="auto"/>
            <w:ind w:left="1152"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the</w:t>
      </w:r>
      <w:r>
        <w:rPr>
          <w:rFonts w:ascii="Times New Roman"/>
        </w:rPr>
        <w:t xml:space="preserve"> </w:t>
      </w:r>
      <w:r>
        <w:t>regular</w:t>
      </w:r>
      <w:r>
        <w:rPr>
          <w:rFonts w:ascii="Times New Roman"/>
        </w:rPr>
        <w:t xml:space="preserve"> </w:t>
      </w:r>
      <w:r>
        <w:t>supervisory</w:t>
      </w:r>
      <w:r>
        <w:rPr>
          <w:rFonts w:ascii="Times New Roman"/>
        </w:rPr>
        <w:t xml:space="preserve"> </w:t>
      </w:r>
      <w:r>
        <w:t>report</w:t>
      </w:r>
      <w:r>
        <w:rPr>
          <w:rFonts w:ascii="Times New Roman"/>
        </w:rPr>
        <w:t xml:space="preserve"> </w:t>
      </w:r>
      <w:r>
        <w:t>issued</w:t>
      </w:r>
      <w:r>
        <w:rPr>
          <w:rFonts w:ascii="Times New Roman"/>
        </w:rPr>
        <w:t xml:space="preserve"> </w:t>
      </w:r>
      <w:r>
        <w:t>by</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in</w:t>
      </w:r>
      <w:r>
        <w:rPr>
          <w:rFonts w:ascii="Times New Roman"/>
        </w:rPr>
        <w:t xml:space="preserve"> </w:t>
      </w:r>
      <w:r>
        <w:t>respect</w:t>
      </w:r>
      <w:r>
        <w:rPr>
          <w:rFonts w:ascii="Times New Roman"/>
        </w:rPr>
        <w:t xml:space="preserve"> </w:t>
      </w:r>
      <w:r>
        <w:t>of</w:t>
      </w:r>
      <w:r>
        <w:rPr>
          <w:rFonts w:ascii="Times New Roman"/>
        </w:rPr>
        <w:t xml:space="preserve"> </w:t>
      </w:r>
      <w:r>
        <w:t>branch</w:t>
      </w:r>
      <w:r>
        <w:rPr>
          <w:rFonts w:ascii="Times New Roman"/>
        </w:rPr>
        <w:t xml:space="preserve"> </w:t>
      </w:r>
      <w:r>
        <w:t>operations</w:t>
      </w:r>
      <w:r>
        <w:rPr>
          <w:rFonts w:ascii="Times New Roman"/>
          <w:spacing w:val="80"/>
        </w:rPr>
        <w:t xml:space="preserve"> </w:t>
      </w:r>
      <w:r>
        <w:t>follows</w:t>
      </w:r>
      <w:r>
        <w:rPr>
          <w:rFonts w:ascii="Times New Roman"/>
          <w:spacing w:val="80"/>
        </w:rPr>
        <w:t xml:space="preserve"> </w:t>
      </w:r>
      <w:r>
        <w:t>the</w:t>
      </w:r>
      <w:r>
        <w:rPr>
          <w:rFonts w:ascii="Times New Roman"/>
          <w:spacing w:val="80"/>
        </w:rPr>
        <w:t xml:space="preserve"> </w:t>
      </w:r>
      <w:r>
        <w:t>structure</w:t>
      </w:r>
      <w:r>
        <w:rPr>
          <w:rFonts w:ascii="Times New Roman"/>
          <w:spacing w:val="80"/>
        </w:rPr>
        <w:t xml:space="preserve"> </w:t>
      </w:r>
      <w:r>
        <w:t>set</w:t>
      </w:r>
      <w:r>
        <w:rPr>
          <w:rFonts w:ascii="Times New Roman"/>
          <w:spacing w:val="80"/>
        </w:rPr>
        <w:t xml:space="preserve"> </w:t>
      </w:r>
      <w:r>
        <w:t>out</w:t>
      </w:r>
      <w:r>
        <w:rPr>
          <w:rFonts w:ascii="Times New Roman"/>
          <w:spacing w:val="80"/>
        </w:rPr>
        <w:t xml:space="preserve"> </w:t>
      </w:r>
      <w:r>
        <w:t>in</w:t>
      </w:r>
      <w:r>
        <w:rPr>
          <w:rFonts w:ascii="Times New Roman"/>
          <w:spacing w:val="80"/>
        </w:rPr>
        <w:t xml:space="preserve"> </w:t>
      </w:r>
      <w:r>
        <w:t>Annex</w:t>
      </w:r>
      <w:r>
        <w:rPr>
          <w:rFonts w:ascii="Times New Roman"/>
          <w:spacing w:val="80"/>
        </w:rPr>
        <w:t xml:space="preserve"> </w:t>
      </w:r>
      <w:r>
        <w:t>XX</w:t>
      </w:r>
      <w:r>
        <w:rPr>
          <w:rFonts w:ascii="Times New Roman"/>
          <w:spacing w:val="80"/>
        </w:rPr>
        <w:t xml:space="preserve"> </w:t>
      </w:r>
      <w:r>
        <w:t>of</w:t>
      </w:r>
      <w:r>
        <w:rPr>
          <w:rFonts w:ascii="Times New Roman"/>
          <w:spacing w:val="80"/>
        </w:rPr>
        <w:t xml:space="preserve"> </w:t>
      </w:r>
      <w:r>
        <w:t>the</w:t>
      </w:r>
      <w:r>
        <w:rPr>
          <w:rFonts w:ascii="Times New Roman"/>
          <w:spacing w:val="79"/>
        </w:rPr>
        <w:t xml:space="preserve"> </w:t>
      </w:r>
      <w:r>
        <w:t>Commission</w:t>
      </w:r>
    </w:p>
    <w:p w14:paraId="3C871237" w14:textId="77777777" w:rsidR="00BF6324" w:rsidRDefault="00BF6324">
      <w:pPr>
        <w:spacing w:line="276" w:lineRule="auto"/>
        <w:jc w:val="both"/>
        <w:sectPr w:rsidR="00BF6324">
          <w:pgSz w:w="11900" w:h="16840"/>
          <w:pgMar w:top="1040" w:right="1000" w:bottom="560" w:left="1000" w:header="0" w:footer="374" w:gutter="0"/>
          <w:cols w:space="720"/>
        </w:sectPr>
      </w:pPr>
    </w:p>
    <w:p w14:paraId="24D29B3A" w14:textId="77777777" w:rsidR="00BF6324" w:rsidRDefault="00A51A09">
      <w:pPr>
        <w:pStyle w:val="BodyText"/>
        <w:spacing w:before="90" w:line="276" w:lineRule="auto"/>
        <w:ind w:left="1152" w:right="124" w:firstLine="0"/>
      </w:pPr>
      <w:r>
        <w:lastRenderedPageBreak/>
        <w:t>Delegated</w:t>
      </w:r>
      <w:r>
        <w:rPr>
          <w:rFonts w:ascii="Times New Roman"/>
        </w:rPr>
        <w:t xml:space="preserve"> </w:t>
      </w:r>
      <w:r>
        <w:t>Regulation</w:t>
      </w:r>
      <w:r>
        <w:rPr>
          <w:rFonts w:ascii="Times New Roman"/>
        </w:rPr>
        <w:t xml:space="preserve"> </w:t>
      </w:r>
      <w:r>
        <w:t>(EU)</w:t>
      </w:r>
      <w:r>
        <w:rPr>
          <w:rFonts w:ascii="Times New Roman"/>
        </w:rPr>
        <w:t xml:space="preserve"> </w:t>
      </w:r>
      <w:r>
        <w:t>2015/35</w:t>
      </w:r>
      <w:r>
        <w:rPr>
          <w:vertAlign w:val="superscript"/>
        </w:rPr>
        <w:t>5</w:t>
      </w:r>
      <w:r>
        <w:rPr>
          <w:rFonts w:ascii="Times New Roman"/>
        </w:rPr>
        <w:t xml:space="preserve"> </w:t>
      </w:r>
      <w:r>
        <w:t>and</w:t>
      </w:r>
      <w:r>
        <w:rPr>
          <w:rFonts w:ascii="Times New Roman"/>
        </w:rPr>
        <w:t xml:space="preserve"> </w:t>
      </w:r>
      <w:r>
        <w:t>presents</w:t>
      </w:r>
      <w:r>
        <w:rPr>
          <w:rFonts w:ascii="Times New Roman"/>
        </w:rPr>
        <w:t xml:space="preserve"> </w:t>
      </w:r>
      <w:r>
        <w:t>in</w:t>
      </w:r>
      <w:r>
        <w:rPr>
          <w:rFonts w:ascii="Times New Roman"/>
        </w:rPr>
        <w:t xml:space="preserve"> </w:t>
      </w:r>
      <w:r>
        <w:t>a</w:t>
      </w:r>
      <w:r>
        <w:rPr>
          <w:rFonts w:ascii="Times New Roman"/>
        </w:rPr>
        <w:t xml:space="preserve"> </w:t>
      </w:r>
      <w:r>
        <w:t>coherent</w:t>
      </w:r>
      <w:r>
        <w:rPr>
          <w:rFonts w:ascii="Times New Roman"/>
        </w:rPr>
        <w:t xml:space="preserve"> </w:t>
      </w:r>
      <w:r>
        <w:t>and</w:t>
      </w:r>
      <w:r>
        <w:rPr>
          <w:rFonts w:ascii="Times New Roman"/>
        </w:rPr>
        <w:t xml:space="preserve"> </w:t>
      </w:r>
      <w:r>
        <w:t>informative</w:t>
      </w:r>
      <w:r>
        <w:rPr>
          <w:rFonts w:ascii="Times New Roman"/>
        </w:rPr>
        <w:t xml:space="preserve"> </w:t>
      </w:r>
      <w:r>
        <w:t>manner</w:t>
      </w:r>
      <w:r>
        <w:rPr>
          <w:rFonts w:ascii="Times New Roman"/>
        </w:rPr>
        <w:t xml:space="preserve"> </w:t>
      </w:r>
      <w:r>
        <w:t>the</w:t>
      </w:r>
      <w:r>
        <w:rPr>
          <w:rFonts w:ascii="Times New Roman"/>
        </w:rPr>
        <w:t xml:space="preserve"> </w:t>
      </w:r>
      <w:r>
        <w:t>information</w:t>
      </w:r>
      <w:r>
        <w:rPr>
          <w:rFonts w:ascii="Times New Roman"/>
        </w:rPr>
        <w:t xml:space="preserve"> </w:t>
      </w:r>
      <w:r>
        <w:t>described</w:t>
      </w:r>
      <w:r>
        <w:rPr>
          <w:rFonts w:ascii="Times New Roman"/>
        </w:rPr>
        <w:t xml:space="preserve"> </w:t>
      </w:r>
      <w:r>
        <w:t>in</w:t>
      </w:r>
      <w:r>
        <w:rPr>
          <w:rFonts w:ascii="Times New Roman"/>
        </w:rPr>
        <w:t xml:space="preserve"> </w:t>
      </w:r>
      <w:r>
        <w:t>Technical</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these</w:t>
      </w:r>
      <w:r>
        <w:rPr>
          <w:rFonts w:ascii="Times New Roman"/>
        </w:rPr>
        <w:t xml:space="preserve"> </w:t>
      </w:r>
      <w:r>
        <w:rPr>
          <w:spacing w:val="-2"/>
        </w:rPr>
        <w:t>Guidelines.</w:t>
      </w:r>
    </w:p>
    <w:p w14:paraId="3E99D258" w14:textId="77777777" w:rsidR="00BF6324" w:rsidRDefault="00A51A09">
      <w:pPr>
        <w:pStyle w:val="Heading1"/>
      </w:pPr>
      <w:r>
        <w:t>Guideline</w:t>
      </w:r>
      <w:r>
        <w:rPr>
          <w:rFonts w:ascii="Times New Roman"/>
          <w:b w:val="0"/>
          <w:spacing w:val="16"/>
        </w:rPr>
        <w:t xml:space="preserve"> </w:t>
      </w:r>
      <w:r>
        <w:t>38</w:t>
      </w:r>
      <w:r>
        <w:rPr>
          <w:rFonts w:ascii="Times New Roman"/>
          <w:b w:val="0"/>
          <w:spacing w:val="17"/>
        </w:rPr>
        <w:t xml:space="preserve"> </w:t>
      </w:r>
      <w:r>
        <w:t>-</w:t>
      </w:r>
      <w:r>
        <w:rPr>
          <w:rFonts w:ascii="Times New Roman"/>
          <w:b w:val="0"/>
          <w:spacing w:val="17"/>
        </w:rPr>
        <w:t xml:space="preserve"> </w:t>
      </w:r>
      <w:r>
        <w:t>ORSA</w:t>
      </w:r>
      <w:r>
        <w:rPr>
          <w:rFonts w:ascii="Times New Roman"/>
          <w:b w:val="0"/>
          <w:spacing w:val="16"/>
        </w:rPr>
        <w:t xml:space="preserve"> </w:t>
      </w:r>
      <w:r>
        <w:t>Supervisory</w:t>
      </w:r>
      <w:r>
        <w:rPr>
          <w:rFonts w:ascii="Times New Roman"/>
          <w:b w:val="0"/>
          <w:spacing w:val="17"/>
        </w:rPr>
        <w:t xml:space="preserve"> </w:t>
      </w:r>
      <w:r>
        <w:rPr>
          <w:spacing w:val="-2"/>
        </w:rPr>
        <w:t>Report</w:t>
      </w:r>
    </w:p>
    <w:p w14:paraId="2E273E61" w14:textId="77777777" w:rsidR="00BF6324" w:rsidRDefault="00A51A09">
      <w:pPr>
        <w:pStyle w:val="ListParagraph"/>
        <w:numPr>
          <w:ilvl w:val="1"/>
          <w:numId w:val="41"/>
        </w:numPr>
        <w:tabs>
          <w:tab w:val="left" w:pos="1148"/>
          <w:tab w:val="left" w:pos="1152"/>
        </w:tabs>
        <w:spacing w:line="276" w:lineRule="auto"/>
        <w:pPrChange w:id="223" w:author="Johannes Backer" w:date="2025-05-15T08:14:00Z">
          <w:pPr>
            <w:pStyle w:val="ListParagraph"/>
            <w:numPr>
              <w:ilvl w:val="1"/>
              <w:numId w:val="24"/>
            </w:numPr>
            <w:tabs>
              <w:tab w:val="left" w:pos="1148"/>
              <w:tab w:val="left" w:pos="1152"/>
            </w:tabs>
            <w:spacing w:line="276" w:lineRule="auto"/>
            <w:ind w:left="1152"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the</w:t>
      </w:r>
      <w:r>
        <w:rPr>
          <w:rFonts w:ascii="Times New Roman"/>
          <w:spacing w:val="40"/>
        </w:rPr>
        <w:t xml:space="preserve"> </w:t>
      </w:r>
      <w:r>
        <w:t>ORSA</w:t>
      </w:r>
      <w:r>
        <w:rPr>
          <w:rFonts w:ascii="Times New Roman"/>
        </w:rPr>
        <w:t xml:space="preserve"> </w:t>
      </w:r>
      <w:r>
        <w:t>supervisory</w:t>
      </w:r>
      <w:r>
        <w:rPr>
          <w:rFonts w:ascii="Times New Roman"/>
        </w:rPr>
        <w:t xml:space="preserve"> </w:t>
      </w:r>
      <w:r>
        <w:t>report</w:t>
      </w:r>
      <w:r>
        <w:rPr>
          <w:rFonts w:ascii="Times New Roman"/>
        </w:rPr>
        <w:t xml:space="preserve"> </w:t>
      </w:r>
      <w:r>
        <w:t>issued</w:t>
      </w:r>
      <w:r>
        <w:rPr>
          <w:rFonts w:ascii="Times New Roman"/>
        </w:rPr>
        <w:t xml:space="preserve"> </w:t>
      </w:r>
      <w:r>
        <w:t>by</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in</w:t>
      </w:r>
      <w:r>
        <w:rPr>
          <w:rFonts w:ascii="Times New Roman"/>
        </w:rPr>
        <w:t xml:space="preserve"> </w:t>
      </w:r>
      <w:r>
        <w:t>respect</w:t>
      </w:r>
      <w:r>
        <w:rPr>
          <w:rFonts w:ascii="Times New Roman"/>
        </w:rPr>
        <w:t xml:space="preserve"> </w:t>
      </w:r>
      <w:r>
        <w:t>of</w:t>
      </w:r>
      <w:r>
        <w:rPr>
          <w:rFonts w:ascii="Times New Roman"/>
        </w:rPr>
        <w:t xml:space="preserve"> </w:t>
      </w:r>
      <w:r>
        <w:t>branch</w:t>
      </w:r>
      <w:r>
        <w:rPr>
          <w:rFonts w:ascii="Times New Roman"/>
        </w:rPr>
        <w:t xml:space="preserve"> </w:t>
      </w:r>
      <w:r>
        <w:t>operations</w:t>
      </w:r>
      <w:r>
        <w:rPr>
          <w:rFonts w:ascii="Times New Roman"/>
        </w:rPr>
        <w:t xml:space="preserve"> </w:t>
      </w:r>
      <w:r>
        <w:t>covers:</w:t>
      </w:r>
    </w:p>
    <w:p w14:paraId="3290E2DC" w14:textId="77777777" w:rsidR="00BF6324" w:rsidRDefault="00A51A09">
      <w:pPr>
        <w:pStyle w:val="ListParagraph"/>
        <w:numPr>
          <w:ilvl w:val="0"/>
          <w:numId w:val="11"/>
        </w:numPr>
        <w:tabs>
          <w:tab w:val="left" w:pos="1491"/>
          <w:tab w:val="left" w:pos="1493"/>
        </w:tabs>
        <w:spacing w:before="122" w:line="276" w:lineRule="auto"/>
        <w:ind w:right="126"/>
      </w:pPr>
      <w:r>
        <w:t>the</w:t>
      </w:r>
      <w:r>
        <w:rPr>
          <w:rFonts w:ascii="Times New Roman"/>
        </w:rPr>
        <w:t xml:space="preserve"> </w:t>
      </w:r>
      <w:r>
        <w:t>qualitative</w:t>
      </w:r>
      <w:r>
        <w:rPr>
          <w:rFonts w:ascii="Times New Roman"/>
        </w:rPr>
        <w:t xml:space="preserve"> </w:t>
      </w:r>
      <w:r>
        <w:t>and</w:t>
      </w:r>
      <w:r>
        <w:rPr>
          <w:rFonts w:ascii="Times New Roman"/>
        </w:rPr>
        <w:t xml:space="preserve"> </w:t>
      </w:r>
      <w:r>
        <w:t>quantitative</w:t>
      </w:r>
      <w:r>
        <w:rPr>
          <w:rFonts w:ascii="Times New Roman"/>
        </w:rPr>
        <w:t xml:space="preserve"> </w:t>
      </w:r>
      <w:r>
        <w:t>results</w:t>
      </w:r>
      <w:r>
        <w:rPr>
          <w:rFonts w:ascii="Times New Roman"/>
        </w:rPr>
        <w:t xml:space="preserve"> </w:t>
      </w:r>
      <w:r>
        <w:t>of</w:t>
      </w:r>
      <w:r>
        <w:rPr>
          <w:rFonts w:ascii="Times New Roman"/>
        </w:rPr>
        <w:t xml:space="preserve"> </w:t>
      </w:r>
      <w:r>
        <w:t>the</w:t>
      </w:r>
      <w:r>
        <w:rPr>
          <w:rFonts w:ascii="Times New Roman"/>
        </w:rPr>
        <w:t xml:space="preserve"> </w:t>
      </w:r>
      <w:r>
        <w:t>ORSA</w:t>
      </w:r>
      <w:r>
        <w:rPr>
          <w:rFonts w:ascii="Times New Roman"/>
        </w:rPr>
        <w:t xml:space="preserve"> </w:t>
      </w:r>
      <w:r>
        <w:t>and</w:t>
      </w:r>
      <w:r>
        <w:rPr>
          <w:rFonts w:ascii="Times New Roman"/>
        </w:rPr>
        <w:t xml:space="preserve"> </w:t>
      </w:r>
      <w:r>
        <w:t>the</w:t>
      </w:r>
      <w:r>
        <w:rPr>
          <w:rFonts w:ascii="Times New Roman"/>
        </w:rPr>
        <w:t xml:space="preserve"> </w:t>
      </w:r>
      <w:r>
        <w:t>conclusions</w:t>
      </w:r>
      <w:r>
        <w:rPr>
          <w:rFonts w:ascii="Times New Roman"/>
        </w:rPr>
        <w:t xml:space="preserve"> </w:t>
      </w:r>
      <w:r>
        <w:t>drawn</w:t>
      </w:r>
      <w:r>
        <w:rPr>
          <w:rFonts w:ascii="Times New Roman"/>
        </w:rPr>
        <w:t xml:space="preserve"> </w:t>
      </w:r>
      <w:r>
        <w:t>by</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from</w:t>
      </w:r>
      <w:r>
        <w:rPr>
          <w:rFonts w:ascii="Times New Roman"/>
        </w:rPr>
        <w:t xml:space="preserve"> </w:t>
      </w:r>
      <w:r>
        <w:t>those</w:t>
      </w:r>
      <w:r>
        <w:rPr>
          <w:rFonts w:ascii="Times New Roman"/>
        </w:rPr>
        <w:t xml:space="preserve"> </w:t>
      </w:r>
      <w:proofErr w:type="gramStart"/>
      <w:r>
        <w:t>results;</w:t>
      </w:r>
      <w:proofErr w:type="gramEnd"/>
    </w:p>
    <w:p w14:paraId="7B5BE0AB" w14:textId="77777777" w:rsidR="00BF6324" w:rsidRDefault="00A51A09">
      <w:pPr>
        <w:pStyle w:val="ListParagraph"/>
        <w:numPr>
          <w:ilvl w:val="0"/>
          <w:numId w:val="11"/>
        </w:numPr>
        <w:tabs>
          <w:tab w:val="left" w:pos="1491"/>
        </w:tabs>
        <w:ind w:left="1491" w:right="0" w:hanging="339"/>
      </w:pPr>
      <w:r>
        <w:t>the</w:t>
      </w:r>
      <w:r>
        <w:rPr>
          <w:rFonts w:ascii="Times New Roman"/>
          <w:spacing w:val="18"/>
        </w:rPr>
        <w:t xml:space="preserve"> </w:t>
      </w:r>
      <w:r>
        <w:t>methods</w:t>
      </w:r>
      <w:r>
        <w:rPr>
          <w:rFonts w:ascii="Times New Roman"/>
          <w:spacing w:val="19"/>
        </w:rPr>
        <w:t xml:space="preserve"> </w:t>
      </w:r>
      <w:r>
        <w:t>and</w:t>
      </w:r>
      <w:r>
        <w:rPr>
          <w:rFonts w:ascii="Times New Roman"/>
          <w:spacing w:val="18"/>
        </w:rPr>
        <w:t xml:space="preserve"> </w:t>
      </w:r>
      <w:r>
        <w:t>main</w:t>
      </w:r>
      <w:r>
        <w:rPr>
          <w:rFonts w:ascii="Times New Roman"/>
          <w:spacing w:val="18"/>
        </w:rPr>
        <w:t xml:space="preserve"> </w:t>
      </w:r>
      <w:r>
        <w:t>assumptions</w:t>
      </w:r>
      <w:r>
        <w:rPr>
          <w:rFonts w:ascii="Times New Roman"/>
          <w:spacing w:val="19"/>
        </w:rPr>
        <w:t xml:space="preserve"> </w:t>
      </w:r>
      <w:r>
        <w:t>used</w:t>
      </w:r>
      <w:r>
        <w:rPr>
          <w:rFonts w:ascii="Times New Roman"/>
          <w:spacing w:val="20"/>
        </w:rPr>
        <w:t xml:space="preserve"> </w:t>
      </w:r>
      <w:r>
        <w:t>in</w:t>
      </w:r>
      <w:r>
        <w:rPr>
          <w:rFonts w:ascii="Times New Roman"/>
          <w:spacing w:val="18"/>
        </w:rPr>
        <w:t xml:space="preserve"> </w:t>
      </w:r>
      <w:r>
        <w:t>the</w:t>
      </w:r>
      <w:r>
        <w:rPr>
          <w:rFonts w:ascii="Times New Roman"/>
          <w:spacing w:val="19"/>
        </w:rPr>
        <w:t xml:space="preserve"> </w:t>
      </w:r>
      <w:proofErr w:type="gramStart"/>
      <w:r>
        <w:rPr>
          <w:spacing w:val="-2"/>
        </w:rPr>
        <w:t>ORSA;</w:t>
      </w:r>
      <w:proofErr w:type="gramEnd"/>
    </w:p>
    <w:p w14:paraId="0EC6FCA8" w14:textId="77777777" w:rsidR="00BF6324" w:rsidRDefault="00A51A09">
      <w:pPr>
        <w:pStyle w:val="ListParagraph"/>
        <w:numPr>
          <w:ilvl w:val="0"/>
          <w:numId w:val="11"/>
        </w:numPr>
        <w:tabs>
          <w:tab w:val="left" w:pos="1493"/>
        </w:tabs>
        <w:spacing w:before="160" w:line="276" w:lineRule="auto"/>
      </w:pPr>
      <w:r>
        <w:t>information</w:t>
      </w:r>
      <w:r>
        <w:rPr>
          <w:rFonts w:ascii="Times New Roman"/>
        </w:rPr>
        <w:t xml:space="preserve"> </w:t>
      </w:r>
      <w:r>
        <w:t>on</w:t>
      </w:r>
      <w:r>
        <w:rPr>
          <w:rFonts w:ascii="Times New Roman"/>
        </w:rPr>
        <w:t xml:space="preserve"> </w:t>
      </w:r>
      <w:r>
        <w:t>the</w:t>
      </w:r>
      <w:r>
        <w:rPr>
          <w:rFonts w:ascii="Times New Roman"/>
        </w:rPr>
        <w:t xml:space="preserve"> </w:t>
      </w:r>
      <w:r>
        <w:t>branch's</w:t>
      </w:r>
      <w:r>
        <w:rPr>
          <w:rFonts w:ascii="Times New Roman"/>
        </w:rPr>
        <w:t xml:space="preserve"> </w:t>
      </w:r>
      <w:r>
        <w:t>overall</w:t>
      </w:r>
      <w:r>
        <w:rPr>
          <w:rFonts w:ascii="Times New Roman"/>
        </w:rPr>
        <w:t xml:space="preserve"> </w:t>
      </w:r>
      <w:r>
        <w:t>solvency</w:t>
      </w:r>
      <w:r>
        <w:rPr>
          <w:rFonts w:ascii="Times New Roman"/>
        </w:rPr>
        <w:t xml:space="preserve"> </w:t>
      </w:r>
      <w:r>
        <w:t>needs</w:t>
      </w:r>
      <w:r>
        <w:rPr>
          <w:rFonts w:ascii="Times New Roman"/>
        </w:rPr>
        <w:t xml:space="preserve"> </w:t>
      </w:r>
      <w:r>
        <w:t>and</w:t>
      </w:r>
      <w:r>
        <w:rPr>
          <w:rFonts w:ascii="Times New Roman"/>
        </w:rPr>
        <w:t xml:space="preserve"> </w:t>
      </w:r>
      <w:r>
        <w:t>a</w:t>
      </w:r>
      <w:r>
        <w:rPr>
          <w:rFonts w:ascii="Times New Roman"/>
        </w:rPr>
        <w:t xml:space="preserve"> </w:t>
      </w:r>
      <w:r>
        <w:t>comparison</w:t>
      </w:r>
      <w:r>
        <w:rPr>
          <w:rFonts w:ascii="Times New Roman"/>
        </w:rPr>
        <w:t xml:space="preserve"> </w:t>
      </w:r>
      <w:r>
        <w:t>between</w:t>
      </w:r>
      <w:r>
        <w:rPr>
          <w:rFonts w:ascii="Times New Roman"/>
          <w:spacing w:val="40"/>
        </w:rPr>
        <w:t xml:space="preserve"> </w:t>
      </w:r>
      <w:r>
        <w:t>those</w:t>
      </w:r>
      <w:r>
        <w:rPr>
          <w:rFonts w:ascii="Times New Roman"/>
          <w:spacing w:val="40"/>
        </w:rPr>
        <w:t xml:space="preserve"> </w:t>
      </w:r>
      <w:r>
        <w:t>solvency</w:t>
      </w:r>
      <w:r>
        <w:rPr>
          <w:rFonts w:ascii="Times New Roman"/>
          <w:spacing w:val="40"/>
        </w:rPr>
        <w:t xml:space="preserve"> </w:t>
      </w:r>
      <w:r>
        <w:t>needs,</w:t>
      </w:r>
      <w:r>
        <w:rPr>
          <w:rFonts w:ascii="Times New Roman"/>
          <w:spacing w:val="40"/>
        </w:rPr>
        <w:t xml:space="preserve"> </w:t>
      </w:r>
      <w:r>
        <w:t>the</w:t>
      </w:r>
      <w:r>
        <w:rPr>
          <w:rFonts w:ascii="Times New Roman"/>
          <w:spacing w:val="40"/>
        </w:rPr>
        <w:t xml:space="preserve"> </w:t>
      </w:r>
      <w:r>
        <w:t>regulatory</w:t>
      </w:r>
      <w:r>
        <w:rPr>
          <w:rFonts w:ascii="Times New Roman"/>
          <w:spacing w:val="40"/>
        </w:rPr>
        <w:t xml:space="preserve"> </w:t>
      </w:r>
      <w:r>
        <w:t>capital</w:t>
      </w:r>
      <w:r>
        <w:rPr>
          <w:rFonts w:ascii="Times New Roman"/>
          <w:spacing w:val="40"/>
        </w:rPr>
        <w:t xml:space="preserve"> </w:t>
      </w:r>
      <w:r>
        <w:t>requirements</w:t>
      </w:r>
      <w:r>
        <w:rPr>
          <w:rFonts w:ascii="Times New Roman"/>
          <w:spacing w:val="40"/>
        </w:rPr>
        <w:t xml:space="preserve"> </w:t>
      </w:r>
      <w:r>
        <w:t>and</w:t>
      </w:r>
      <w:r>
        <w:rPr>
          <w:rFonts w:ascii="Times New Roman"/>
        </w:rPr>
        <w:t xml:space="preserve"> </w:t>
      </w:r>
      <w:r>
        <w:t>the</w:t>
      </w:r>
      <w:r>
        <w:rPr>
          <w:rFonts w:ascii="Times New Roman"/>
        </w:rPr>
        <w:t xml:space="preserve"> </w:t>
      </w:r>
      <w:r>
        <w:t>branch's</w:t>
      </w:r>
      <w:r>
        <w:rPr>
          <w:rFonts w:ascii="Times New Roman"/>
        </w:rPr>
        <w:t xml:space="preserve"> </w:t>
      </w:r>
      <w:r>
        <w:t>own</w:t>
      </w:r>
      <w:r>
        <w:rPr>
          <w:rFonts w:ascii="Times New Roman"/>
        </w:rPr>
        <w:t xml:space="preserve"> </w:t>
      </w:r>
      <w:proofErr w:type="gramStart"/>
      <w:r>
        <w:t>funds;</w:t>
      </w:r>
      <w:proofErr w:type="gramEnd"/>
    </w:p>
    <w:p w14:paraId="02D76851" w14:textId="77777777" w:rsidR="00BF6324" w:rsidRDefault="00A51A09">
      <w:pPr>
        <w:pStyle w:val="ListParagraph"/>
        <w:numPr>
          <w:ilvl w:val="0"/>
          <w:numId w:val="11"/>
        </w:numPr>
        <w:tabs>
          <w:tab w:val="left" w:pos="1491"/>
          <w:tab w:val="left" w:pos="1493"/>
        </w:tabs>
        <w:spacing w:line="276" w:lineRule="auto"/>
        <w:ind w:right="124"/>
      </w:pPr>
      <w:r>
        <w:t>qualitative</w:t>
      </w:r>
      <w:r>
        <w:rPr>
          <w:rFonts w:ascii="Times New Roman"/>
        </w:rPr>
        <w:t xml:space="preserve"> </w:t>
      </w:r>
      <w:r>
        <w:t>information</w:t>
      </w:r>
      <w:r>
        <w:rPr>
          <w:rFonts w:ascii="Times New Roman"/>
        </w:rPr>
        <w:t xml:space="preserve"> </w:t>
      </w:r>
      <w:r>
        <w:t>on</w:t>
      </w:r>
      <w:r>
        <w:rPr>
          <w:rFonts w:ascii="Times New Roman"/>
        </w:rPr>
        <w:t xml:space="preserve"> </w:t>
      </w:r>
      <w:r>
        <w:t>the</w:t>
      </w:r>
      <w:r>
        <w:rPr>
          <w:rFonts w:ascii="Times New Roman"/>
        </w:rPr>
        <w:t xml:space="preserve"> </w:t>
      </w:r>
      <w:r>
        <w:t>extent</w:t>
      </w:r>
      <w:r>
        <w:rPr>
          <w:rFonts w:ascii="Times New Roman"/>
        </w:rPr>
        <w:t xml:space="preserve"> </w:t>
      </w:r>
      <w:r>
        <w:t>to</w:t>
      </w:r>
      <w:r>
        <w:rPr>
          <w:rFonts w:ascii="Times New Roman"/>
        </w:rPr>
        <w:t xml:space="preserve"> </w:t>
      </w:r>
      <w:r>
        <w:t>which</w:t>
      </w:r>
      <w:r>
        <w:rPr>
          <w:rFonts w:ascii="Times New Roman"/>
        </w:rPr>
        <w:t xml:space="preserve"> </w:t>
      </w:r>
      <w:r>
        <w:t>quantifiable</w:t>
      </w:r>
      <w:r>
        <w:rPr>
          <w:rFonts w:ascii="Times New Roman"/>
        </w:rPr>
        <w:t xml:space="preserve"> </w:t>
      </w:r>
      <w:r>
        <w:t>risks</w:t>
      </w:r>
      <w:r>
        <w:rPr>
          <w:rFonts w:ascii="Times New Roman"/>
        </w:rPr>
        <w:t xml:space="preserve"> </w:t>
      </w:r>
      <w:r>
        <w:t>of</w:t>
      </w:r>
      <w:r>
        <w:rPr>
          <w:rFonts w:ascii="Times New Roman"/>
        </w:rPr>
        <w:t xml:space="preserve"> </w:t>
      </w:r>
      <w:r>
        <w:t>the</w:t>
      </w:r>
      <w:r>
        <w:rPr>
          <w:rFonts w:ascii="Times New Roman"/>
        </w:rPr>
        <w:t xml:space="preserve"> </w:t>
      </w:r>
      <w:r>
        <w:t>branch</w:t>
      </w:r>
      <w:r>
        <w:rPr>
          <w:rFonts w:ascii="Times New Roman"/>
        </w:rPr>
        <w:t xml:space="preserve"> </w:t>
      </w:r>
      <w:r>
        <w:t>are</w:t>
      </w:r>
      <w:r>
        <w:rPr>
          <w:rFonts w:ascii="Times New Roman"/>
          <w:spacing w:val="36"/>
        </w:rPr>
        <w:t xml:space="preserve"> </w:t>
      </w:r>
      <w:r>
        <w:t>not</w:t>
      </w:r>
      <w:r>
        <w:rPr>
          <w:rFonts w:ascii="Times New Roman"/>
        </w:rPr>
        <w:t xml:space="preserve"> </w:t>
      </w:r>
      <w:r>
        <w:t>reflected</w:t>
      </w:r>
      <w:r>
        <w:rPr>
          <w:rFonts w:ascii="Times New Roman"/>
        </w:rPr>
        <w:t xml:space="preserve"> </w:t>
      </w:r>
      <w:r>
        <w:t>in</w:t>
      </w:r>
      <w:r>
        <w:rPr>
          <w:rFonts w:ascii="Times New Roman"/>
        </w:rPr>
        <w:t xml:space="preserve"> </w:t>
      </w:r>
      <w:r>
        <w:t>the</w:t>
      </w:r>
      <w:r>
        <w:rPr>
          <w:rFonts w:ascii="Times New Roman"/>
          <w:spacing w:val="36"/>
        </w:rPr>
        <w:t xml:space="preserve"> </w:t>
      </w:r>
      <w:r>
        <w:t>calculation</w:t>
      </w:r>
      <w:r>
        <w:rPr>
          <w:rFonts w:ascii="Times New Roman"/>
        </w:rPr>
        <w:t xml:space="preserve"> </w:t>
      </w:r>
      <w:r>
        <w:t>of</w:t>
      </w:r>
      <w:r>
        <w:rPr>
          <w:rFonts w:ascii="Times New Roman"/>
        </w:rPr>
        <w:t xml:space="preserve"> </w:t>
      </w:r>
      <w:r>
        <w:t>the</w:t>
      </w:r>
      <w:r>
        <w:rPr>
          <w:rFonts w:ascii="Times New Roman"/>
        </w:rPr>
        <w:t xml:space="preserve"> </w:t>
      </w:r>
      <w:r>
        <w:t>branch</w:t>
      </w:r>
      <w:r>
        <w:rPr>
          <w:rFonts w:ascii="Times New Roman"/>
        </w:rPr>
        <w:t xml:space="preserve"> </w:t>
      </w:r>
      <w:proofErr w:type="gramStart"/>
      <w:r>
        <w:t>SCR;</w:t>
      </w:r>
      <w:proofErr w:type="gramEnd"/>
    </w:p>
    <w:p w14:paraId="1CC99025" w14:textId="77777777" w:rsidR="00BF6324" w:rsidRDefault="00A51A09">
      <w:pPr>
        <w:pStyle w:val="ListParagraph"/>
        <w:numPr>
          <w:ilvl w:val="0"/>
          <w:numId w:val="11"/>
        </w:numPr>
        <w:tabs>
          <w:tab w:val="left" w:pos="1491"/>
          <w:tab w:val="left" w:pos="1493"/>
        </w:tabs>
        <w:spacing w:before="122" w:line="276" w:lineRule="auto"/>
        <w:ind w:right="127"/>
      </w:pPr>
      <w:r>
        <w:t>where</w:t>
      </w:r>
      <w:r>
        <w:rPr>
          <w:rFonts w:ascii="Times New Roman"/>
        </w:rPr>
        <w:t xml:space="preserve"> </w:t>
      </w:r>
      <w:r>
        <w:t>significant</w:t>
      </w:r>
      <w:r>
        <w:rPr>
          <w:rFonts w:ascii="Times New Roman"/>
        </w:rPr>
        <w:t xml:space="preserve"> </w:t>
      </w:r>
      <w:r>
        <w:t>deviations</w:t>
      </w:r>
      <w:r>
        <w:rPr>
          <w:rFonts w:ascii="Times New Roman"/>
        </w:rPr>
        <w:t xml:space="preserve"> </w:t>
      </w:r>
      <w:r>
        <w:t>have</w:t>
      </w:r>
      <w:r>
        <w:rPr>
          <w:rFonts w:ascii="Times New Roman"/>
        </w:rPr>
        <w:t xml:space="preserve"> </w:t>
      </w:r>
      <w:r>
        <w:t>been</w:t>
      </w:r>
      <w:r>
        <w:rPr>
          <w:rFonts w:ascii="Times New Roman"/>
        </w:rPr>
        <w:t xml:space="preserve"> </w:t>
      </w:r>
      <w:r>
        <w:t>identified,</w:t>
      </w:r>
      <w:r>
        <w:rPr>
          <w:rFonts w:ascii="Times New Roman"/>
        </w:rPr>
        <w:t xml:space="preserve"> </w:t>
      </w:r>
      <w:r>
        <w:t>the</w:t>
      </w:r>
      <w:r>
        <w:rPr>
          <w:rFonts w:ascii="Times New Roman"/>
        </w:rPr>
        <w:t xml:space="preserve"> </w:t>
      </w:r>
      <w:r>
        <w:t>quantifiable</w:t>
      </w:r>
      <w:r>
        <w:rPr>
          <w:rFonts w:ascii="Times New Roman"/>
        </w:rPr>
        <w:t xml:space="preserve"> </w:t>
      </w:r>
      <w:r>
        <w:t>risks</w:t>
      </w:r>
      <w:r>
        <w:rPr>
          <w:rFonts w:ascii="Times New Roman"/>
        </w:rPr>
        <w:t xml:space="preserve"> </w:t>
      </w:r>
      <w:r>
        <w:t>of</w:t>
      </w:r>
      <w:r>
        <w:rPr>
          <w:rFonts w:ascii="Times New Roman"/>
        </w:rPr>
        <w:t xml:space="preserve"> </w:t>
      </w:r>
      <w:r>
        <w:t>the</w:t>
      </w:r>
      <w:r>
        <w:rPr>
          <w:rFonts w:ascii="Times New Roman"/>
        </w:rPr>
        <w:t xml:space="preserve"> </w:t>
      </w:r>
      <w:r>
        <w:t>branch</w:t>
      </w:r>
      <w:r>
        <w:rPr>
          <w:rFonts w:ascii="Times New Roman"/>
        </w:rPr>
        <w:t xml:space="preserve"> </w:t>
      </w:r>
      <w:r>
        <w:t>not</w:t>
      </w:r>
      <w:r>
        <w:rPr>
          <w:rFonts w:ascii="Times New Roman"/>
        </w:rPr>
        <w:t xml:space="preserve"> </w:t>
      </w:r>
      <w:r>
        <w:t>reflected</w:t>
      </w:r>
      <w:r>
        <w:rPr>
          <w:rFonts w:ascii="Times New Roman"/>
        </w:rPr>
        <w:t xml:space="preserve"> </w:t>
      </w:r>
      <w:r>
        <w:t>in</w:t>
      </w:r>
      <w:r>
        <w:rPr>
          <w:rFonts w:ascii="Times New Roman"/>
        </w:rPr>
        <w:t xml:space="preserve"> </w:t>
      </w:r>
      <w:r>
        <w:t>the</w:t>
      </w:r>
      <w:r>
        <w:rPr>
          <w:rFonts w:ascii="Times New Roman"/>
        </w:rPr>
        <w:t xml:space="preserve"> </w:t>
      </w:r>
      <w:r>
        <w:t>branch</w:t>
      </w:r>
      <w:r>
        <w:rPr>
          <w:rFonts w:ascii="Times New Roman"/>
        </w:rPr>
        <w:t xml:space="preserve"> </w:t>
      </w:r>
      <w:r>
        <w:t>SCR</w:t>
      </w:r>
      <w:r>
        <w:rPr>
          <w:rFonts w:ascii="Times New Roman"/>
        </w:rPr>
        <w:t xml:space="preserve"> </w:t>
      </w:r>
      <w:r>
        <w:t>appropriately</w:t>
      </w:r>
      <w:r>
        <w:rPr>
          <w:rFonts w:ascii="Times New Roman"/>
        </w:rPr>
        <w:t xml:space="preserve"> </w:t>
      </w:r>
      <w:r>
        <w:t>quantified.</w:t>
      </w:r>
    </w:p>
    <w:p w14:paraId="7BAB8F11" w14:textId="77777777" w:rsidR="00BF6324" w:rsidRDefault="00A51A09">
      <w:pPr>
        <w:pStyle w:val="ListParagraph"/>
        <w:numPr>
          <w:ilvl w:val="1"/>
          <w:numId w:val="41"/>
        </w:numPr>
        <w:tabs>
          <w:tab w:val="left" w:pos="1148"/>
          <w:tab w:val="left" w:pos="1152"/>
        </w:tabs>
        <w:spacing w:before="120" w:line="276" w:lineRule="auto"/>
        <w:pPrChange w:id="224" w:author="Johannes Backer" w:date="2025-05-15T08:14:00Z">
          <w:pPr>
            <w:pStyle w:val="ListParagraph"/>
            <w:numPr>
              <w:ilvl w:val="1"/>
              <w:numId w:val="24"/>
            </w:numPr>
            <w:tabs>
              <w:tab w:val="left" w:pos="1148"/>
              <w:tab w:val="left" w:pos="1152"/>
            </w:tabs>
            <w:spacing w:before="120" w:line="276" w:lineRule="auto"/>
            <w:ind w:left="1152" w:hanging="663"/>
          </w:pPr>
        </w:pPrChange>
      </w:pPr>
      <w:r>
        <w:t>The</w:t>
      </w:r>
      <w:r>
        <w:rPr>
          <w:rFonts w:ascii="Times New Roman"/>
          <w:spacing w:val="40"/>
        </w:rPr>
        <w:t xml:space="preserve"> </w:t>
      </w:r>
      <w:r>
        <w:t>host</w:t>
      </w:r>
      <w:r>
        <w:rPr>
          <w:rFonts w:ascii="Times New Roman"/>
          <w:spacing w:val="40"/>
        </w:rPr>
        <w:t xml:space="preserve"> </w:t>
      </w:r>
      <w:r>
        <w:t>supervisory</w:t>
      </w:r>
      <w:r>
        <w:rPr>
          <w:rFonts w:ascii="Times New Roman"/>
          <w:spacing w:val="40"/>
        </w:rPr>
        <w:t xml:space="preserve"> </w:t>
      </w:r>
      <w:r>
        <w:t>authority</w:t>
      </w:r>
      <w:r>
        <w:rPr>
          <w:rFonts w:ascii="Times New Roman"/>
          <w:spacing w:val="40"/>
        </w:rPr>
        <w:t xml:space="preserve"> </w:t>
      </w:r>
      <w:r>
        <w:t>should</w:t>
      </w:r>
      <w:r>
        <w:rPr>
          <w:rFonts w:ascii="Times New Roman"/>
          <w:spacing w:val="40"/>
        </w:rPr>
        <w:t xml:space="preserve"> </w:t>
      </w:r>
      <w:r>
        <w:t>ensure</w:t>
      </w:r>
      <w:r>
        <w:rPr>
          <w:rFonts w:ascii="Times New Roman"/>
          <w:spacing w:val="40"/>
        </w:rPr>
        <w:t xml:space="preserve"> </w:t>
      </w:r>
      <w:r>
        <w:t>that</w:t>
      </w:r>
      <w:r>
        <w:rPr>
          <w:rFonts w:ascii="Times New Roman"/>
          <w:spacing w:val="40"/>
        </w:rPr>
        <w:t xml:space="preserve"> </w:t>
      </w:r>
      <w:r>
        <w:t>the</w:t>
      </w:r>
      <w:r>
        <w:rPr>
          <w:rFonts w:ascii="Times New Roman"/>
          <w:spacing w:val="40"/>
        </w:rPr>
        <w:t xml:space="preserve"> </w:t>
      </w:r>
      <w:r>
        <w:t>ORSA</w:t>
      </w:r>
      <w:r>
        <w:rPr>
          <w:rFonts w:ascii="Times New Roman"/>
        </w:rPr>
        <w:t xml:space="preserve"> </w:t>
      </w:r>
      <w:r>
        <w:t>supervisory</w:t>
      </w:r>
      <w:r>
        <w:rPr>
          <w:rFonts w:ascii="Times New Roman"/>
        </w:rPr>
        <w:t xml:space="preserve"> </w:t>
      </w:r>
      <w:r>
        <w:t>report</w:t>
      </w:r>
      <w:r>
        <w:rPr>
          <w:rFonts w:ascii="Times New Roman"/>
        </w:rPr>
        <w:t xml:space="preserve"> </w:t>
      </w:r>
      <w:r>
        <w:t>issued</w:t>
      </w:r>
      <w:r>
        <w:rPr>
          <w:rFonts w:ascii="Times New Roman"/>
        </w:rPr>
        <w:t xml:space="preserve"> </w:t>
      </w:r>
      <w:r>
        <w:t>by</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w:t>
      </w:r>
      <w:r>
        <w:rPr>
          <w:rFonts w:ascii="Times New Roman"/>
        </w:rPr>
        <w:t xml:space="preserve"> </w:t>
      </w:r>
      <w:r>
        <w:t>in</w:t>
      </w:r>
      <w:r>
        <w:rPr>
          <w:rFonts w:ascii="Times New Roman"/>
        </w:rPr>
        <w:t xml:space="preserve"> </w:t>
      </w:r>
      <w:r>
        <w:t>respect</w:t>
      </w:r>
      <w:r>
        <w:rPr>
          <w:rFonts w:ascii="Times New Roman"/>
        </w:rPr>
        <w:t xml:space="preserve"> </w:t>
      </w:r>
      <w:r>
        <w:t>of</w:t>
      </w:r>
      <w:r>
        <w:rPr>
          <w:rFonts w:ascii="Times New Roman"/>
        </w:rPr>
        <w:t xml:space="preserve"> </w:t>
      </w:r>
      <w:r>
        <w:t>branch</w:t>
      </w:r>
      <w:r>
        <w:rPr>
          <w:rFonts w:ascii="Times New Roman"/>
        </w:rPr>
        <w:t xml:space="preserve"> </w:t>
      </w:r>
      <w:r>
        <w:t>operations</w:t>
      </w:r>
      <w:r>
        <w:rPr>
          <w:rFonts w:ascii="Times New Roman"/>
        </w:rPr>
        <w:t xml:space="preserve"> </w:t>
      </w:r>
      <w:r>
        <w:t>also</w:t>
      </w:r>
      <w:r>
        <w:rPr>
          <w:rFonts w:ascii="Times New Roman"/>
        </w:rPr>
        <w:t xml:space="preserve"> </w:t>
      </w:r>
      <w:r>
        <w:t>covers</w:t>
      </w:r>
      <w:r>
        <w:rPr>
          <w:rFonts w:ascii="Times New Roman"/>
        </w:rPr>
        <w:t xml:space="preserve"> </w:t>
      </w:r>
      <w:r>
        <w:t>any</w:t>
      </w:r>
      <w:r>
        <w:rPr>
          <w:rFonts w:ascii="Times New Roman"/>
        </w:rPr>
        <w:t xml:space="preserve"> </w:t>
      </w:r>
      <w:r>
        <w:t>risks</w:t>
      </w:r>
      <w:r>
        <w:rPr>
          <w:rFonts w:ascii="Times New Roman"/>
        </w:rPr>
        <w:t xml:space="preserve"> </w:t>
      </w:r>
      <w:proofErr w:type="gramStart"/>
      <w:r>
        <w:t>with</w:t>
      </w:r>
      <w:r>
        <w:rPr>
          <w:rFonts w:ascii="Times New Roman"/>
        </w:rPr>
        <w:t xml:space="preserve"> </w:t>
      </w:r>
      <w:r>
        <w:t>regard</w:t>
      </w:r>
      <w:r>
        <w:rPr>
          <w:rFonts w:ascii="Times New Roman"/>
        </w:rPr>
        <w:t xml:space="preserve"> </w:t>
      </w:r>
      <w:r>
        <w:t>to</w:t>
      </w:r>
      <w:proofErr w:type="gramEnd"/>
      <w:r>
        <w:rPr>
          <w:rFonts w:ascii="Times New Roman"/>
        </w:rPr>
        <w:t xml:space="preserve"> </w:t>
      </w:r>
      <w:r>
        <w:t>other</w:t>
      </w:r>
      <w:r>
        <w:rPr>
          <w:rFonts w:ascii="Times New Roman"/>
        </w:rPr>
        <w:t xml:space="preserve"> </w:t>
      </w:r>
      <w:r>
        <w:t>operations</w:t>
      </w:r>
      <w:r>
        <w:rPr>
          <w:rFonts w:ascii="Times New Roman"/>
        </w:rPr>
        <w:t xml:space="preserve"> </w:t>
      </w:r>
      <w:r>
        <w:t>of</w:t>
      </w:r>
      <w:r>
        <w:rPr>
          <w:rFonts w:ascii="Times New Roman"/>
        </w:rPr>
        <w:t xml:space="preserve"> </w:t>
      </w:r>
      <w:r>
        <w:t>the</w:t>
      </w:r>
      <w:r>
        <w:rPr>
          <w:rFonts w:ascii="Times New Roman"/>
        </w:rPr>
        <w:t xml:space="preserve"> </w:t>
      </w:r>
      <w:r>
        <w:t>third-</w:t>
      </w:r>
      <w:r>
        <w:rPr>
          <w:rFonts w:ascii="Times New Roman"/>
        </w:rPr>
        <w:t xml:space="preserve"> </w:t>
      </w:r>
      <w:r>
        <w:t>country</w:t>
      </w:r>
      <w:r>
        <w:rPr>
          <w:rFonts w:ascii="Times New Roman"/>
        </w:rPr>
        <w:t xml:space="preserve"> </w:t>
      </w:r>
      <w:r>
        <w:t>insurance</w:t>
      </w:r>
      <w:r>
        <w:rPr>
          <w:rFonts w:ascii="Times New Roman"/>
        </w:rPr>
        <w:t xml:space="preserve"> </w:t>
      </w:r>
      <w:r>
        <w:t>undertaking</w:t>
      </w:r>
      <w:r>
        <w:rPr>
          <w:rFonts w:ascii="Times New Roman"/>
        </w:rPr>
        <w:t xml:space="preserve"> </w:t>
      </w:r>
      <w:r>
        <w:t>which</w:t>
      </w:r>
      <w:r>
        <w:rPr>
          <w:rFonts w:ascii="Times New Roman"/>
        </w:rPr>
        <w:t xml:space="preserve"> </w:t>
      </w:r>
      <w:r>
        <w:t>may</w:t>
      </w:r>
      <w:r>
        <w:rPr>
          <w:rFonts w:ascii="Times New Roman"/>
        </w:rPr>
        <w:t xml:space="preserve"> </w:t>
      </w:r>
      <w:r>
        <w:t>have</w:t>
      </w:r>
      <w:r>
        <w:rPr>
          <w:rFonts w:ascii="Times New Roman"/>
        </w:rPr>
        <w:t xml:space="preserve"> </w:t>
      </w:r>
      <w:r>
        <w:t>a</w:t>
      </w:r>
      <w:r>
        <w:rPr>
          <w:rFonts w:ascii="Times New Roman"/>
        </w:rPr>
        <w:t xml:space="preserve"> </w:t>
      </w:r>
      <w:r>
        <w:t>material</w:t>
      </w:r>
      <w:r>
        <w:rPr>
          <w:rFonts w:ascii="Times New Roman"/>
        </w:rPr>
        <w:t xml:space="preserve"> </w:t>
      </w:r>
      <w:r>
        <w:t>impact</w:t>
      </w:r>
      <w:r>
        <w:rPr>
          <w:rFonts w:ascii="Times New Roman"/>
        </w:rPr>
        <w:t xml:space="preserve"> </w:t>
      </w:r>
      <w:r>
        <w:t>on</w:t>
      </w:r>
      <w:r>
        <w:rPr>
          <w:rFonts w:ascii="Times New Roman"/>
        </w:rPr>
        <w:t xml:space="preserve"> </w:t>
      </w:r>
      <w:r>
        <w:t>the</w:t>
      </w:r>
      <w:r>
        <w:rPr>
          <w:rFonts w:ascii="Times New Roman"/>
          <w:spacing w:val="40"/>
        </w:rPr>
        <w:t xml:space="preserve"> </w:t>
      </w:r>
      <w:r>
        <w:t>branch</w:t>
      </w:r>
      <w:r>
        <w:rPr>
          <w:rFonts w:ascii="Times New Roman"/>
        </w:rPr>
        <w:t xml:space="preserve"> </w:t>
      </w:r>
      <w:r>
        <w:t>operations.</w:t>
      </w:r>
    </w:p>
    <w:p w14:paraId="7F9C75C9" w14:textId="734CBDB4" w:rsidR="00BF6324" w:rsidDel="00F67288" w:rsidRDefault="00A51A09">
      <w:pPr>
        <w:pStyle w:val="Heading1"/>
        <w:spacing w:before="238"/>
        <w:rPr>
          <w:del w:id="225" w:author="Johannes Backer" w:date="2025-03-25T08:43:00Z"/>
        </w:rPr>
      </w:pPr>
      <w:del w:id="226" w:author="Johannes Backer" w:date="2025-03-25T08:43:00Z">
        <w:r w:rsidDel="00F67288">
          <w:delText>Guideline</w:delText>
        </w:r>
        <w:r w:rsidDel="00F67288">
          <w:rPr>
            <w:rFonts w:ascii="Times New Roman"/>
            <w:b w:val="0"/>
            <w:spacing w:val="18"/>
          </w:rPr>
          <w:delText xml:space="preserve"> </w:delText>
        </w:r>
        <w:r w:rsidDel="00F67288">
          <w:delText>39</w:delText>
        </w:r>
        <w:r w:rsidDel="00F67288">
          <w:rPr>
            <w:rFonts w:ascii="Times New Roman"/>
            <w:b w:val="0"/>
            <w:spacing w:val="17"/>
          </w:rPr>
          <w:delText xml:space="preserve"> </w:delText>
        </w:r>
        <w:r w:rsidDel="00F67288">
          <w:delText>-</w:delText>
        </w:r>
        <w:r w:rsidDel="00F67288">
          <w:rPr>
            <w:rFonts w:ascii="Times New Roman"/>
            <w:b w:val="0"/>
            <w:spacing w:val="18"/>
          </w:rPr>
          <w:delText xml:space="preserve"> </w:delText>
        </w:r>
        <w:r w:rsidDel="00F67288">
          <w:rPr>
            <w:spacing w:val="-2"/>
          </w:rPr>
          <w:delText>Currency</w:delText>
        </w:r>
      </w:del>
    </w:p>
    <w:p w14:paraId="305F8E8A" w14:textId="0D95D8B8" w:rsidR="00BF6324" w:rsidDel="00F67288" w:rsidRDefault="00A51A09">
      <w:pPr>
        <w:pStyle w:val="ListParagraph"/>
        <w:numPr>
          <w:ilvl w:val="1"/>
          <w:numId w:val="41"/>
        </w:numPr>
        <w:tabs>
          <w:tab w:val="left" w:pos="1148"/>
          <w:tab w:val="left" w:pos="1152"/>
        </w:tabs>
        <w:spacing w:before="122" w:line="276" w:lineRule="auto"/>
        <w:ind w:right="122"/>
        <w:rPr>
          <w:del w:id="227" w:author="Johannes Backer" w:date="2025-03-25T08:43:00Z"/>
        </w:rPr>
        <w:pPrChange w:id="228" w:author="Johannes Backer" w:date="2025-05-15T08:14:00Z">
          <w:pPr>
            <w:pStyle w:val="ListParagraph"/>
            <w:numPr>
              <w:ilvl w:val="1"/>
              <w:numId w:val="24"/>
            </w:numPr>
            <w:tabs>
              <w:tab w:val="left" w:pos="1148"/>
              <w:tab w:val="left" w:pos="1152"/>
            </w:tabs>
            <w:spacing w:before="122" w:line="276" w:lineRule="auto"/>
            <w:ind w:left="1152" w:right="122" w:hanging="663"/>
          </w:pPr>
        </w:pPrChange>
      </w:pPr>
      <w:del w:id="229" w:author="Johannes Backer" w:date="2025-03-25T08:43:00Z">
        <w:r w:rsidDel="00F67288">
          <w:delText>The</w:delText>
        </w:r>
        <w:r w:rsidDel="00F67288">
          <w:rPr>
            <w:rFonts w:ascii="Times New Roman" w:hAnsi="Times New Roman"/>
            <w:spacing w:val="40"/>
          </w:rPr>
          <w:delText xml:space="preserve"> </w:delText>
        </w:r>
        <w:r w:rsidDel="00F67288">
          <w:delText>host</w:delText>
        </w:r>
        <w:r w:rsidDel="00F67288">
          <w:rPr>
            <w:rFonts w:ascii="Times New Roman" w:hAnsi="Times New Roman"/>
            <w:spacing w:val="40"/>
          </w:rPr>
          <w:delText xml:space="preserve"> </w:delText>
        </w:r>
        <w:r w:rsidDel="00F67288">
          <w:delText>supervisory</w:delText>
        </w:r>
        <w:r w:rsidDel="00F67288">
          <w:rPr>
            <w:rFonts w:ascii="Times New Roman" w:hAnsi="Times New Roman"/>
            <w:spacing w:val="40"/>
          </w:rPr>
          <w:delText xml:space="preserve"> </w:delText>
        </w:r>
        <w:r w:rsidDel="00F67288">
          <w:delText>authority</w:delText>
        </w:r>
        <w:r w:rsidDel="00F67288">
          <w:rPr>
            <w:rFonts w:ascii="Times New Roman" w:hAnsi="Times New Roman"/>
            <w:spacing w:val="40"/>
          </w:rPr>
          <w:delText xml:space="preserve"> </w:delText>
        </w:r>
        <w:r w:rsidDel="00F67288">
          <w:delText>should</w:delText>
        </w:r>
        <w:r w:rsidDel="00F67288">
          <w:rPr>
            <w:rFonts w:ascii="Times New Roman" w:hAnsi="Times New Roman"/>
            <w:spacing w:val="40"/>
          </w:rPr>
          <w:delText xml:space="preserve"> </w:delText>
        </w:r>
        <w:r w:rsidDel="00F67288">
          <w:delText>ensure</w:delText>
        </w:r>
        <w:r w:rsidDel="00F67288">
          <w:rPr>
            <w:rFonts w:ascii="Times New Roman" w:hAnsi="Times New Roman"/>
            <w:spacing w:val="40"/>
          </w:rPr>
          <w:delText xml:space="preserve"> </w:delText>
        </w:r>
        <w:r w:rsidDel="00F67288">
          <w:delText>that</w:delText>
        </w:r>
        <w:r w:rsidDel="00F67288">
          <w:rPr>
            <w:rFonts w:ascii="Times New Roman" w:hAnsi="Times New Roman"/>
            <w:spacing w:val="40"/>
          </w:rPr>
          <w:delText xml:space="preserve"> </w:delText>
        </w:r>
        <w:r w:rsidDel="00F67288">
          <w:delText>the</w:delText>
        </w:r>
        <w:r w:rsidDel="00F67288">
          <w:rPr>
            <w:rFonts w:ascii="Times New Roman" w:hAnsi="Times New Roman"/>
            <w:spacing w:val="40"/>
          </w:rPr>
          <w:delText xml:space="preserve"> </w:delText>
        </w:r>
        <w:r w:rsidDel="00F67288">
          <w:delText>third-country</w:delText>
        </w:r>
        <w:r w:rsidDel="00F67288">
          <w:rPr>
            <w:rFonts w:ascii="Times New Roman" w:hAnsi="Times New Roman"/>
          </w:rPr>
          <w:delText xml:space="preserve"> </w:delText>
        </w:r>
        <w:r w:rsidDel="00F67288">
          <w:delText>insurance</w:delText>
        </w:r>
        <w:r w:rsidDel="00F67288">
          <w:rPr>
            <w:rFonts w:ascii="Times New Roman" w:hAnsi="Times New Roman"/>
            <w:spacing w:val="40"/>
          </w:rPr>
          <w:delText xml:space="preserve"> </w:delText>
        </w:r>
        <w:r w:rsidDel="00F67288">
          <w:delText>undertaking</w:delText>
        </w:r>
        <w:r w:rsidDel="00F67288">
          <w:rPr>
            <w:rFonts w:ascii="Times New Roman" w:hAnsi="Times New Roman"/>
            <w:spacing w:val="38"/>
          </w:rPr>
          <w:delText xml:space="preserve"> </w:delText>
        </w:r>
        <w:r w:rsidDel="00F67288">
          <w:delText>reports</w:delText>
        </w:r>
        <w:r w:rsidDel="00F67288">
          <w:rPr>
            <w:rFonts w:ascii="Times New Roman" w:hAnsi="Times New Roman"/>
            <w:spacing w:val="39"/>
          </w:rPr>
          <w:delText xml:space="preserve"> </w:delText>
        </w:r>
        <w:r w:rsidDel="00F67288">
          <w:delText>data</w:delText>
        </w:r>
        <w:r w:rsidDel="00F67288">
          <w:rPr>
            <w:rFonts w:ascii="Times New Roman" w:hAnsi="Times New Roman"/>
            <w:spacing w:val="39"/>
          </w:rPr>
          <w:delText xml:space="preserve"> </w:delText>
        </w:r>
        <w:r w:rsidDel="00F67288">
          <w:delText>points</w:delText>
        </w:r>
        <w:r w:rsidDel="00F67288">
          <w:rPr>
            <w:rFonts w:ascii="Times New Roman" w:hAnsi="Times New Roman"/>
            <w:spacing w:val="39"/>
          </w:rPr>
          <w:delText xml:space="preserve"> </w:delText>
        </w:r>
        <w:r w:rsidDel="00F67288">
          <w:delText>with</w:delText>
        </w:r>
        <w:r w:rsidDel="00F67288">
          <w:rPr>
            <w:rFonts w:ascii="Times New Roman" w:hAnsi="Times New Roman"/>
            <w:spacing w:val="39"/>
          </w:rPr>
          <w:delText xml:space="preserve"> </w:delText>
        </w:r>
        <w:r w:rsidDel="00F67288">
          <w:delText>the</w:delText>
        </w:r>
        <w:r w:rsidDel="00F67288">
          <w:rPr>
            <w:rFonts w:ascii="Times New Roman" w:hAnsi="Times New Roman"/>
            <w:spacing w:val="38"/>
          </w:rPr>
          <w:delText xml:space="preserve"> </w:delText>
        </w:r>
        <w:r w:rsidDel="00F67288">
          <w:delText>data</w:delText>
        </w:r>
        <w:r w:rsidDel="00F67288">
          <w:rPr>
            <w:rFonts w:ascii="Times New Roman" w:hAnsi="Times New Roman"/>
            <w:spacing w:val="39"/>
          </w:rPr>
          <w:delText xml:space="preserve"> </w:delText>
        </w:r>
        <w:r w:rsidDel="00F67288">
          <w:delText>type</w:delText>
        </w:r>
        <w:r w:rsidDel="00F67288">
          <w:rPr>
            <w:rFonts w:ascii="Times New Roman" w:hAnsi="Times New Roman"/>
            <w:spacing w:val="40"/>
          </w:rPr>
          <w:delText xml:space="preserve"> </w:delText>
        </w:r>
        <w:r w:rsidDel="00F67288">
          <w:delText>‘Monetary’</w:delText>
        </w:r>
        <w:r w:rsidDel="00F67288">
          <w:rPr>
            <w:rFonts w:ascii="Times New Roman" w:hAnsi="Times New Roman"/>
            <w:spacing w:val="37"/>
          </w:rPr>
          <w:delText xml:space="preserve"> </w:delText>
        </w:r>
        <w:r w:rsidDel="00F67288">
          <w:delText>are</w:delText>
        </w:r>
        <w:r w:rsidDel="00F67288">
          <w:rPr>
            <w:rFonts w:ascii="Times New Roman" w:hAnsi="Times New Roman"/>
          </w:rPr>
          <w:delText xml:space="preserve"> </w:delText>
        </w:r>
        <w:r w:rsidDel="00F67288">
          <w:delText>in</w:delText>
        </w:r>
        <w:r w:rsidDel="00F67288">
          <w:rPr>
            <w:rFonts w:ascii="Times New Roman" w:hAnsi="Times New Roman"/>
          </w:rPr>
          <w:delText xml:space="preserve"> </w:delText>
        </w:r>
        <w:r w:rsidDel="00F67288">
          <w:delText>the</w:delText>
        </w:r>
        <w:r w:rsidDel="00F67288">
          <w:rPr>
            <w:rFonts w:ascii="Times New Roman" w:hAnsi="Times New Roman"/>
          </w:rPr>
          <w:delText xml:space="preserve"> </w:delText>
        </w:r>
        <w:r w:rsidDel="00F67288">
          <w:delText>reporting</w:delText>
        </w:r>
        <w:r w:rsidDel="00F67288">
          <w:rPr>
            <w:rFonts w:ascii="Times New Roman" w:hAnsi="Times New Roman"/>
          </w:rPr>
          <w:delText xml:space="preserve"> </w:delText>
        </w:r>
        <w:r w:rsidDel="00F67288">
          <w:delText>currency,</w:delText>
        </w:r>
        <w:r w:rsidDel="00F67288">
          <w:rPr>
            <w:rFonts w:ascii="Times New Roman" w:hAnsi="Times New Roman"/>
          </w:rPr>
          <w:delText xml:space="preserve"> </w:delText>
        </w:r>
        <w:r w:rsidDel="00F67288">
          <w:delText>which</w:delText>
        </w:r>
        <w:r w:rsidDel="00F67288">
          <w:rPr>
            <w:rFonts w:ascii="Times New Roman" w:hAnsi="Times New Roman"/>
          </w:rPr>
          <w:delText xml:space="preserve"> </w:delText>
        </w:r>
        <w:r w:rsidDel="00F67288">
          <w:delText>requires</w:delText>
        </w:r>
        <w:r w:rsidDel="00F67288">
          <w:rPr>
            <w:rFonts w:ascii="Times New Roman" w:hAnsi="Times New Roman"/>
          </w:rPr>
          <w:delText xml:space="preserve"> </w:delText>
        </w:r>
        <w:r w:rsidDel="00F67288">
          <w:delText>conversion</w:delText>
        </w:r>
        <w:r w:rsidDel="00F67288">
          <w:rPr>
            <w:rFonts w:ascii="Times New Roman" w:hAnsi="Times New Roman"/>
          </w:rPr>
          <w:delText xml:space="preserve"> </w:delText>
        </w:r>
        <w:r w:rsidDel="00F67288">
          <w:delText>of</w:delText>
        </w:r>
        <w:r w:rsidDel="00F67288">
          <w:rPr>
            <w:rFonts w:ascii="Times New Roman" w:hAnsi="Times New Roman"/>
          </w:rPr>
          <w:delText xml:space="preserve"> </w:delText>
        </w:r>
        <w:r w:rsidDel="00F67288">
          <w:delText>other</w:delText>
        </w:r>
        <w:r w:rsidDel="00F67288">
          <w:rPr>
            <w:rFonts w:ascii="Times New Roman" w:hAnsi="Times New Roman"/>
          </w:rPr>
          <w:delText xml:space="preserve"> </w:delText>
        </w:r>
        <w:r w:rsidDel="00F67288">
          <w:delText>currencies</w:delText>
        </w:r>
        <w:r w:rsidDel="00F67288">
          <w:rPr>
            <w:rFonts w:ascii="Times New Roman" w:hAnsi="Times New Roman"/>
          </w:rPr>
          <w:delText xml:space="preserve"> </w:delText>
        </w:r>
        <w:r w:rsidDel="00F67288">
          <w:delText>into</w:delText>
        </w:r>
        <w:r w:rsidDel="00F67288">
          <w:rPr>
            <w:rFonts w:ascii="Times New Roman" w:hAnsi="Times New Roman"/>
            <w:spacing w:val="40"/>
          </w:rPr>
          <w:delText xml:space="preserve"> </w:delText>
        </w:r>
        <w:r w:rsidDel="00F67288">
          <w:delText>the</w:delText>
        </w:r>
        <w:r w:rsidDel="00F67288">
          <w:rPr>
            <w:rFonts w:ascii="Times New Roman" w:hAnsi="Times New Roman"/>
            <w:spacing w:val="40"/>
          </w:rPr>
          <w:delText xml:space="preserve"> </w:delText>
        </w:r>
        <w:r w:rsidDel="00F67288">
          <w:delText>reporting</w:delText>
        </w:r>
        <w:r w:rsidDel="00F67288">
          <w:rPr>
            <w:rFonts w:ascii="Times New Roman" w:hAnsi="Times New Roman"/>
            <w:spacing w:val="40"/>
          </w:rPr>
          <w:delText xml:space="preserve"> </w:delText>
        </w:r>
        <w:r w:rsidDel="00F67288">
          <w:delText>currency,</w:delText>
        </w:r>
        <w:r w:rsidDel="00F67288">
          <w:rPr>
            <w:rFonts w:ascii="Times New Roman" w:hAnsi="Times New Roman"/>
            <w:spacing w:val="40"/>
          </w:rPr>
          <w:delText xml:space="preserve"> </w:delText>
        </w:r>
        <w:r w:rsidDel="00F67288">
          <w:delText>unless</w:delText>
        </w:r>
        <w:r w:rsidDel="00F67288">
          <w:rPr>
            <w:rFonts w:ascii="Times New Roman" w:hAnsi="Times New Roman"/>
            <w:spacing w:val="40"/>
          </w:rPr>
          <w:delText xml:space="preserve"> </w:delText>
        </w:r>
        <w:r w:rsidDel="00F67288">
          <w:delText>otherwise</w:delText>
        </w:r>
        <w:r w:rsidDel="00F67288">
          <w:rPr>
            <w:rFonts w:ascii="Times New Roman" w:hAnsi="Times New Roman"/>
            <w:spacing w:val="40"/>
          </w:rPr>
          <w:delText xml:space="preserve"> </w:delText>
        </w:r>
        <w:r w:rsidDel="00F67288">
          <w:delText>stated</w:delText>
        </w:r>
        <w:r w:rsidDel="00F67288">
          <w:rPr>
            <w:rFonts w:ascii="Times New Roman" w:hAnsi="Times New Roman"/>
            <w:spacing w:val="40"/>
          </w:rPr>
          <w:delText xml:space="preserve"> </w:delText>
        </w:r>
        <w:r w:rsidDel="00F67288">
          <w:delText>in</w:delText>
        </w:r>
        <w:r w:rsidDel="00F67288">
          <w:rPr>
            <w:rFonts w:ascii="Times New Roman" w:hAnsi="Times New Roman"/>
            <w:spacing w:val="40"/>
          </w:rPr>
          <w:delText xml:space="preserve"> </w:delText>
        </w:r>
        <w:r w:rsidDel="00F67288">
          <w:delText>the</w:delText>
        </w:r>
        <w:r w:rsidDel="00F67288">
          <w:rPr>
            <w:rFonts w:ascii="Times New Roman" w:hAnsi="Times New Roman"/>
            <w:spacing w:val="40"/>
          </w:rPr>
          <w:delText xml:space="preserve"> </w:delText>
        </w:r>
        <w:r w:rsidDel="00F67288">
          <w:delText>instructions</w:delText>
        </w:r>
        <w:r w:rsidDel="00F67288">
          <w:rPr>
            <w:rFonts w:ascii="Times New Roman" w:hAnsi="Times New Roman"/>
            <w:spacing w:val="40"/>
          </w:rPr>
          <w:delText xml:space="preserve"> </w:delText>
        </w:r>
        <w:r w:rsidDel="00F67288">
          <w:delText>of</w:delText>
        </w:r>
        <w:r w:rsidDel="00F67288">
          <w:rPr>
            <w:rFonts w:ascii="Times New Roman" w:hAnsi="Times New Roman"/>
            <w:spacing w:val="40"/>
          </w:rPr>
          <w:delText xml:space="preserve"> </w:delText>
        </w:r>
        <w:r w:rsidDel="00F67288">
          <w:delText>Annex</w:delText>
        </w:r>
        <w:r w:rsidDel="00F67288">
          <w:rPr>
            <w:rFonts w:ascii="Times New Roman" w:hAnsi="Times New Roman"/>
          </w:rPr>
          <w:delText xml:space="preserve"> </w:delText>
        </w:r>
        <w:r w:rsidDel="00F67288">
          <w:delText>II</w:delText>
        </w:r>
        <w:r w:rsidDel="00F67288">
          <w:rPr>
            <w:rFonts w:ascii="Times New Roman" w:hAnsi="Times New Roman"/>
            <w:spacing w:val="37"/>
          </w:rPr>
          <w:delText xml:space="preserve"> </w:delText>
        </w:r>
        <w:r w:rsidDel="00F67288">
          <w:delText>of</w:delText>
        </w:r>
        <w:r w:rsidDel="00F67288">
          <w:rPr>
            <w:rFonts w:ascii="Times New Roman" w:hAnsi="Times New Roman"/>
            <w:spacing w:val="36"/>
          </w:rPr>
          <w:delText xml:space="preserve"> </w:delText>
        </w:r>
        <w:r w:rsidDel="00F67288">
          <w:delText>Implementing</w:delText>
        </w:r>
        <w:r w:rsidDel="00F67288">
          <w:rPr>
            <w:rFonts w:ascii="Times New Roman" w:hAnsi="Times New Roman"/>
            <w:spacing w:val="36"/>
          </w:rPr>
          <w:delText xml:space="preserve"> </w:delText>
        </w:r>
        <w:r w:rsidDel="00F67288">
          <w:delText>Technical</w:delText>
        </w:r>
        <w:r w:rsidDel="00F67288">
          <w:rPr>
            <w:rFonts w:ascii="Times New Roman" w:hAnsi="Times New Roman"/>
            <w:spacing w:val="33"/>
          </w:rPr>
          <w:delText xml:space="preserve"> </w:delText>
        </w:r>
        <w:r w:rsidDel="00F67288">
          <w:delText>Standard</w:delText>
        </w:r>
        <w:r w:rsidDel="00F67288">
          <w:rPr>
            <w:rFonts w:ascii="Times New Roman" w:hAnsi="Times New Roman"/>
            <w:spacing w:val="38"/>
          </w:rPr>
          <w:delText xml:space="preserve"> </w:delText>
        </w:r>
        <w:r w:rsidDel="00F67288">
          <w:delText>on</w:delText>
        </w:r>
        <w:r w:rsidDel="00F67288">
          <w:rPr>
            <w:rFonts w:ascii="Times New Roman" w:hAnsi="Times New Roman"/>
            <w:spacing w:val="36"/>
          </w:rPr>
          <w:delText xml:space="preserve"> </w:delText>
        </w:r>
        <w:r w:rsidDel="00F67288">
          <w:delText>the</w:delText>
        </w:r>
        <w:r w:rsidDel="00F67288">
          <w:rPr>
            <w:rFonts w:ascii="Times New Roman" w:hAnsi="Times New Roman"/>
            <w:spacing w:val="37"/>
          </w:rPr>
          <w:delText xml:space="preserve"> </w:delText>
        </w:r>
        <w:r w:rsidDel="00F67288">
          <w:delText>Templates</w:delText>
        </w:r>
        <w:r w:rsidDel="00F67288">
          <w:rPr>
            <w:rFonts w:ascii="Times New Roman" w:hAnsi="Times New Roman"/>
            <w:spacing w:val="36"/>
          </w:rPr>
          <w:delText xml:space="preserve"> </w:delText>
        </w:r>
        <w:r w:rsidDel="00F67288">
          <w:delText>for</w:delText>
        </w:r>
        <w:r w:rsidDel="00F67288">
          <w:rPr>
            <w:rFonts w:ascii="Times New Roman" w:hAnsi="Times New Roman"/>
            <w:spacing w:val="36"/>
          </w:rPr>
          <w:delText xml:space="preserve"> </w:delText>
        </w:r>
        <w:r w:rsidDel="00F67288">
          <w:delText>the</w:delText>
        </w:r>
        <w:r w:rsidDel="00F67288">
          <w:rPr>
            <w:rFonts w:ascii="Times New Roman" w:hAnsi="Times New Roman"/>
            <w:spacing w:val="37"/>
          </w:rPr>
          <w:delText xml:space="preserve"> </w:delText>
        </w:r>
        <w:r w:rsidDel="00F67288">
          <w:delText>Submission</w:delText>
        </w:r>
        <w:r w:rsidDel="00F67288">
          <w:rPr>
            <w:rFonts w:ascii="Times New Roman" w:hAnsi="Times New Roman"/>
          </w:rPr>
          <w:delText xml:space="preserve"> </w:delText>
        </w:r>
        <w:r w:rsidDel="00F67288">
          <w:delText>of</w:delText>
        </w:r>
        <w:r w:rsidDel="00F67288">
          <w:rPr>
            <w:rFonts w:ascii="Times New Roman" w:hAnsi="Times New Roman"/>
          </w:rPr>
          <w:delText xml:space="preserve"> </w:delText>
        </w:r>
        <w:r w:rsidDel="00F67288">
          <w:delText>Information</w:delText>
        </w:r>
        <w:r w:rsidDel="00F67288">
          <w:rPr>
            <w:rFonts w:ascii="Times New Roman" w:hAnsi="Times New Roman"/>
          </w:rPr>
          <w:delText xml:space="preserve"> </w:delText>
        </w:r>
        <w:r w:rsidDel="00F67288">
          <w:delText>or</w:delText>
        </w:r>
        <w:r w:rsidDel="00F67288">
          <w:rPr>
            <w:rFonts w:ascii="Times New Roman" w:hAnsi="Times New Roman"/>
          </w:rPr>
          <w:delText xml:space="preserve"> </w:delText>
        </w:r>
        <w:r w:rsidDel="00F67288">
          <w:delText>of</w:delText>
        </w:r>
        <w:r w:rsidDel="00F67288">
          <w:rPr>
            <w:rFonts w:ascii="Times New Roman" w:hAnsi="Times New Roman"/>
          </w:rPr>
          <w:delText xml:space="preserve"> </w:delText>
        </w:r>
        <w:r w:rsidDel="00F67288">
          <w:delText>Annex</w:delText>
        </w:r>
        <w:r w:rsidDel="00F67288">
          <w:rPr>
            <w:rFonts w:ascii="Times New Roman" w:hAnsi="Times New Roman"/>
          </w:rPr>
          <w:delText xml:space="preserve"> </w:delText>
        </w:r>
        <w:r w:rsidDel="00F67288">
          <w:delText>IV</w:delText>
        </w:r>
        <w:r w:rsidDel="00F67288">
          <w:rPr>
            <w:rFonts w:ascii="Times New Roman" w:hAnsi="Times New Roman"/>
          </w:rPr>
          <w:delText xml:space="preserve"> </w:delText>
        </w:r>
        <w:r w:rsidDel="00F67288">
          <w:delText>of</w:delText>
        </w:r>
        <w:r w:rsidDel="00F67288">
          <w:rPr>
            <w:rFonts w:ascii="Times New Roman" w:hAnsi="Times New Roman"/>
          </w:rPr>
          <w:delText xml:space="preserve"> </w:delText>
        </w:r>
        <w:r w:rsidDel="00F67288">
          <w:delText>these</w:delText>
        </w:r>
        <w:r w:rsidDel="00F67288">
          <w:rPr>
            <w:rFonts w:ascii="Times New Roman" w:hAnsi="Times New Roman"/>
          </w:rPr>
          <w:delText xml:space="preserve"> </w:delText>
        </w:r>
        <w:r w:rsidDel="00F67288">
          <w:delText>Guidelines.</w:delText>
        </w:r>
      </w:del>
    </w:p>
    <w:p w14:paraId="5CEC1AF9" w14:textId="26515778" w:rsidR="00BF6324" w:rsidDel="00F67288" w:rsidRDefault="00A51A09">
      <w:pPr>
        <w:pStyle w:val="ListParagraph"/>
        <w:numPr>
          <w:ilvl w:val="1"/>
          <w:numId w:val="41"/>
        </w:numPr>
        <w:tabs>
          <w:tab w:val="left" w:pos="1148"/>
          <w:tab w:val="left" w:pos="1152"/>
        </w:tabs>
        <w:spacing w:before="118" w:line="276" w:lineRule="auto"/>
        <w:rPr>
          <w:del w:id="230" w:author="Johannes Backer" w:date="2025-03-25T08:43:00Z"/>
        </w:rPr>
        <w:pPrChange w:id="231" w:author="Johannes Backer" w:date="2025-05-15T08:14:00Z">
          <w:pPr>
            <w:pStyle w:val="ListParagraph"/>
            <w:numPr>
              <w:ilvl w:val="1"/>
              <w:numId w:val="24"/>
            </w:numPr>
            <w:tabs>
              <w:tab w:val="left" w:pos="1148"/>
              <w:tab w:val="left" w:pos="1152"/>
            </w:tabs>
            <w:spacing w:before="118" w:line="276" w:lineRule="auto"/>
            <w:ind w:left="1152" w:hanging="663"/>
          </w:pPr>
        </w:pPrChange>
      </w:pPr>
      <w:del w:id="232" w:author="Johannes Backer" w:date="2025-03-25T08:43:00Z">
        <w:r w:rsidDel="00F67288">
          <w:delText>The</w:delText>
        </w:r>
        <w:r w:rsidDel="00F67288">
          <w:rPr>
            <w:rFonts w:ascii="Times New Roman"/>
          </w:rPr>
          <w:delText xml:space="preserve"> </w:delText>
        </w:r>
        <w:r w:rsidDel="00F67288">
          <w:delText>host</w:delText>
        </w:r>
        <w:r w:rsidDel="00F67288">
          <w:rPr>
            <w:rFonts w:ascii="Times New Roman"/>
          </w:rPr>
          <w:delText xml:space="preserve"> </w:delText>
        </w:r>
        <w:r w:rsidDel="00F67288">
          <w:delText>supervisory</w:delText>
        </w:r>
        <w:r w:rsidDel="00F67288">
          <w:rPr>
            <w:rFonts w:ascii="Times New Roman"/>
          </w:rPr>
          <w:delText xml:space="preserve"> </w:delText>
        </w:r>
        <w:r w:rsidDel="00F67288">
          <w:delText>authority</w:delText>
        </w:r>
        <w:r w:rsidDel="00F67288">
          <w:rPr>
            <w:rFonts w:ascii="Times New Roman"/>
          </w:rPr>
          <w:delText xml:space="preserve"> </w:delText>
        </w:r>
        <w:r w:rsidDel="00F67288">
          <w:delText>should</w:delText>
        </w:r>
        <w:r w:rsidDel="00F67288">
          <w:rPr>
            <w:rFonts w:ascii="Times New Roman"/>
          </w:rPr>
          <w:delText xml:space="preserve"> </w:delText>
        </w:r>
        <w:r w:rsidDel="00F67288">
          <w:delText>ensure</w:delText>
        </w:r>
        <w:r w:rsidDel="00F67288">
          <w:rPr>
            <w:rFonts w:ascii="Times New Roman"/>
          </w:rPr>
          <w:delText xml:space="preserve"> </w:delText>
        </w:r>
        <w:r w:rsidDel="00F67288">
          <w:delText>that</w:delText>
        </w:r>
        <w:r w:rsidDel="00F67288">
          <w:rPr>
            <w:rFonts w:ascii="Times New Roman"/>
          </w:rPr>
          <w:delText xml:space="preserve"> </w:delText>
        </w:r>
        <w:r w:rsidDel="00F67288">
          <w:delText>when</w:delText>
        </w:r>
        <w:r w:rsidDel="00F67288">
          <w:rPr>
            <w:rFonts w:ascii="Times New Roman"/>
          </w:rPr>
          <w:delText xml:space="preserve"> </w:delText>
        </w:r>
        <w:r w:rsidDel="00F67288">
          <w:delText>the</w:delText>
        </w:r>
        <w:r w:rsidDel="00F67288">
          <w:rPr>
            <w:rFonts w:ascii="Times New Roman"/>
          </w:rPr>
          <w:delText xml:space="preserve"> </w:delText>
        </w:r>
        <w:r w:rsidDel="00F67288">
          <w:delText>third-country</w:delText>
        </w:r>
        <w:r w:rsidDel="00F67288">
          <w:rPr>
            <w:rFonts w:ascii="Times New Roman"/>
          </w:rPr>
          <w:delText xml:space="preserve"> </w:delText>
        </w:r>
        <w:r w:rsidDel="00F67288">
          <w:delText>insurance</w:delText>
        </w:r>
        <w:r w:rsidDel="00F67288">
          <w:rPr>
            <w:rFonts w:ascii="Times New Roman"/>
          </w:rPr>
          <w:delText xml:space="preserve"> </w:delText>
        </w:r>
        <w:r w:rsidDel="00F67288">
          <w:delText>undertaking</w:delText>
        </w:r>
        <w:r w:rsidDel="00F67288">
          <w:rPr>
            <w:rFonts w:ascii="Times New Roman"/>
          </w:rPr>
          <w:delText xml:space="preserve"> </w:delText>
        </w:r>
        <w:r w:rsidDel="00F67288">
          <w:delText>expresses</w:delText>
        </w:r>
        <w:r w:rsidDel="00F67288">
          <w:rPr>
            <w:rFonts w:ascii="Times New Roman"/>
          </w:rPr>
          <w:delText xml:space="preserve"> </w:delText>
        </w:r>
        <w:r w:rsidDel="00F67288">
          <w:delText>the</w:delText>
        </w:r>
        <w:r w:rsidDel="00F67288">
          <w:rPr>
            <w:rFonts w:ascii="Times New Roman"/>
          </w:rPr>
          <w:delText xml:space="preserve"> </w:delText>
        </w:r>
        <w:r w:rsidDel="00F67288">
          <w:delText>value</w:delText>
        </w:r>
        <w:r w:rsidDel="00F67288">
          <w:rPr>
            <w:rFonts w:ascii="Times New Roman"/>
          </w:rPr>
          <w:delText xml:space="preserve"> </w:delText>
        </w:r>
        <w:r w:rsidDel="00F67288">
          <w:delText>of</w:delText>
        </w:r>
        <w:r w:rsidDel="00F67288">
          <w:rPr>
            <w:rFonts w:ascii="Times New Roman"/>
          </w:rPr>
          <w:delText xml:space="preserve"> </w:delText>
        </w:r>
        <w:r w:rsidDel="00F67288">
          <w:delText>any</w:delText>
        </w:r>
        <w:r w:rsidDel="00F67288">
          <w:rPr>
            <w:rFonts w:ascii="Times New Roman"/>
          </w:rPr>
          <w:delText xml:space="preserve"> </w:delText>
        </w:r>
        <w:r w:rsidDel="00F67288">
          <w:delText>branch</w:delText>
        </w:r>
        <w:r w:rsidDel="00F67288">
          <w:rPr>
            <w:rFonts w:ascii="Times New Roman"/>
          </w:rPr>
          <w:delText xml:space="preserve"> </w:delText>
        </w:r>
        <w:r w:rsidDel="00F67288">
          <w:delText>asset</w:delText>
        </w:r>
        <w:r w:rsidDel="00F67288">
          <w:rPr>
            <w:rFonts w:ascii="Times New Roman"/>
          </w:rPr>
          <w:delText xml:space="preserve"> </w:delText>
        </w:r>
        <w:r w:rsidDel="00F67288">
          <w:delText>or</w:delText>
        </w:r>
        <w:r w:rsidDel="00F67288">
          <w:rPr>
            <w:rFonts w:ascii="Times New Roman"/>
          </w:rPr>
          <w:delText xml:space="preserve"> </w:delText>
        </w:r>
        <w:r w:rsidDel="00F67288">
          <w:delText>liability</w:delText>
        </w:r>
        <w:r w:rsidDel="00F67288">
          <w:rPr>
            <w:rFonts w:ascii="Times New Roman"/>
          </w:rPr>
          <w:delText xml:space="preserve"> </w:delText>
        </w:r>
        <w:r w:rsidDel="00F67288">
          <w:delText>denominated</w:delText>
        </w:r>
        <w:r w:rsidDel="00F67288">
          <w:rPr>
            <w:rFonts w:ascii="Times New Roman"/>
          </w:rPr>
          <w:delText xml:space="preserve"> </w:delText>
        </w:r>
        <w:r w:rsidDel="00F67288">
          <w:delText>in</w:delText>
        </w:r>
        <w:r w:rsidDel="00F67288">
          <w:rPr>
            <w:rFonts w:ascii="Times New Roman"/>
          </w:rPr>
          <w:delText xml:space="preserve"> </w:delText>
        </w:r>
        <w:r w:rsidDel="00F67288">
          <w:delText>a</w:delText>
        </w:r>
        <w:r w:rsidDel="00F67288">
          <w:rPr>
            <w:rFonts w:ascii="Times New Roman"/>
          </w:rPr>
          <w:delText xml:space="preserve"> </w:delText>
        </w:r>
        <w:r w:rsidDel="00F67288">
          <w:delText>currency</w:delText>
        </w:r>
        <w:r w:rsidDel="00F67288">
          <w:rPr>
            <w:rFonts w:ascii="Times New Roman"/>
          </w:rPr>
          <w:delText xml:space="preserve"> </w:delText>
        </w:r>
        <w:r w:rsidDel="00F67288">
          <w:delText>other</w:delText>
        </w:r>
        <w:r w:rsidDel="00F67288">
          <w:rPr>
            <w:rFonts w:ascii="Times New Roman"/>
          </w:rPr>
          <w:delText xml:space="preserve"> </w:delText>
        </w:r>
        <w:r w:rsidDel="00F67288">
          <w:delText>than</w:delText>
        </w:r>
        <w:r w:rsidDel="00F67288">
          <w:rPr>
            <w:rFonts w:ascii="Times New Roman"/>
          </w:rPr>
          <w:delText xml:space="preserve"> </w:delText>
        </w:r>
        <w:r w:rsidDel="00F67288">
          <w:delText>the</w:delText>
        </w:r>
        <w:r w:rsidDel="00F67288">
          <w:rPr>
            <w:rFonts w:ascii="Times New Roman"/>
          </w:rPr>
          <w:delText xml:space="preserve"> </w:delText>
        </w:r>
        <w:r w:rsidDel="00F67288">
          <w:delText>reporting</w:delText>
        </w:r>
        <w:r w:rsidDel="00F67288">
          <w:rPr>
            <w:rFonts w:ascii="Times New Roman"/>
          </w:rPr>
          <w:delText xml:space="preserve"> </w:delText>
        </w:r>
        <w:r w:rsidDel="00F67288">
          <w:delText>currency,</w:delText>
        </w:r>
        <w:r w:rsidDel="00F67288">
          <w:rPr>
            <w:rFonts w:ascii="Times New Roman"/>
          </w:rPr>
          <w:delText xml:space="preserve"> </w:delText>
        </w:r>
        <w:r w:rsidDel="00F67288">
          <w:delText>it</w:delText>
        </w:r>
        <w:r w:rsidDel="00F67288">
          <w:rPr>
            <w:rFonts w:ascii="Times New Roman"/>
          </w:rPr>
          <w:delText xml:space="preserve"> </w:delText>
        </w:r>
        <w:r w:rsidDel="00F67288">
          <w:delText>converts</w:delText>
        </w:r>
        <w:r w:rsidDel="00F67288">
          <w:rPr>
            <w:rFonts w:ascii="Times New Roman"/>
          </w:rPr>
          <w:delText xml:space="preserve"> </w:delText>
        </w:r>
        <w:r w:rsidDel="00F67288">
          <w:delText>that</w:delText>
        </w:r>
        <w:r w:rsidDel="00F67288">
          <w:rPr>
            <w:rFonts w:ascii="Times New Roman"/>
          </w:rPr>
          <w:delText xml:space="preserve"> </w:delText>
        </w:r>
        <w:r w:rsidDel="00F67288">
          <w:delText>value</w:delText>
        </w:r>
        <w:r w:rsidDel="00F67288">
          <w:rPr>
            <w:rFonts w:ascii="Times New Roman"/>
            <w:spacing w:val="40"/>
          </w:rPr>
          <w:delText xml:space="preserve"> </w:delText>
        </w:r>
        <w:r w:rsidDel="00F67288">
          <w:delText>into</w:delText>
        </w:r>
        <w:r w:rsidDel="00F67288">
          <w:rPr>
            <w:rFonts w:ascii="Times New Roman"/>
            <w:spacing w:val="40"/>
          </w:rPr>
          <w:delText xml:space="preserve"> </w:delText>
        </w:r>
        <w:r w:rsidDel="00F67288">
          <w:delText>the</w:delText>
        </w:r>
        <w:r w:rsidDel="00F67288">
          <w:rPr>
            <w:rFonts w:ascii="Times New Roman"/>
            <w:spacing w:val="40"/>
          </w:rPr>
          <w:delText xml:space="preserve"> </w:delText>
        </w:r>
        <w:r w:rsidDel="00F67288">
          <w:delText>reporting</w:delText>
        </w:r>
        <w:r w:rsidDel="00F67288">
          <w:rPr>
            <w:rFonts w:ascii="Times New Roman"/>
          </w:rPr>
          <w:delText xml:space="preserve"> </w:delText>
        </w:r>
        <w:r w:rsidDel="00F67288">
          <w:delText>currency</w:delText>
        </w:r>
        <w:r w:rsidDel="00F67288">
          <w:rPr>
            <w:rFonts w:ascii="Times New Roman"/>
          </w:rPr>
          <w:delText xml:space="preserve"> </w:delText>
        </w:r>
        <w:r w:rsidDel="00F67288">
          <w:delText>as</w:delText>
        </w:r>
        <w:r w:rsidDel="00F67288">
          <w:rPr>
            <w:rFonts w:ascii="Times New Roman"/>
            <w:spacing w:val="40"/>
          </w:rPr>
          <w:delText xml:space="preserve"> </w:delText>
        </w:r>
        <w:r w:rsidDel="00F67288">
          <w:delText>if</w:delText>
        </w:r>
        <w:r w:rsidDel="00F67288">
          <w:rPr>
            <w:rFonts w:ascii="Times New Roman"/>
          </w:rPr>
          <w:delText xml:space="preserve"> </w:delText>
        </w:r>
        <w:r w:rsidDel="00F67288">
          <w:delText>conversion</w:delText>
        </w:r>
        <w:r w:rsidDel="00F67288">
          <w:rPr>
            <w:rFonts w:ascii="Times New Roman"/>
          </w:rPr>
          <w:delText xml:space="preserve"> </w:delText>
        </w:r>
        <w:r w:rsidDel="00F67288">
          <w:delText>had</w:delText>
        </w:r>
        <w:r w:rsidDel="00F67288">
          <w:rPr>
            <w:rFonts w:ascii="Times New Roman"/>
          </w:rPr>
          <w:delText xml:space="preserve"> </w:delText>
        </w:r>
        <w:r w:rsidDel="00F67288">
          <w:delText>taken</w:delText>
        </w:r>
        <w:r w:rsidDel="00F67288">
          <w:rPr>
            <w:rFonts w:ascii="Times New Roman"/>
            <w:spacing w:val="40"/>
          </w:rPr>
          <w:delText xml:space="preserve"> </w:delText>
        </w:r>
        <w:r w:rsidDel="00F67288">
          <w:delText>place</w:delText>
        </w:r>
        <w:r w:rsidDel="00F67288">
          <w:rPr>
            <w:rFonts w:ascii="Times New Roman"/>
            <w:spacing w:val="40"/>
          </w:rPr>
          <w:delText xml:space="preserve"> </w:delText>
        </w:r>
        <w:r w:rsidDel="00F67288">
          <w:delText>at</w:delText>
        </w:r>
        <w:r w:rsidDel="00F67288">
          <w:rPr>
            <w:rFonts w:ascii="Times New Roman"/>
          </w:rPr>
          <w:delText xml:space="preserve"> </w:delText>
        </w:r>
        <w:r w:rsidDel="00F67288">
          <w:delText>the</w:delText>
        </w:r>
        <w:r w:rsidDel="00F67288">
          <w:rPr>
            <w:rFonts w:ascii="Times New Roman"/>
          </w:rPr>
          <w:delText xml:space="preserve"> </w:delText>
        </w:r>
        <w:r w:rsidDel="00F67288">
          <w:delText>closing</w:delText>
        </w:r>
        <w:r w:rsidDel="00F67288">
          <w:rPr>
            <w:rFonts w:ascii="Times New Roman"/>
          </w:rPr>
          <w:delText xml:space="preserve"> </w:delText>
        </w:r>
        <w:r w:rsidDel="00F67288">
          <w:delText>rate</w:delText>
        </w:r>
        <w:r w:rsidDel="00F67288">
          <w:rPr>
            <w:rFonts w:ascii="Times New Roman"/>
          </w:rPr>
          <w:delText xml:space="preserve"> </w:delText>
        </w:r>
        <w:r w:rsidDel="00F67288">
          <w:delText>on</w:delText>
        </w:r>
        <w:r w:rsidDel="00F67288">
          <w:rPr>
            <w:rFonts w:ascii="Times New Roman"/>
          </w:rPr>
          <w:delText xml:space="preserve"> </w:delText>
        </w:r>
        <w:r w:rsidDel="00F67288">
          <w:delText>the</w:delText>
        </w:r>
        <w:r w:rsidDel="00F67288">
          <w:rPr>
            <w:rFonts w:ascii="Times New Roman"/>
          </w:rPr>
          <w:delText xml:space="preserve"> </w:delText>
        </w:r>
        <w:r w:rsidDel="00F67288">
          <w:delText>last</w:delText>
        </w:r>
        <w:r w:rsidDel="00F67288">
          <w:rPr>
            <w:rFonts w:ascii="Times New Roman"/>
          </w:rPr>
          <w:delText xml:space="preserve"> </w:delText>
        </w:r>
        <w:r w:rsidDel="00F67288">
          <w:delText>day</w:delText>
        </w:r>
        <w:r w:rsidDel="00F67288">
          <w:rPr>
            <w:rFonts w:ascii="Times New Roman"/>
          </w:rPr>
          <w:delText xml:space="preserve"> </w:delText>
        </w:r>
        <w:r w:rsidDel="00F67288">
          <w:delText>for</w:delText>
        </w:r>
        <w:r w:rsidDel="00F67288">
          <w:rPr>
            <w:rFonts w:ascii="Times New Roman"/>
          </w:rPr>
          <w:delText xml:space="preserve"> </w:delText>
        </w:r>
        <w:r w:rsidDel="00F67288">
          <w:delText>which</w:delText>
        </w:r>
        <w:r w:rsidDel="00F67288">
          <w:rPr>
            <w:rFonts w:ascii="Times New Roman"/>
          </w:rPr>
          <w:delText xml:space="preserve"> </w:delText>
        </w:r>
        <w:r w:rsidDel="00F67288">
          <w:delText>the</w:delText>
        </w:r>
        <w:r w:rsidDel="00F67288">
          <w:rPr>
            <w:rFonts w:ascii="Times New Roman"/>
          </w:rPr>
          <w:delText xml:space="preserve"> </w:delText>
        </w:r>
        <w:r w:rsidDel="00F67288">
          <w:delText>appropriate</w:delText>
        </w:r>
        <w:r w:rsidDel="00F67288">
          <w:rPr>
            <w:rFonts w:ascii="Times New Roman"/>
          </w:rPr>
          <w:delText xml:space="preserve"> </w:delText>
        </w:r>
        <w:r w:rsidDel="00F67288">
          <w:delText>rate</w:delText>
        </w:r>
        <w:r w:rsidDel="00F67288">
          <w:rPr>
            <w:rFonts w:ascii="Times New Roman"/>
          </w:rPr>
          <w:delText xml:space="preserve"> </w:delText>
        </w:r>
        <w:r w:rsidDel="00F67288">
          <w:delText>is</w:delText>
        </w:r>
        <w:r w:rsidDel="00F67288">
          <w:rPr>
            <w:rFonts w:ascii="Times New Roman"/>
          </w:rPr>
          <w:delText xml:space="preserve"> </w:delText>
        </w:r>
        <w:r w:rsidDel="00F67288">
          <w:delText>available</w:delText>
        </w:r>
        <w:r w:rsidDel="00F67288">
          <w:rPr>
            <w:rFonts w:ascii="Times New Roman"/>
          </w:rPr>
          <w:delText xml:space="preserve"> </w:delText>
        </w:r>
        <w:r w:rsidDel="00F67288">
          <w:delText>in</w:delText>
        </w:r>
        <w:r w:rsidDel="00F67288">
          <w:rPr>
            <w:rFonts w:ascii="Times New Roman"/>
          </w:rPr>
          <w:delText xml:space="preserve"> </w:delText>
        </w:r>
        <w:r w:rsidDel="00F67288">
          <w:delText>the</w:delText>
        </w:r>
        <w:r w:rsidDel="00F67288">
          <w:rPr>
            <w:rFonts w:ascii="Times New Roman"/>
          </w:rPr>
          <w:delText xml:space="preserve"> </w:delText>
        </w:r>
        <w:r w:rsidDel="00F67288">
          <w:delText>reporting</w:delText>
        </w:r>
        <w:r w:rsidDel="00F67288">
          <w:rPr>
            <w:rFonts w:ascii="Times New Roman"/>
          </w:rPr>
          <w:delText xml:space="preserve"> </w:delText>
        </w:r>
        <w:r w:rsidDel="00F67288">
          <w:delText>period</w:delText>
        </w:r>
        <w:r w:rsidDel="00F67288">
          <w:rPr>
            <w:rFonts w:ascii="Times New Roman"/>
          </w:rPr>
          <w:delText xml:space="preserve"> </w:delText>
        </w:r>
        <w:r w:rsidDel="00F67288">
          <w:delText>to</w:delText>
        </w:r>
        <w:r w:rsidDel="00F67288">
          <w:rPr>
            <w:rFonts w:ascii="Times New Roman"/>
          </w:rPr>
          <w:delText xml:space="preserve"> </w:delText>
        </w:r>
        <w:r w:rsidDel="00F67288">
          <w:delText>which</w:delText>
        </w:r>
        <w:r w:rsidDel="00F67288">
          <w:rPr>
            <w:rFonts w:ascii="Times New Roman"/>
          </w:rPr>
          <w:delText xml:space="preserve"> </w:delText>
        </w:r>
        <w:r w:rsidDel="00F67288">
          <w:delText>the</w:delText>
        </w:r>
        <w:r w:rsidDel="00F67288">
          <w:rPr>
            <w:rFonts w:ascii="Times New Roman"/>
          </w:rPr>
          <w:delText xml:space="preserve"> </w:delText>
        </w:r>
        <w:r w:rsidDel="00F67288">
          <w:delText>branch</w:delText>
        </w:r>
        <w:r w:rsidDel="00F67288">
          <w:rPr>
            <w:rFonts w:ascii="Times New Roman"/>
          </w:rPr>
          <w:delText xml:space="preserve"> </w:delText>
        </w:r>
        <w:r w:rsidDel="00F67288">
          <w:delText>asset</w:delText>
        </w:r>
        <w:r w:rsidDel="00F67288">
          <w:rPr>
            <w:rFonts w:ascii="Times New Roman"/>
          </w:rPr>
          <w:delText xml:space="preserve"> </w:delText>
        </w:r>
        <w:r w:rsidDel="00F67288">
          <w:delText>or</w:delText>
        </w:r>
        <w:r w:rsidDel="00F67288">
          <w:rPr>
            <w:rFonts w:ascii="Times New Roman"/>
          </w:rPr>
          <w:delText xml:space="preserve"> </w:delText>
        </w:r>
        <w:r w:rsidDel="00F67288">
          <w:delText>liability</w:delText>
        </w:r>
        <w:r w:rsidDel="00F67288">
          <w:rPr>
            <w:rFonts w:ascii="Times New Roman"/>
          </w:rPr>
          <w:delText xml:space="preserve"> </w:delText>
        </w:r>
        <w:r w:rsidDel="00F67288">
          <w:delText>relates.</w:delText>
        </w:r>
      </w:del>
    </w:p>
    <w:p w14:paraId="68D3B04D" w14:textId="30169041" w:rsidR="00BF6324" w:rsidDel="00F67288" w:rsidRDefault="00A51A09">
      <w:pPr>
        <w:pStyle w:val="ListParagraph"/>
        <w:numPr>
          <w:ilvl w:val="1"/>
          <w:numId w:val="41"/>
        </w:numPr>
        <w:tabs>
          <w:tab w:val="left" w:pos="1148"/>
          <w:tab w:val="left" w:pos="1152"/>
        </w:tabs>
        <w:spacing w:before="121" w:line="276" w:lineRule="auto"/>
        <w:rPr>
          <w:del w:id="233" w:author="Johannes Backer" w:date="2025-03-25T08:43:00Z"/>
        </w:rPr>
        <w:pPrChange w:id="234" w:author="Johannes Backer" w:date="2025-05-15T08:14:00Z">
          <w:pPr>
            <w:pStyle w:val="ListParagraph"/>
            <w:numPr>
              <w:ilvl w:val="1"/>
              <w:numId w:val="24"/>
            </w:numPr>
            <w:tabs>
              <w:tab w:val="left" w:pos="1148"/>
              <w:tab w:val="left" w:pos="1152"/>
            </w:tabs>
            <w:spacing w:before="121" w:line="276" w:lineRule="auto"/>
            <w:ind w:left="1152" w:hanging="663"/>
          </w:pPr>
        </w:pPrChange>
      </w:pPr>
      <w:del w:id="235" w:author="Johannes Backer" w:date="2025-03-25T08:43:00Z">
        <w:r w:rsidDel="00F67288">
          <w:delText>The</w:delText>
        </w:r>
        <w:r w:rsidDel="00F67288">
          <w:rPr>
            <w:rFonts w:ascii="Times New Roman"/>
          </w:rPr>
          <w:delText xml:space="preserve"> </w:delText>
        </w:r>
        <w:r w:rsidDel="00F67288">
          <w:delText>host</w:delText>
        </w:r>
        <w:r w:rsidDel="00F67288">
          <w:rPr>
            <w:rFonts w:ascii="Times New Roman"/>
          </w:rPr>
          <w:delText xml:space="preserve"> </w:delText>
        </w:r>
        <w:r w:rsidDel="00F67288">
          <w:delText>supervisory</w:delText>
        </w:r>
        <w:r w:rsidDel="00F67288">
          <w:rPr>
            <w:rFonts w:ascii="Times New Roman"/>
          </w:rPr>
          <w:delText xml:space="preserve"> </w:delText>
        </w:r>
        <w:r w:rsidDel="00F67288">
          <w:delText>authority</w:delText>
        </w:r>
        <w:r w:rsidDel="00F67288">
          <w:rPr>
            <w:rFonts w:ascii="Times New Roman"/>
          </w:rPr>
          <w:delText xml:space="preserve"> </w:delText>
        </w:r>
        <w:r w:rsidDel="00F67288">
          <w:delText>should</w:delText>
        </w:r>
        <w:r w:rsidDel="00F67288">
          <w:rPr>
            <w:rFonts w:ascii="Times New Roman"/>
          </w:rPr>
          <w:delText xml:space="preserve"> </w:delText>
        </w:r>
        <w:r w:rsidDel="00F67288">
          <w:delText>ensure</w:delText>
        </w:r>
        <w:r w:rsidDel="00F67288">
          <w:rPr>
            <w:rFonts w:ascii="Times New Roman"/>
          </w:rPr>
          <w:delText xml:space="preserve"> </w:delText>
        </w:r>
        <w:r w:rsidDel="00F67288">
          <w:delText>that</w:delText>
        </w:r>
        <w:r w:rsidDel="00F67288">
          <w:rPr>
            <w:rFonts w:ascii="Times New Roman"/>
          </w:rPr>
          <w:delText xml:space="preserve"> </w:delText>
        </w:r>
        <w:r w:rsidDel="00F67288">
          <w:delText>when</w:delText>
        </w:r>
        <w:r w:rsidDel="00F67288">
          <w:rPr>
            <w:rFonts w:ascii="Times New Roman"/>
          </w:rPr>
          <w:delText xml:space="preserve"> </w:delText>
        </w:r>
        <w:r w:rsidDel="00F67288">
          <w:delText>the</w:delText>
        </w:r>
        <w:r w:rsidDel="00F67288">
          <w:rPr>
            <w:rFonts w:ascii="Times New Roman"/>
          </w:rPr>
          <w:delText xml:space="preserve"> </w:delText>
        </w:r>
        <w:r w:rsidDel="00F67288">
          <w:delText>third-country</w:delText>
        </w:r>
        <w:r w:rsidDel="00F67288">
          <w:rPr>
            <w:rFonts w:ascii="Times New Roman"/>
          </w:rPr>
          <w:delText xml:space="preserve"> </w:delText>
        </w:r>
        <w:r w:rsidDel="00F67288">
          <w:delText>insurance</w:delText>
        </w:r>
        <w:r w:rsidDel="00F67288">
          <w:rPr>
            <w:rFonts w:ascii="Times New Roman"/>
            <w:spacing w:val="80"/>
          </w:rPr>
          <w:delText xml:space="preserve"> </w:delText>
        </w:r>
        <w:r w:rsidDel="00F67288">
          <w:delText>undertaking</w:delText>
        </w:r>
        <w:r w:rsidDel="00F67288">
          <w:rPr>
            <w:rFonts w:ascii="Times New Roman"/>
            <w:spacing w:val="80"/>
          </w:rPr>
          <w:delText xml:space="preserve"> </w:delText>
        </w:r>
        <w:r w:rsidDel="00F67288">
          <w:delText>expresses</w:delText>
        </w:r>
        <w:r w:rsidDel="00F67288">
          <w:rPr>
            <w:rFonts w:ascii="Times New Roman"/>
            <w:spacing w:val="80"/>
          </w:rPr>
          <w:delText xml:space="preserve"> </w:delText>
        </w:r>
        <w:r w:rsidDel="00F67288">
          <w:delText>the</w:delText>
        </w:r>
        <w:r w:rsidDel="00F67288">
          <w:rPr>
            <w:rFonts w:ascii="Times New Roman"/>
            <w:spacing w:val="80"/>
          </w:rPr>
          <w:delText xml:space="preserve"> </w:delText>
        </w:r>
        <w:r w:rsidDel="00F67288">
          <w:delText>value</w:delText>
        </w:r>
        <w:r w:rsidDel="00F67288">
          <w:rPr>
            <w:rFonts w:ascii="Times New Roman"/>
            <w:spacing w:val="80"/>
          </w:rPr>
          <w:delText xml:space="preserve"> </w:delText>
        </w:r>
        <w:r w:rsidDel="00F67288">
          <w:delText>of</w:delText>
        </w:r>
        <w:r w:rsidDel="00F67288">
          <w:rPr>
            <w:rFonts w:ascii="Times New Roman"/>
            <w:spacing w:val="80"/>
          </w:rPr>
          <w:delText xml:space="preserve"> </w:delText>
        </w:r>
        <w:r w:rsidDel="00F67288">
          <w:delText>any</w:delText>
        </w:r>
        <w:r w:rsidDel="00F67288">
          <w:rPr>
            <w:rFonts w:ascii="Times New Roman"/>
            <w:spacing w:val="79"/>
          </w:rPr>
          <w:delText xml:space="preserve"> </w:delText>
        </w:r>
        <w:r w:rsidDel="00F67288">
          <w:delText>income</w:delText>
        </w:r>
        <w:r w:rsidDel="00F67288">
          <w:rPr>
            <w:rFonts w:ascii="Times New Roman"/>
            <w:spacing w:val="80"/>
          </w:rPr>
          <w:delText xml:space="preserve"> </w:delText>
        </w:r>
        <w:r w:rsidDel="00F67288">
          <w:delText>or</w:delText>
        </w:r>
        <w:r w:rsidDel="00F67288">
          <w:rPr>
            <w:rFonts w:ascii="Times New Roman"/>
            <w:spacing w:val="80"/>
          </w:rPr>
          <w:delText xml:space="preserve"> </w:delText>
        </w:r>
        <w:r w:rsidDel="00F67288">
          <w:delText>expense,</w:delText>
        </w:r>
        <w:r w:rsidDel="00F67288">
          <w:rPr>
            <w:rFonts w:ascii="Times New Roman"/>
            <w:spacing w:val="79"/>
          </w:rPr>
          <w:delText xml:space="preserve"> </w:delText>
        </w:r>
        <w:r w:rsidDel="00F67288">
          <w:delText>it</w:delText>
        </w:r>
      </w:del>
    </w:p>
    <w:p w14:paraId="1C1F5EC1" w14:textId="77777777" w:rsidR="00BF6324" w:rsidRDefault="00BF6324">
      <w:pPr>
        <w:pStyle w:val="BodyText"/>
        <w:spacing w:before="0"/>
        <w:ind w:left="0" w:right="0" w:firstLine="0"/>
        <w:jc w:val="left"/>
        <w:rPr>
          <w:sz w:val="20"/>
        </w:rPr>
      </w:pPr>
    </w:p>
    <w:p w14:paraId="7A82D159" w14:textId="620BE8D2" w:rsidR="00BF6324" w:rsidRDefault="00A51A09">
      <w:pPr>
        <w:pStyle w:val="BodyText"/>
        <w:spacing w:before="44"/>
        <w:ind w:left="0" w:right="0" w:firstLine="0"/>
        <w:jc w:val="left"/>
        <w:rPr>
          <w:sz w:val="20"/>
        </w:rPr>
      </w:pPr>
      <w:r>
        <w:rPr>
          <w:noProof/>
        </w:rPr>
        <mc:AlternateContent>
          <mc:Choice Requires="wps">
            <w:drawing>
              <wp:anchor distT="0" distB="0" distL="0" distR="0" simplePos="0" relativeHeight="487589888" behindDoc="1" locked="0" layoutInCell="1" allowOverlap="1" wp14:anchorId="60C50DA4" wp14:editId="02A93C86">
                <wp:simplePos x="0" y="0"/>
                <wp:positionH relativeFrom="page">
                  <wp:posOffset>719327</wp:posOffset>
                </wp:positionH>
                <wp:positionV relativeFrom="paragraph">
                  <wp:posOffset>197564</wp:posOffset>
                </wp:positionV>
                <wp:extent cx="1828800" cy="9525"/>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799" y="0"/>
                              </a:moveTo>
                              <a:lnTo>
                                <a:pt x="0" y="0"/>
                              </a:lnTo>
                              <a:lnTo>
                                <a:pt x="0" y="9143"/>
                              </a:lnTo>
                              <a:lnTo>
                                <a:pt x="1828799" y="9143"/>
                              </a:lnTo>
                              <a:lnTo>
                                <a:pt x="18287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A82F48" id="Graphic 14" o:spid="_x0000_s1026" style="position:absolute;margin-left:56.65pt;margin-top:15.55pt;width:2in;height:.7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" path="m1828799,l,,,9143r1828799,l1828799,xe" fillcolor="black" stroked="f">
                <v:path arrowok="t"/>
                <w10:wrap type="topAndBottom" anchorx="page"/>
              </v:shape>
            </w:pict>
          </mc:Fallback>
        </mc:AlternateContent>
      </w:r>
    </w:p>
    <w:p w14:paraId="07A64F3A" w14:textId="77777777" w:rsidR="00BF6324" w:rsidRDefault="00A51A09">
      <w:pPr>
        <w:spacing w:before="104"/>
        <w:ind w:left="416" w:right="124" w:hanging="284"/>
        <w:jc w:val="both"/>
        <w:rPr>
          <w:sz w:val="18"/>
        </w:rPr>
      </w:pPr>
      <w:r>
        <w:rPr>
          <w:sz w:val="18"/>
          <w:vertAlign w:val="superscript"/>
        </w:rPr>
        <w:t>5</w:t>
      </w:r>
      <w:r>
        <w:rPr>
          <w:rFonts w:ascii="Times New Roman"/>
          <w:sz w:val="18"/>
        </w:rPr>
        <w:t xml:space="preserve"> </w:t>
      </w:r>
      <w:r>
        <w:rPr>
          <w:sz w:val="18"/>
        </w:rPr>
        <w:t>Commission</w:t>
      </w:r>
      <w:r>
        <w:rPr>
          <w:rFonts w:ascii="Times New Roman"/>
          <w:sz w:val="18"/>
        </w:rPr>
        <w:t xml:space="preserve"> </w:t>
      </w:r>
      <w:r>
        <w:rPr>
          <w:sz w:val="18"/>
        </w:rPr>
        <w:t>Delegated</w:t>
      </w:r>
      <w:r>
        <w:rPr>
          <w:rFonts w:ascii="Times New Roman"/>
          <w:sz w:val="18"/>
        </w:rPr>
        <w:t xml:space="preserve"> </w:t>
      </w:r>
      <w:r>
        <w:rPr>
          <w:sz w:val="18"/>
        </w:rPr>
        <w:t>Regulation</w:t>
      </w:r>
      <w:r>
        <w:rPr>
          <w:rFonts w:ascii="Times New Roman"/>
          <w:sz w:val="18"/>
        </w:rPr>
        <w:t xml:space="preserve"> </w:t>
      </w:r>
      <w:r>
        <w:rPr>
          <w:sz w:val="18"/>
        </w:rPr>
        <w:t>(EU)</w:t>
      </w:r>
      <w:r>
        <w:rPr>
          <w:rFonts w:ascii="Times New Roman"/>
          <w:sz w:val="18"/>
        </w:rPr>
        <w:t xml:space="preserve"> </w:t>
      </w:r>
      <w:r>
        <w:rPr>
          <w:sz w:val="18"/>
        </w:rPr>
        <w:t>2015/35</w:t>
      </w:r>
      <w:r>
        <w:rPr>
          <w:rFonts w:ascii="Times New Roman"/>
          <w:sz w:val="18"/>
        </w:rPr>
        <w:t xml:space="preserve"> </w:t>
      </w:r>
      <w:r>
        <w:rPr>
          <w:sz w:val="18"/>
        </w:rPr>
        <w:t>of</w:t>
      </w:r>
      <w:r>
        <w:rPr>
          <w:rFonts w:ascii="Times New Roman"/>
          <w:sz w:val="18"/>
        </w:rPr>
        <w:t xml:space="preserve"> </w:t>
      </w:r>
      <w:r>
        <w:rPr>
          <w:sz w:val="18"/>
        </w:rPr>
        <w:t>10</w:t>
      </w:r>
      <w:r>
        <w:rPr>
          <w:rFonts w:ascii="Times New Roman"/>
          <w:sz w:val="18"/>
        </w:rPr>
        <w:t xml:space="preserve"> </w:t>
      </w:r>
      <w:r>
        <w:rPr>
          <w:sz w:val="18"/>
        </w:rPr>
        <w:t>October</w:t>
      </w:r>
      <w:r>
        <w:rPr>
          <w:rFonts w:ascii="Times New Roman"/>
          <w:sz w:val="18"/>
        </w:rPr>
        <w:t xml:space="preserve"> </w:t>
      </w:r>
      <w:r>
        <w:rPr>
          <w:sz w:val="18"/>
        </w:rPr>
        <w:t>2014</w:t>
      </w:r>
      <w:r>
        <w:rPr>
          <w:rFonts w:ascii="Times New Roman"/>
          <w:sz w:val="18"/>
        </w:rPr>
        <w:t xml:space="preserve"> </w:t>
      </w:r>
      <w:r>
        <w:rPr>
          <w:sz w:val="18"/>
        </w:rPr>
        <w:t>supplementing</w:t>
      </w:r>
      <w:r>
        <w:rPr>
          <w:rFonts w:ascii="Times New Roman"/>
          <w:sz w:val="18"/>
        </w:rPr>
        <w:t xml:space="preserve"> </w:t>
      </w:r>
      <w:r>
        <w:rPr>
          <w:sz w:val="18"/>
        </w:rPr>
        <w:t>Directive</w:t>
      </w:r>
      <w:r>
        <w:rPr>
          <w:rFonts w:ascii="Times New Roman"/>
          <w:spacing w:val="40"/>
          <w:sz w:val="18"/>
        </w:rPr>
        <w:t xml:space="preserve"> </w:t>
      </w:r>
      <w:r>
        <w:rPr>
          <w:sz w:val="18"/>
        </w:rPr>
        <w:t>2009/138/EC</w:t>
      </w:r>
      <w:r>
        <w:rPr>
          <w:rFonts w:ascii="Times New Roman"/>
          <w:spacing w:val="40"/>
          <w:sz w:val="18"/>
        </w:rPr>
        <w:t xml:space="preserve"> </w:t>
      </w:r>
      <w:r>
        <w:rPr>
          <w:sz w:val="18"/>
        </w:rPr>
        <w:t>of</w:t>
      </w:r>
      <w:r>
        <w:rPr>
          <w:rFonts w:ascii="Times New Roman"/>
          <w:spacing w:val="40"/>
          <w:sz w:val="18"/>
        </w:rPr>
        <w:t xml:space="preserve"> </w:t>
      </w:r>
      <w:r>
        <w:rPr>
          <w:sz w:val="18"/>
        </w:rPr>
        <w:t>the</w:t>
      </w:r>
      <w:r>
        <w:rPr>
          <w:rFonts w:ascii="Times New Roman"/>
          <w:spacing w:val="40"/>
          <w:sz w:val="18"/>
        </w:rPr>
        <w:t xml:space="preserve"> </w:t>
      </w:r>
      <w:r>
        <w:rPr>
          <w:sz w:val="18"/>
        </w:rPr>
        <w:t>European</w:t>
      </w:r>
      <w:r>
        <w:rPr>
          <w:rFonts w:ascii="Times New Roman"/>
          <w:spacing w:val="40"/>
          <w:sz w:val="18"/>
        </w:rPr>
        <w:t xml:space="preserve"> </w:t>
      </w:r>
      <w:r>
        <w:rPr>
          <w:sz w:val="18"/>
        </w:rPr>
        <w:t>Parliament</w:t>
      </w:r>
      <w:r>
        <w:rPr>
          <w:rFonts w:ascii="Times New Roman"/>
          <w:spacing w:val="40"/>
          <w:sz w:val="18"/>
        </w:rPr>
        <w:t xml:space="preserve"> </w:t>
      </w:r>
      <w:r>
        <w:rPr>
          <w:sz w:val="18"/>
        </w:rPr>
        <w:t>and</w:t>
      </w:r>
      <w:r>
        <w:rPr>
          <w:rFonts w:ascii="Times New Roman"/>
          <w:spacing w:val="40"/>
          <w:sz w:val="18"/>
        </w:rPr>
        <w:t xml:space="preserve"> </w:t>
      </w:r>
      <w:r>
        <w:rPr>
          <w:sz w:val="18"/>
        </w:rPr>
        <w:t>of</w:t>
      </w:r>
      <w:r>
        <w:rPr>
          <w:rFonts w:ascii="Times New Roman"/>
          <w:spacing w:val="40"/>
          <w:sz w:val="18"/>
        </w:rPr>
        <w:t xml:space="preserve"> </w:t>
      </w:r>
      <w:r>
        <w:rPr>
          <w:sz w:val="18"/>
        </w:rPr>
        <w:t>the</w:t>
      </w:r>
      <w:r>
        <w:rPr>
          <w:rFonts w:ascii="Times New Roman"/>
          <w:spacing w:val="40"/>
          <w:sz w:val="18"/>
        </w:rPr>
        <w:t xml:space="preserve"> </w:t>
      </w:r>
      <w:r>
        <w:rPr>
          <w:sz w:val="18"/>
        </w:rPr>
        <w:t>Council</w:t>
      </w:r>
      <w:r>
        <w:rPr>
          <w:rFonts w:ascii="Times New Roman"/>
          <w:spacing w:val="40"/>
          <w:sz w:val="18"/>
        </w:rPr>
        <w:t xml:space="preserve"> </w:t>
      </w:r>
      <w:r>
        <w:rPr>
          <w:sz w:val="18"/>
        </w:rPr>
        <w:t>on</w:t>
      </w:r>
      <w:r>
        <w:rPr>
          <w:rFonts w:ascii="Times New Roman"/>
          <w:spacing w:val="40"/>
          <w:sz w:val="18"/>
        </w:rPr>
        <w:t xml:space="preserve"> </w:t>
      </w:r>
      <w:r>
        <w:rPr>
          <w:sz w:val="18"/>
        </w:rPr>
        <w:t>the</w:t>
      </w:r>
      <w:r>
        <w:rPr>
          <w:rFonts w:ascii="Times New Roman"/>
          <w:spacing w:val="40"/>
          <w:sz w:val="18"/>
        </w:rPr>
        <w:t xml:space="preserve"> </w:t>
      </w:r>
      <w:proofErr w:type="gramStart"/>
      <w:r>
        <w:rPr>
          <w:sz w:val="18"/>
        </w:rPr>
        <w:t>taking-up</w:t>
      </w:r>
      <w:proofErr w:type="gramEnd"/>
      <w:r>
        <w:rPr>
          <w:rFonts w:ascii="Times New Roman"/>
          <w:spacing w:val="40"/>
          <w:sz w:val="18"/>
        </w:rPr>
        <w:t xml:space="preserve"> </w:t>
      </w:r>
      <w:r>
        <w:rPr>
          <w:sz w:val="18"/>
        </w:rPr>
        <w:t>and</w:t>
      </w:r>
      <w:r>
        <w:rPr>
          <w:rFonts w:ascii="Times New Roman"/>
          <w:spacing w:val="40"/>
          <w:sz w:val="18"/>
        </w:rPr>
        <w:t xml:space="preserve"> </w:t>
      </w:r>
      <w:r>
        <w:rPr>
          <w:sz w:val="18"/>
        </w:rPr>
        <w:t>pursuit</w:t>
      </w:r>
      <w:r>
        <w:rPr>
          <w:rFonts w:ascii="Times New Roman"/>
          <w:spacing w:val="40"/>
          <w:sz w:val="18"/>
        </w:rPr>
        <w:t xml:space="preserve"> </w:t>
      </w:r>
      <w:r>
        <w:rPr>
          <w:sz w:val="18"/>
        </w:rPr>
        <w:t>of</w:t>
      </w:r>
      <w:r>
        <w:rPr>
          <w:rFonts w:ascii="Times New Roman"/>
          <w:spacing w:val="40"/>
          <w:sz w:val="18"/>
        </w:rPr>
        <w:t xml:space="preserve"> </w:t>
      </w:r>
      <w:r>
        <w:rPr>
          <w:sz w:val="18"/>
        </w:rPr>
        <w:t>the</w:t>
      </w:r>
      <w:r>
        <w:rPr>
          <w:rFonts w:ascii="Times New Roman"/>
          <w:sz w:val="18"/>
        </w:rPr>
        <w:t xml:space="preserve"> </w:t>
      </w:r>
      <w:r>
        <w:rPr>
          <w:sz w:val="18"/>
        </w:rPr>
        <w:t>business</w:t>
      </w:r>
      <w:r>
        <w:rPr>
          <w:rFonts w:ascii="Times New Roman"/>
          <w:sz w:val="18"/>
        </w:rPr>
        <w:t xml:space="preserve"> </w:t>
      </w:r>
      <w:r>
        <w:rPr>
          <w:sz w:val="18"/>
        </w:rPr>
        <w:t>of</w:t>
      </w:r>
      <w:r>
        <w:rPr>
          <w:rFonts w:ascii="Times New Roman"/>
          <w:sz w:val="18"/>
        </w:rPr>
        <w:t xml:space="preserve"> </w:t>
      </w:r>
      <w:r>
        <w:rPr>
          <w:sz w:val="18"/>
        </w:rPr>
        <w:t>Insurance</w:t>
      </w:r>
      <w:r>
        <w:rPr>
          <w:rFonts w:ascii="Times New Roman"/>
          <w:sz w:val="18"/>
        </w:rPr>
        <w:t xml:space="preserve"> </w:t>
      </w:r>
      <w:r>
        <w:rPr>
          <w:sz w:val="18"/>
        </w:rPr>
        <w:t>and</w:t>
      </w:r>
      <w:r>
        <w:rPr>
          <w:rFonts w:ascii="Times New Roman"/>
          <w:spacing w:val="32"/>
          <w:sz w:val="18"/>
        </w:rPr>
        <w:t xml:space="preserve"> </w:t>
      </w:r>
      <w:r>
        <w:rPr>
          <w:sz w:val="18"/>
        </w:rPr>
        <w:t>Reinsurance</w:t>
      </w:r>
      <w:r>
        <w:rPr>
          <w:rFonts w:ascii="Times New Roman"/>
          <w:sz w:val="18"/>
        </w:rPr>
        <w:t xml:space="preserve"> </w:t>
      </w:r>
      <w:r>
        <w:rPr>
          <w:sz w:val="18"/>
        </w:rPr>
        <w:t>(Solvency</w:t>
      </w:r>
      <w:r>
        <w:rPr>
          <w:rFonts w:ascii="Times New Roman"/>
          <w:sz w:val="18"/>
        </w:rPr>
        <w:t xml:space="preserve"> </w:t>
      </w:r>
      <w:r>
        <w:rPr>
          <w:sz w:val="18"/>
        </w:rPr>
        <w:t>II)</w:t>
      </w:r>
      <w:r>
        <w:rPr>
          <w:rFonts w:ascii="Times New Roman"/>
          <w:sz w:val="18"/>
        </w:rPr>
        <w:t xml:space="preserve"> </w:t>
      </w:r>
      <w:r>
        <w:rPr>
          <w:sz w:val="18"/>
        </w:rPr>
        <w:t>(OJ</w:t>
      </w:r>
      <w:r>
        <w:rPr>
          <w:rFonts w:ascii="Times New Roman"/>
          <w:sz w:val="18"/>
        </w:rPr>
        <w:t xml:space="preserve"> </w:t>
      </w:r>
      <w:r>
        <w:rPr>
          <w:sz w:val="18"/>
        </w:rPr>
        <w:t>L</w:t>
      </w:r>
      <w:r>
        <w:rPr>
          <w:rFonts w:ascii="Times New Roman"/>
          <w:sz w:val="18"/>
        </w:rPr>
        <w:t xml:space="preserve"> </w:t>
      </w:r>
      <w:r>
        <w:rPr>
          <w:sz w:val="18"/>
        </w:rPr>
        <w:t>12,</w:t>
      </w:r>
      <w:r>
        <w:rPr>
          <w:rFonts w:ascii="Times New Roman"/>
          <w:sz w:val="18"/>
        </w:rPr>
        <w:t xml:space="preserve"> </w:t>
      </w:r>
      <w:r>
        <w:rPr>
          <w:sz w:val="18"/>
        </w:rPr>
        <w:t>17.1.2015,</w:t>
      </w:r>
      <w:r>
        <w:rPr>
          <w:rFonts w:ascii="Times New Roman"/>
          <w:sz w:val="18"/>
        </w:rPr>
        <w:t xml:space="preserve"> </w:t>
      </w:r>
      <w:r>
        <w:rPr>
          <w:sz w:val="18"/>
        </w:rPr>
        <w:t>p.</w:t>
      </w:r>
      <w:r>
        <w:rPr>
          <w:rFonts w:ascii="Times New Roman"/>
          <w:sz w:val="18"/>
        </w:rPr>
        <w:t xml:space="preserve"> </w:t>
      </w:r>
      <w:r>
        <w:rPr>
          <w:sz w:val="18"/>
        </w:rPr>
        <w:t>1)</w:t>
      </w:r>
    </w:p>
    <w:p w14:paraId="123A1C58" w14:textId="77777777" w:rsidR="00BF6324" w:rsidRDefault="00BF6324">
      <w:pPr>
        <w:jc w:val="both"/>
        <w:rPr>
          <w:sz w:val="18"/>
        </w:rPr>
        <w:sectPr w:rsidR="00BF6324">
          <w:pgSz w:w="11900" w:h="16840"/>
          <w:pgMar w:top="1040" w:right="1000" w:bottom="560" w:left="1000" w:header="0" w:footer="374" w:gutter="0"/>
          <w:cols w:space="720"/>
        </w:sectPr>
      </w:pPr>
    </w:p>
    <w:p w14:paraId="5A5E1F41" w14:textId="063A64A0" w:rsidR="00BF6324" w:rsidDel="00F67288" w:rsidRDefault="00A51A09">
      <w:pPr>
        <w:pStyle w:val="BodyText"/>
        <w:spacing w:before="90" w:line="278" w:lineRule="auto"/>
        <w:ind w:left="1152" w:firstLine="0"/>
        <w:rPr>
          <w:del w:id="236" w:author="Johannes Backer" w:date="2025-03-25T08:44:00Z"/>
        </w:rPr>
      </w:pPr>
      <w:del w:id="237" w:author="Johannes Backer" w:date="2025-03-25T08:44:00Z">
        <w:r w:rsidDel="00F67288">
          <w:lastRenderedPageBreak/>
          <w:delText>converts</w:delText>
        </w:r>
        <w:r w:rsidDel="00F67288">
          <w:rPr>
            <w:rFonts w:ascii="Times New Roman"/>
          </w:rPr>
          <w:delText xml:space="preserve"> </w:delText>
        </w:r>
        <w:r w:rsidDel="00F67288">
          <w:delText>that</w:delText>
        </w:r>
        <w:r w:rsidDel="00F67288">
          <w:rPr>
            <w:rFonts w:ascii="Times New Roman"/>
          </w:rPr>
          <w:delText xml:space="preserve"> </w:delText>
        </w:r>
        <w:r w:rsidDel="00F67288">
          <w:delText>value</w:delText>
        </w:r>
        <w:r w:rsidDel="00F67288">
          <w:rPr>
            <w:rFonts w:ascii="Times New Roman"/>
          </w:rPr>
          <w:delText xml:space="preserve"> </w:delText>
        </w:r>
        <w:r w:rsidDel="00F67288">
          <w:delText>into</w:delText>
        </w:r>
        <w:r w:rsidDel="00F67288">
          <w:rPr>
            <w:rFonts w:ascii="Times New Roman"/>
          </w:rPr>
          <w:delText xml:space="preserve"> </w:delText>
        </w:r>
        <w:r w:rsidDel="00F67288">
          <w:delText>the</w:delText>
        </w:r>
        <w:r w:rsidDel="00F67288">
          <w:rPr>
            <w:rFonts w:ascii="Times New Roman"/>
          </w:rPr>
          <w:delText xml:space="preserve"> </w:delText>
        </w:r>
        <w:r w:rsidDel="00F67288">
          <w:delText>reporting</w:delText>
        </w:r>
        <w:r w:rsidDel="00F67288">
          <w:rPr>
            <w:rFonts w:ascii="Times New Roman"/>
          </w:rPr>
          <w:delText xml:space="preserve"> </w:delText>
        </w:r>
        <w:r w:rsidDel="00F67288">
          <w:delText>currency</w:delText>
        </w:r>
        <w:r w:rsidDel="00F67288">
          <w:rPr>
            <w:rFonts w:ascii="Times New Roman"/>
          </w:rPr>
          <w:delText xml:space="preserve"> </w:delText>
        </w:r>
        <w:r w:rsidDel="00F67288">
          <w:delText>by</w:delText>
        </w:r>
        <w:r w:rsidDel="00F67288">
          <w:rPr>
            <w:rFonts w:ascii="Times New Roman"/>
          </w:rPr>
          <w:delText xml:space="preserve"> </w:delText>
        </w:r>
        <w:r w:rsidDel="00F67288">
          <w:delText>using</w:delText>
        </w:r>
        <w:r w:rsidDel="00F67288">
          <w:rPr>
            <w:rFonts w:ascii="Times New Roman"/>
          </w:rPr>
          <w:delText xml:space="preserve"> </w:delText>
        </w:r>
        <w:r w:rsidDel="00F67288">
          <w:delText>such</w:delText>
        </w:r>
        <w:r w:rsidDel="00F67288">
          <w:rPr>
            <w:rFonts w:ascii="Times New Roman"/>
          </w:rPr>
          <w:delText xml:space="preserve"> </w:delText>
        </w:r>
        <w:r w:rsidDel="00F67288">
          <w:delText>basis</w:delText>
        </w:r>
        <w:r w:rsidDel="00F67288">
          <w:rPr>
            <w:rFonts w:ascii="Times New Roman"/>
          </w:rPr>
          <w:delText xml:space="preserve"> </w:delText>
        </w:r>
        <w:r w:rsidDel="00F67288">
          <w:delText>of</w:delText>
        </w:r>
        <w:r w:rsidDel="00F67288">
          <w:rPr>
            <w:rFonts w:ascii="Times New Roman"/>
          </w:rPr>
          <w:delText xml:space="preserve"> </w:delText>
        </w:r>
        <w:r w:rsidDel="00F67288">
          <w:delText>conversion</w:delText>
        </w:r>
        <w:r w:rsidDel="00F67288">
          <w:rPr>
            <w:rFonts w:ascii="Times New Roman"/>
          </w:rPr>
          <w:delText xml:space="preserve"> </w:delText>
        </w:r>
        <w:r w:rsidDel="00F67288">
          <w:delText>as</w:delText>
        </w:r>
        <w:r w:rsidDel="00F67288">
          <w:rPr>
            <w:rFonts w:ascii="Times New Roman"/>
          </w:rPr>
          <w:delText xml:space="preserve"> </w:delText>
        </w:r>
        <w:r w:rsidDel="00F67288">
          <w:delText>used</w:delText>
        </w:r>
        <w:r w:rsidDel="00F67288">
          <w:rPr>
            <w:rFonts w:ascii="Times New Roman"/>
          </w:rPr>
          <w:delText xml:space="preserve"> </w:delText>
        </w:r>
        <w:r w:rsidDel="00F67288">
          <w:delText>for</w:delText>
        </w:r>
        <w:r w:rsidDel="00F67288">
          <w:rPr>
            <w:rFonts w:ascii="Times New Roman"/>
          </w:rPr>
          <w:delText xml:space="preserve"> </w:delText>
        </w:r>
        <w:r w:rsidDel="00F67288">
          <w:delText>accounting</w:delText>
        </w:r>
        <w:r w:rsidDel="00F67288">
          <w:rPr>
            <w:rFonts w:ascii="Times New Roman"/>
          </w:rPr>
          <w:delText xml:space="preserve"> </w:delText>
        </w:r>
        <w:r w:rsidDel="00F67288">
          <w:delText>purposes.</w:delText>
        </w:r>
      </w:del>
    </w:p>
    <w:p w14:paraId="06233C61" w14:textId="1568B604" w:rsidR="0078534D" w:rsidDel="00F67288" w:rsidRDefault="00A51A09">
      <w:pPr>
        <w:pStyle w:val="ListParagraph"/>
        <w:numPr>
          <w:ilvl w:val="1"/>
          <w:numId w:val="41"/>
        </w:numPr>
        <w:tabs>
          <w:tab w:val="left" w:pos="1148"/>
          <w:tab w:val="left" w:pos="1152"/>
        </w:tabs>
        <w:spacing w:before="116" w:line="276" w:lineRule="auto"/>
        <w:rPr>
          <w:del w:id="238" w:author="Johannes Backer" w:date="2025-03-25T08:44:00Z"/>
        </w:rPr>
        <w:pPrChange w:id="239" w:author="Johannes Backer" w:date="2025-05-15T08:14:00Z">
          <w:pPr>
            <w:pStyle w:val="ListParagraph"/>
            <w:numPr>
              <w:ilvl w:val="1"/>
              <w:numId w:val="24"/>
            </w:numPr>
            <w:tabs>
              <w:tab w:val="left" w:pos="1148"/>
              <w:tab w:val="left" w:pos="1152"/>
            </w:tabs>
            <w:spacing w:before="116" w:line="276" w:lineRule="auto"/>
            <w:ind w:left="1152" w:hanging="663"/>
          </w:pPr>
        </w:pPrChange>
      </w:pPr>
      <w:del w:id="240" w:author="Johannes Backer" w:date="2025-03-25T08:44:00Z">
        <w:r w:rsidDel="00F67288">
          <w:delText>The</w:delText>
        </w:r>
        <w:r w:rsidDel="00F67288">
          <w:rPr>
            <w:rFonts w:ascii="Times New Roman" w:hAnsi="Times New Roman"/>
          </w:rPr>
          <w:delText xml:space="preserve"> </w:delText>
        </w:r>
        <w:r w:rsidDel="00F67288">
          <w:delText>host</w:delText>
        </w:r>
        <w:r w:rsidDel="00F67288">
          <w:rPr>
            <w:rFonts w:ascii="Times New Roman" w:hAnsi="Times New Roman"/>
          </w:rPr>
          <w:delText xml:space="preserve"> </w:delText>
        </w:r>
        <w:r w:rsidDel="00F67288">
          <w:delText>supervisory</w:delText>
        </w:r>
        <w:r w:rsidDel="00F67288">
          <w:rPr>
            <w:rFonts w:ascii="Times New Roman" w:hAnsi="Times New Roman"/>
          </w:rPr>
          <w:delText xml:space="preserve"> </w:delText>
        </w:r>
        <w:r w:rsidDel="00F67288">
          <w:delText>authority</w:delText>
        </w:r>
        <w:r w:rsidDel="00F67288">
          <w:rPr>
            <w:rFonts w:ascii="Times New Roman" w:hAnsi="Times New Roman"/>
          </w:rPr>
          <w:delText xml:space="preserve"> </w:delText>
        </w:r>
        <w:r w:rsidDel="00F67288">
          <w:delText>should</w:delText>
        </w:r>
        <w:r w:rsidDel="00F67288">
          <w:rPr>
            <w:rFonts w:ascii="Times New Roman" w:hAnsi="Times New Roman"/>
          </w:rPr>
          <w:delText xml:space="preserve"> </w:delText>
        </w:r>
        <w:r w:rsidDel="00F67288">
          <w:delText>ensure</w:delText>
        </w:r>
        <w:r w:rsidDel="00F67288">
          <w:rPr>
            <w:rFonts w:ascii="Times New Roman" w:hAnsi="Times New Roman"/>
          </w:rPr>
          <w:delText xml:space="preserve"> </w:delText>
        </w:r>
        <w:r w:rsidDel="00F67288">
          <w:delText>that</w:delText>
        </w:r>
        <w:r w:rsidDel="00F67288">
          <w:rPr>
            <w:rFonts w:ascii="Times New Roman" w:hAnsi="Times New Roman"/>
          </w:rPr>
          <w:delText xml:space="preserve"> </w:delText>
        </w:r>
        <w:r w:rsidDel="00F67288">
          <w:delText>when</w:delText>
        </w:r>
        <w:r w:rsidDel="00F67288">
          <w:rPr>
            <w:rFonts w:ascii="Times New Roman" w:hAnsi="Times New Roman"/>
          </w:rPr>
          <w:delText xml:space="preserve"> </w:delText>
        </w:r>
        <w:r w:rsidDel="00F67288">
          <w:delText>the</w:delText>
        </w:r>
        <w:r w:rsidDel="00F67288">
          <w:rPr>
            <w:rFonts w:ascii="Times New Roman" w:hAnsi="Times New Roman"/>
          </w:rPr>
          <w:delText xml:space="preserve"> </w:delText>
        </w:r>
        <w:r w:rsidDel="00F67288">
          <w:delText>third-country</w:delText>
        </w:r>
        <w:r w:rsidDel="00F67288">
          <w:rPr>
            <w:rFonts w:ascii="Times New Roman" w:hAnsi="Times New Roman"/>
          </w:rPr>
          <w:delText xml:space="preserve"> </w:delText>
        </w:r>
        <w:r w:rsidDel="00F67288">
          <w:delText>insurance</w:delText>
        </w:r>
        <w:r w:rsidDel="00F67288">
          <w:rPr>
            <w:rFonts w:ascii="Times New Roman" w:hAnsi="Times New Roman"/>
          </w:rPr>
          <w:delText xml:space="preserve"> </w:delText>
        </w:r>
        <w:r w:rsidDel="00F67288">
          <w:delText>undertaking</w:delText>
        </w:r>
        <w:r w:rsidDel="00F67288">
          <w:rPr>
            <w:rFonts w:ascii="Times New Roman" w:hAnsi="Times New Roman"/>
          </w:rPr>
          <w:delText xml:space="preserve"> </w:delText>
        </w:r>
        <w:r w:rsidDel="00F67288">
          <w:delText>makes</w:delText>
        </w:r>
        <w:r w:rsidDel="00F67288">
          <w:rPr>
            <w:rFonts w:ascii="Times New Roman" w:hAnsi="Times New Roman"/>
          </w:rPr>
          <w:delText xml:space="preserve"> </w:delText>
        </w:r>
        <w:r w:rsidDel="00F67288">
          <w:delText>a</w:delText>
        </w:r>
        <w:r w:rsidDel="00F67288">
          <w:rPr>
            <w:rFonts w:ascii="Times New Roman" w:hAnsi="Times New Roman"/>
          </w:rPr>
          <w:delText xml:space="preserve"> </w:delText>
        </w:r>
        <w:r w:rsidDel="00F67288">
          <w:delText>conversion</w:delText>
        </w:r>
        <w:r w:rsidDel="00F67288">
          <w:rPr>
            <w:rFonts w:ascii="Times New Roman" w:hAnsi="Times New Roman"/>
          </w:rPr>
          <w:delText xml:space="preserve"> </w:delText>
        </w:r>
        <w:r w:rsidDel="00F67288">
          <w:delText>into</w:delText>
        </w:r>
        <w:r w:rsidDel="00F67288">
          <w:rPr>
            <w:rFonts w:ascii="Times New Roman" w:hAnsi="Times New Roman"/>
          </w:rPr>
          <w:delText xml:space="preserve"> </w:delText>
        </w:r>
        <w:r w:rsidDel="00F67288">
          <w:delText>the</w:delText>
        </w:r>
        <w:r w:rsidDel="00F67288">
          <w:rPr>
            <w:rFonts w:ascii="Times New Roman" w:hAnsi="Times New Roman"/>
          </w:rPr>
          <w:delText xml:space="preserve"> </w:delText>
        </w:r>
        <w:r w:rsidDel="00F67288">
          <w:delText>reporting</w:delText>
        </w:r>
        <w:r w:rsidDel="00F67288">
          <w:rPr>
            <w:rFonts w:ascii="Times New Roman" w:hAnsi="Times New Roman"/>
          </w:rPr>
          <w:delText xml:space="preserve"> </w:delText>
        </w:r>
        <w:r w:rsidDel="00F67288">
          <w:delText>currency,</w:delText>
        </w:r>
        <w:r w:rsidDel="00F67288">
          <w:rPr>
            <w:rFonts w:ascii="Times New Roman" w:hAnsi="Times New Roman"/>
          </w:rPr>
          <w:delText xml:space="preserve"> </w:delText>
        </w:r>
        <w:r w:rsidDel="00F67288">
          <w:delText>it</w:delText>
        </w:r>
        <w:r w:rsidDel="00F67288">
          <w:rPr>
            <w:rFonts w:ascii="Times New Roman" w:hAnsi="Times New Roman"/>
          </w:rPr>
          <w:delText xml:space="preserve"> </w:delText>
        </w:r>
        <w:r w:rsidDel="00F67288">
          <w:delText>applies</w:delText>
        </w:r>
        <w:r w:rsidDel="00F67288">
          <w:rPr>
            <w:rFonts w:ascii="Times New Roman" w:hAnsi="Times New Roman"/>
          </w:rPr>
          <w:delText xml:space="preserve"> </w:delText>
        </w:r>
        <w:r w:rsidDel="00F67288">
          <w:delText>the</w:delText>
        </w:r>
        <w:r w:rsidDel="00F67288">
          <w:rPr>
            <w:rFonts w:ascii="Times New Roman" w:hAnsi="Times New Roman"/>
          </w:rPr>
          <w:delText xml:space="preserve"> </w:delText>
        </w:r>
        <w:r w:rsidDel="00F67288">
          <w:delText>exchange</w:delText>
        </w:r>
        <w:r w:rsidDel="00F67288">
          <w:rPr>
            <w:rFonts w:ascii="Times New Roman" w:hAnsi="Times New Roman"/>
          </w:rPr>
          <w:delText xml:space="preserve"> </w:delText>
        </w:r>
        <w:r w:rsidDel="00F67288">
          <w:delText>rate</w:delText>
        </w:r>
        <w:r w:rsidDel="00F67288">
          <w:rPr>
            <w:rFonts w:ascii="Times New Roman" w:hAnsi="Times New Roman"/>
          </w:rPr>
          <w:delText xml:space="preserve"> </w:delText>
        </w:r>
        <w:r w:rsidDel="00F67288">
          <w:delText>from</w:delText>
        </w:r>
        <w:r w:rsidDel="00F67288">
          <w:rPr>
            <w:rFonts w:ascii="Times New Roman" w:hAnsi="Times New Roman"/>
          </w:rPr>
          <w:delText xml:space="preserve"> </w:delText>
        </w:r>
        <w:r w:rsidDel="00F67288">
          <w:delText>the</w:delText>
        </w:r>
        <w:r w:rsidDel="00F67288">
          <w:rPr>
            <w:rFonts w:ascii="Times New Roman" w:hAnsi="Times New Roman"/>
          </w:rPr>
          <w:delText xml:space="preserve"> </w:delText>
        </w:r>
        <w:r w:rsidDel="00F67288">
          <w:delText>same</w:delText>
        </w:r>
        <w:r w:rsidDel="00F67288">
          <w:rPr>
            <w:rFonts w:ascii="Times New Roman" w:hAnsi="Times New Roman"/>
          </w:rPr>
          <w:delText xml:space="preserve"> </w:delText>
        </w:r>
        <w:r w:rsidDel="00F67288">
          <w:delText>source</w:delText>
        </w:r>
        <w:r w:rsidDel="00F67288">
          <w:rPr>
            <w:rFonts w:ascii="Times New Roman" w:hAnsi="Times New Roman"/>
          </w:rPr>
          <w:delText xml:space="preserve"> </w:delText>
        </w:r>
        <w:r w:rsidDel="00F67288">
          <w:delText>as</w:delText>
        </w:r>
        <w:r w:rsidDel="00F67288">
          <w:rPr>
            <w:rFonts w:ascii="Times New Roman" w:hAnsi="Times New Roman"/>
          </w:rPr>
          <w:delText xml:space="preserve"> </w:delText>
        </w:r>
        <w:r w:rsidDel="00F67288">
          <w:delText>the</w:delText>
        </w:r>
        <w:r w:rsidDel="00F67288">
          <w:rPr>
            <w:rFonts w:ascii="Times New Roman" w:hAnsi="Times New Roman"/>
          </w:rPr>
          <w:delText xml:space="preserve"> </w:delText>
        </w:r>
        <w:r w:rsidDel="00F67288">
          <w:delText>one</w:delText>
        </w:r>
        <w:r w:rsidDel="00F67288">
          <w:rPr>
            <w:rFonts w:ascii="Times New Roman" w:hAnsi="Times New Roman"/>
          </w:rPr>
          <w:delText xml:space="preserve"> </w:delText>
        </w:r>
        <w:r w:rsidDel="00F67288">
          <w:delText>used</w:delText>
        </w:r>
        <w:r w:rsidDel="00F67288">
          <w:rPr>
            <w:rFonts w:ascii="Times New Roman" w:hAnsi="Times New Roman"/>
          </w:rPr>
          <w:delText xml:space="preserve"> </w:delText>
        </w:r>
        <w:r w:rsidDel="00F67288">
          <w:delText>for</w:delText>
        </w:r>
        <w:r w:rsidDel="00F67288">
          <w:rPr>
            <w:rFonts w:ascii="Times New Roman" w:hAnsi="Times New Roman"/>
          </w:rPr>
          <w:delText xml:space="preserve"> </w:delText>
        </w:r>
        <w:r w:rsidDel="00F67288">
          <w:delText>the</w:delText>
        </w:r>
        <w:r w:rsidDel="00F67288">
          <w:rPr>
            <w:rFonts w:ascii="Times New Roman" w:hAnsi="Times New Roman"/>
          </w:rPr>
          <w:delText xml:space="preserve"> </w:delText>
        </w:r>
        <w:r w:rsidDel="00F67288">
          <w:delText>undertaking’s</w:delText>
        </w:r>
        <w:r w:rsidDel="00F67288">
          <w:rPr>
            <w:rFonts w:ascii="Times New Roman" w:hAnsi="Times New Roman"/>
          </w:rPr>
          <w:delText xml:space="preserve"> </w:delText>
        </w:r>
        <w:r w:rsidDel="00F67288">
          <w:delText>financial</w:delText>
        </w:r>
        <w:r w:rsidDel="00F67288">
          <w:rPr>
            <w:rFonts w:ascii="Times New Roman" w:hAnsi="Times New Roman"/>
          </w:rPr>
          <w:delText xml:space="preserve"> </w:delText>
        </w:r>
        <w:r w:rsidDel="00F67288">
          <w:delText>statements</w:delText>
        </w:r>
        <w:r w:rsidDel="00F67288">
          <w:rPr>
            <w:rFonts w:ascii="Times New Roman" w:hAnsi="Times New Roman"/>
          </w:rPr>
          <w:delText xml:space="preserve"> </w:delText>
        </w:r>
        <w:r w:rsidDel="00F67288">
          <w:delText>in</w:delText>
        </w:r>
        <w:r w:rsidDel="00F67288">
          <w:rPr>
            <w:rFonts w:ascii="Times New Roman" w:hAnsi="Times New Roman"/>
          </w:rPr>
          <w:delText xml:space="preserve"> </w:delText>
        </w:r>
        <w:r w:rsidDel="00F67288">
          <w:delText>case</w:delText>
        </w:r>
        <w:r w:rsidDel="00F67288">
          <w:rPr>
            <w:rFonts w:ascii="Times New Roman" w:hAnsi="Times New Roman"/>
          </w:rPr>
          <w:delText xml:space="preserve"> </w:delText>
        </w:r>
        <w:r w:rsidDel="00F67288">
          <w:delText>of</w:delText>
        </w:r>
        <w:r w:rsidDel="00F67288">
          <w:rPr>
            <w:rFonts w:ascii="Times New Roman" w:hAnsi="Times New Roman"/>
          </w:rPr>
          <w:delText xml:space="preserve"> </w:delText>
        </w:r>
        <w:r w:rsidDel="00F67288">
          <w:delText>individual</w:delText>
        </w:r>
        <w:r w:rsidDel="00F67288">
          <w:rPr>
            <w:rFonts w:ascii="Times New Roman" w:hAnsi="Times New Roman"/>
          </w:rPr>
          <w:delText xml:space="preserve"> </w:delText>
        </w:r>
        <w:r w:rsidDel="00F67288">
          <w:delText>reporting.</w:delText>
        </w:r>
      </w:del>
    </w:p>
    <w:p w14:paraId="34B995DB" w14:textId="3C3FCCC2" w:rsidR="0078534D" w:rsidDel="00F67288" w:rsidRDefault="002761F8">
      <w:pPr>
        <w:pStyle w:val="ListParagraph"/>
        <w:numPr>
          <w:ilvl w:val="1"/>
          <w:numId w:val="41"/>
        </w:numPr>
        <w:tabs>
          <w:tab w:val="left" w:pos="1148"/>
          <w:tab w:val="left" w:pos="1152"/>
        </w:tabs>
        <w:spacing w:before="116" w:line="276" w:lineRule="auto"/>
        <w:rPr>
          <w:del w:id="241" w:author="Johannes Backer" w:date="2025-03-25T08:44:00Z"/>
        </w:rPr>
        <w:pPrChange w:id="242" w:author="Johannes Backer" w:date="2025-05-15T08:14:00Z">
          <w:pPr>
            <w:pStyle w:val="ListParagraph"/>
            <w:numPr>
              <w:ilvl w:val="1"/>
              <w:numId w:val="24"/>
            </w:numPr>
            <w:tabs>
              <w:tab w:val="left" w:pos="1148"/>
              <w:tab w:val="left" w:pos="1152"/>
            </w:tabs>
            <w:spacing w:before="116" w:line="276" w:lineRule="auto"/>
            <w:ind w:left="1152" w:hanging="663"/>
          </w:pPr>
        </w:pPrChange>
      </w:pPr>
      <w:del w:id="243" w:author="Johannes Backer" w:date="2025-03-25T08:44:00Z">
        <w:r w:rsidDel="00F67288">
          <w:delText>The host supervisory authority should ensure that when the third-country insurance</w:delText>
        </w:r>
        <w:r w:rsidRPr="00036923" w:rsidDel="00F67288">
          <w:delText xml:space="preserve"> </w:delText>
        </w:r>
        <w:r w:rsidDel="00F67288">
          <w:delText>undertaking expresses the value of historical data denominated in a currency other</w:delText>
        </w:r>
        <w:r w:rsidRPr="00036923" w:rsidDel="00F67288">
          <w:delText xml:space="preserve"> </w:delText>
        </w:r>
        <w:r w:rsidDel="00F67288">
          <w:delText>than the</w:delText>
        </w:r>
        <w:r w:rsidRPr="00036923" w:rsidDel="00F67288">
          <w:delText xml:space="preserve"> </w:delText>
        </w:r>
        <w:r w:rsidDel="00F67288">
          <w:delText>reporting</w:delText>
        </w:r>
        <w:r w:rsidRPr="00036923" w:rsidDel="00F67288">
          <w:delText xml:space="preserve"> </w:delText>
        </w:r>
        <w:r w:rsidDel="00F67288">
          <w:delText>currency, all values</w:delText>
        </w:r>
        <w:r w:rsidRPr="00036923" w:rsidDel="00F67288">
          <w:delText xml:space="preserve"> </w:delText>
        </w:r>
        <w:r w:rsidDel="00F67288">
          <w:delText>related to</w:delText>
        </w:r>
        <w:r w:rsidRPr="00036923" w:rsidDel="00F67288">
          <w:delText xml:space="preserve"> </w:delText>
        </w:r>
        <w:r w:rsidDel="00F67288">
          <w:delText>different reporting periods</w:delText>
        </w:r>
        <w:r w:rsidRPr="00036923" w:rsidDel="00F67288">
          <w:delText xml:space="preserve"> </w:delText>
        </w:r>
        <w:r w:rsidDel="00F67288">
          <w:delText>are</w:delText>
        </w:r>
        <w:r w:rsidRPr="00036923" w:rsidDel="00F67288">
          <w:delText xml:space="preserve"> </w:delText>
        </w:r>
        <w:r w:rsidDel="00F67288">
          <w:delText>converted into the reporting currency as if the conversion had taken place at the</w:delText>
        </w:r>
        <w:r w:rsidRPr="00036923" w:rsidDel="00F67288">
          <w:delText xml:space="preserve"> </w:delText>
        </w:r>
        <w:r w:rsidDel="00F67288">
          <w:delText>closing rate on the last day for which the appropriate rate is available in the period</w:delText>
        </w:r>
        <w:r w:rsidRPr="00036923" w:rsidDel="00F67288">
          <w:delText xml:space="preserve"> </w:delText>
        </w:r>
        <w:r w:rsidDel="00F67288">
          <w:delText>being</w:delText>
        </w:r>
        <w:r w:rsidRPr="00036923" w:rsidDel="00F67288">
          <w:delText xml:space="preserve"> </w:delText>
        </w:r>
        <w:r w:rsidDel="00F67288">
          <w:delText>reported.</w:delText>
        </w:r>
      </w:del>
    </w:p>
    <w:p w14:paraId="5F2D1E4F" w14:textId="77777777" w:rsidR="00BF6324" w:rsidRDefault="00A51A09">
      <w:pPr>
        <w:pStyle w:val="Heading1"/>
        <w:spacing w:before="239"/>
      </w:pPr>
      <w:r>
        <w:t>Guideline</w:t>
      </w:r>
      <w:r>
        <w:rPr>
          <w:rFonts w:ascii="Times New Roman"/>
          <w:b w:val="0"/>
          <w:spacing w:val="16"/>
        </w:rPr>
        <w:t xml:space="preserve"> </w:t>
      </w:r>
      <w:r>
        <w:t>40</w:t>
      </w:r>
      <w:r>
        <w:rPr>
          <w:rFonts w:ascii="Times New Roman"/>
          <w:b w:val="0"/>
          <w:spacing w:val="16"/>
        </w:rPr>
        <w:t xml:space="preserve"> </w:t>
      </w:r>
      <w:r>
        <w:t>-</w:t>
      </w:r>
      <w:r>
        <w:rPr>
          <w:rFonts w:ascii="Times New Roman"/>
          <w:b w:val="0"/>
          <w:spacing w:val="17"/>
        </w:rPr>
        <w:t xml:space="preserve"> </w:t>
      </w:r>
      <w:r>
        <w:t>Materiality</w:t>
      </w:r>
      <w:r>
        <w:rPr>
          <w:rFonts w:ascii="Times New Roman"/>
          <w:b w:val="0"/>
          <w:spacing w:val="17"/>
        </w:rPr>
        <w:t xml:space="preserve"> </w:t>
      </w:r>
      <w:r>
        <w:t>of</w:t>
      </w:r>
      <w:r>
        <w:rPr>
          <w:rFonts w:ascii="Times New Roman"/>
          <w:b w:val="0"/>
          <w:spacing w:val="17"/>
        </w:rPr>
        <w:t xml:space="preserve"> </w:t>
      </w:r>
      <w:r>
        <w:rPr>
          <w:spacing w:val="-2"/>
        </w:rPr>
        <w:t>information</w:t>
      </w:r>
    </w:p>
    <w:p w14:paraId="60F0B39C" w14:textId="77777777" w:rsidR="00BF6324" w:rsidRDefault="00A51A09">
      <w:pPr>
        <w:pStyle w:val="ListParagraph"/>
        <w:numPr>
          <w:ilvl w:val="1"/>
          <w:numId w:val="41"/>
        </w:numPr>
        <w:tabs>
          <w:tab w:val="left" w:pos="1148"/>
          <w:tab w:val="left" w:pos="1152"/>
        </w:tabs>
        <w:spacing w:before="122" w:line="276" w:lineRule="auto"/>
        <w:ind w:right="126"/>
        <w:pPrChange w:id="244" w:author="Johannes Backer" w:date="2025-05-15T08:14:00Z">
          <w:pPr>
            <w:pStyle w:val="ListParagraph"/>
            <w:numPr>
              <w:ilvl w:val="1"/>
              <w:numId w:val="24"/>
            </w:numPr>
            <w:tabs>
              <w:tab w:val="left" w:pos="1148"/>
              <w:tab w:val="left" w:pos="1152"/>
            </w:tabs>
            <w:spacing w:before="122" w:line="276" w:lineRule="auto"/>
            <w:ind w:left="1152" w:right="126"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third-country</w:t>
      </w:r>
      <w:r>
        <w:rPr>
          <w:rFonts w:ascii="Times New Roman"/>
        </w:rPr>
        <w:t xml:space="preserve"> </w:t>
      </w:r>
      <w:r>
        <w:t>insurance</w:t>
      </w:r>
      <w:r>
        <w:rPr>
          <w:rFonts w:ascii="Times New Roman"/>
        </w:rPr>
        <w:t xml:space="preserve"> </w:t>
      </w:r>
      <w:r>
        <w:t>undertakings</w:t>
      </w:r>
      <w:r>
        <w:rPr>
          <w:rFonts w:ascii="Times New Roman"/>
        </w:rPr>
        <w:t xml:space="preserve"> </w:t>
      </w:r>
      <w:r>
        <w:t>consider</w:t>
      </w:r>
      <w:r>
        <w:rPr>
          <w:rFonts w:ascii="Times New Roman"/>
        </w:rPr>
        <w:t xml:space="preserve"> </w:t>
      </w:r>
      <w:r>
        <w:t>as</w:t>
      </w:r>
      <w:r>
        <w:rPr>
          <w:rFonts w:ascii="Times New Roman"/>
        </w:rPr>
        <w:t xml:space="preserve"> </w:t>
      </w:r>
      <w:r>
        <w:t>material</w:t>
      </w:r>
      <w:r>
        <w:rPr>
          <w:rFonts w:ascii="Times New Roman"/>
        </w:rPr>
        <w:t xml:space="preserve"> </w:t>
      </w:r>
      <w:r>
        <w:t>information,</w:t>
      </w:r>
      <w:r>
        <w:rPr>
          <w:rFonts w:ascii="Times New Roman"/>
        </w:rPr>
        <w:t xml:space="preserve"> </w:t>
      </w:r>
      <w:r>
        <w:t>information</w:t>
      </w:r>
      <w:r>
        <w:rPr>
          <w:rFonts w:ascii="Times New Roman"/>
        </w:rPr>
        <w:t xml:space="preserve"> </w:t>
      </w:r>
      <w:r>
        <w:t>which</w:t>
      </w:r>
      <w:r>
        <w:rPr>
          <w:rFonts w:ascii="Times New Roman"/>
        </w:rPr>
        <w:t xml:space="preserve"> </w:t>
      </w:r>
      <w:r>
        <w:t>omission</w:t>
      </w:r>
      <w:r>
        <w:rPr>
          <w:rFonts w:ascii="Times New Roman"/>
        </w:rPr>
        <w:t xml:space="preserve"> </w:t>
      </w:r>
      <w:r>
        <w:t>or</w:t>
      </w:r>
      <w:r>
        <w:rPr>
          <w:rFonts w:ascii="Times New Roman"/>
        </w:rPr>
        <w:t xml:space="preserve"> </w:t>
      </w:r>
      <w:r>
        <w:t>misstatement</w:t>
      </w:r>
      <w:r>
        <w:rPr>
          <w:rFonts w:ascii="Times New Roman"/>
        </w:rPr>
        <w:t xml:space="preserve"> </w:t>
      </w:r>
      <w:r>
        <w:t>could</w:t>
      </w:r>
      <w:r>
        <w:rPr>
          <w:rFonts w:ascii="Times New Roman"/>
        </w:rPr>
        <w:t xml:space="preserve"> </w:t>
      </w:r>
      <w:r>
        <w:t>influence</w:t>
      </w:r>
      <w:r>
        <w:rPr>
          <w:rFonts w:ascii="Times New Roman"/>
        </w:rPr>
        <w:t xml:space="preserve"> </w:t>
      </w:r>
      <w:r>
        <w:t>its</w:t>
      </w:r>
      <w:r>
        <w:rPr>
          <w:rFonts w:ascii="Times New Roman"/>
        </w:rPr>
        <w:t xml:space="preserve"> </w:t>
      </w:r>
      <w:r>
        <w:t>decision-making</w:t>
      </w:r>
      <w:r>
        <w:rPr>
          <w:rFonts w:ascii="Times New Roman"/>
        </w:rPr>
        <w:t xml:space="preserve"> </w:t>
      </w:r>
      <w:r>
        <w:t>or</w:t>
      </w:r>
      <w:r>
        <w:rPr>
          <w:rFonts w:ascii="Times New Roman"/>
        </w:rPr>
        <w:t xml:space="preserve"> </w:t>
      </w:r>
      <w:r>
        <w:t>judgement.</w:t>
      </w:r>
    </w:p>
    <w:p w14:paraId="15974C15" w14:textId="5B79DDDC" w:rsidR="003B18C1" w:rsidDel="009A3286" w:rsidRDefault="00A51A09">
      <w:pPr>
        <w:pStyle w:val="Heading1"/>
        <w:spacing w:before="126" w:line="500" w:lineRule="atLeast"/>
        <w:ind w:right="5617"/>
        <w:rPr>
          <w:del w:id="245" w:author="Johannes Backer" w:date="2025-03-27T08:02:00Z"/>
        </w:rPr>
      </w:pPr>
      <w:del w:id="246" w:author="Johannes Backer" w:date="2025-03-27T08:02:00Z">
        <w:r w:rsidDel="009A3286">
          <w:delText>Means</w:delText>
        </w:r>
        <w:r w:rsidDel="009A3286">
          <w:rPr>
            <w:rFonts w:ascii="Times New Roman"/>
            <w:b w:val="0"/>
          </w:rPr>
          <w:delText xml:space="preserve"> </w:delText>
        </w:r>
        <w:r w:rsidDel="009A3286">
          <w:delText>of</w:delText>
        </w:r>
        <w:r w:rsidDel="009A3286">
          <w:rPr>
            <w:rFonts w:ascii="Times New Roman"/>
            <w:b w:val="0"/>
          </w:rPr>
          <w:delText xml:space="preserve"> </w:delText>
        </w:r>
        <w:r w:rsidDel="009A3286">
          <w:delText>communication</w:delText>
        </w:r>
      </w:del>
    </w:p>
    <w:p w14:paraId="0D274BA1" w14:textId="1AF02B65" w:rsidR="00BF6324" w:rsidDel="009A3286" w:rsidRDefault="00A51A09">
      <w:pPr>
        <w:pStyle w:val="Heading1"/>
        <w:spacing w:before="126" w:line="500" w:lineRule="atLeast"/>
        <w:ind w:right="5617"/>
        <w:rPr>
          <w:del w:id="247" w:author="Johannes Backer" w:date="2025-03-27T08:02:00Z"/>
        </w:rPr>
      </w:pPr>
      <w:del w:id="248" w:author="Johannes Backer" w:date="2025-03-27T08:02:00Z">
        <w:r w:rsidDel="009A3286">
          <w:delText>Guideline</w:delText>
        </w:r>
        <w:r w:rsidDel="009A3286">
          <w:rPr>
            <w:rFonts w:ascii="Times New Roman"/>
            <w:b w:val="0"/>
            <w:spacing w:val="17"/>
          </w:rPr>
          <w:delText xml:space="preserve"> </w:delText>
        </w:r>
        <w:r w:rsidDel="009A3286">
          <w:delText>41</w:delText>
        </w:r>
        <w:r w:rsidDel="009A3286">
          <w:rPr>
            <w:rFonts w:ascii="Times New Roman"/>
            <w:b w:val="0"/>
            <w:spacing w:val="17"/>
          </w:rPr>
          <w:delText xml:space="preserve"> </w:delText>
        </w:r>
        <w:r w:rsidDel="009A3286">
          <w:delText>-</w:delText>
        </w:r>
        <w:r w:rsidDel="009A3286">
          <w:rPr>
            <w:rFonts w:ascii="Times New Roman"/>
            <w:b w:val="0"/>
            <w:spacing w:val="18"/>
          </w:rPr>
          <w:delText xml:space="preserve"> </w:delText>
        </w:r>
        <w:r w:rsidDel="009A3286">
          <w:delText>Means</w:delText>
        </w:r>
        <w:r w:rsidDel="009A3286">
          <w:rPr>
            <w:rFonts w:ascii="Times New Roman"/>
            <w:b w:val="0"/>
            <w:spacing w:val="19"/>
          </w:rPr>
          <w:delText xml:space="preserve"> </w:delText>
        </w:r>
        <w:r w:rsidDel="009A3286">
          <w:delText>of</w:delText>
        </w:r>
        <w:r w:rsidDel="009A3286">
          <w:rPr>
            <w:rFonts w:ascii="Times New Roman"/>
            <w:b w:val="0"/>
            <w:spacing w:val="18"/>
          </w:rPr>
          <w:delText xml:space="preserve"> </w:delText>
        </w:r>
        <w:r w:rsidDel="009A3286">
          <w:rPr>
            <w:spacing w:val="-2"/>
          </w:rPr>
          <w:delText>reporting</w:delText>
        </w:r>
      </w:del>
    </w:p>
    <w:p w14:paraId="378D1ECE" w14:textId="23F2162B" w:rsidR="00BF6324" w:rsidDel="009A3286" w:rsidRDefault="00A51A09">
      <w:pPr>
        <w:pStyle w:val="ListParagraph"/>
        <w:numPr>
          <w:ilvl w:val="1"/>
          <w:numId w:val="41"/>
        </w:numPr>
        <w:tabs>
          <w:tab w:val="left" w:pos="1148"/>
          <w:tab w:val="left" w:pos="1152"/>
        </w:tabs>
        <w:spacing w:before="128" w:line="276" w:lineRule="auto"/>
        <w:ind w:right="123"/>
        <w:rPr>
          <w:del w:id="249" w:author="Johannes Backer" w:date="2025-03-27T08:02:00Z"/>
        </w:rPr>
        <w:pPrChange w:id="250" w:author="Johannes Backer" w:date="2025-05-15T08:14:00Z">
          <w:pPr>
            <w:pStyle w:val="ListParagraph"/>
            <w:numPr>
              <w:ilvl w:val="1"/>
              <w:numId w:val="24"/>
            </w:numPr>
            <w:tabs>
              <w:tab w:val="left" w:pos="1148"/>
              <w:tab w:val="left" w:pos="1152"/>
            </w:tabs>
            <w:spacing w:before="128" w:line="276" w:lineRule="auto"/>
            <w:ind w:left="1152" w:right="123" w:hanging="663"/>
          </w:pPr>
        </w:pPrChange>
      </w:pPr>
      <w:del w:id="251" w:author="Johannes Backer" w:date="2025-03-27T08:02:00Z">
        <w:r w:rsidDel="009A3286">
          <w:delText>The</w:delText>
        </w:r>
        <w:r w:rsidDel="009A3286">
          <w:rPr>
            <w:rFonts w:ascii="Times New Roman"/>
            <w:spacing w:val="40"/>
          </w:rPr>
          <w:delText xml:space="preserve"> </w:delText>
        </w:r>
        <w:r w:rsidDel="009A3286">
          <w:delText>host</w:delText>
        </w:r>
        <w:r w:rsidDel="009A3286">
          <w:rPr>
            <w:rFonts w:ascii="Times New Roman"/>
            <w:spacing w:val="40"/>
          </w:rPr>
          <w:delText xml:space="preserve"> </w:delText>
        </w:r>
        <w:r w:rsidDel="009A3286">
          <w:delText>supervisory</w:delText>
        </w:r>
        <w:r w:rsidDel="009A3286">
          <w:rPr>
            <w:rFonts w:ascii="Times New Roman"/>
            <w:spacing w:val="40"/>
          </w:rPr>
          <w:delText xml:space="preserve"> </w:delText>
        </w:r>
        <w:r w:rsidDel="009A3286">
          <w:delText>authority</w:delText>
        </w:r>
        <w:r w:rsidDel="009A3286">
          <w:rPr>
            <w:rFonts w:ascii="Times New Roman"/>
            <w:spacing w:val="40"/>
          </w:rPr>
          <w:delText xml:space="preserve"> </w:delText>
        </w:r>
        <w:r w:rsidDel="009A3286">
          <w:delText>should</w:delText>
        </w:r>
        <w:r w:rsidDel="009A3286">
          <w:rPr>
            <w:rFonts w:ascii="Times New Roman"/>
            <w:spacing w:val="40"/>
          </w:rPr>
          <w:delText xml:space="preserve"> </w:delText>
        </w:r>
        <w:r w:rsidDel="009A3286">
          <w:delText>ensure</w:delText>
        </w:r>
        <w:r w:rsidDel="009A3286">
          <w:rPr>
            <w:rFonts w:ascii="Times New Roman"/>
            <w:spacing w:val="40"/>
          </w:rPr>
          <w:delText xml:space="preserve"> </w:delText>
        </w:r>
        <w:r w:rsidDel="009A3286">
          <w:delText>that</w:delText>
        </w:r>
        <w:r w:rsidDel="009A3286">
          <w:rPr>
            <w:rFonts w:ascii="Times New Roman"/>
            <w:spacing w:val="40"/>
          </w:rPr>
          <w:delText xml:space="preserve"> </w:delText>
        </w:r>
        <w:r w:rsidDel="009A3286">
          <w:delText>the</w:delText>
        </w:r>
        <w:r w:rsidDel="009A3286">
          <w:rPr>
            <w:rFonts w:ascii="Times New Roman"/>
            <w:spacing w:val="40"/>
          </w:rPr>
          <w:delText xml:space="preserve"> </w:delText>
        </w:r>
        <w:r w:rsidDel="009A3286">
          <w:delText>third-country</w:delText>
        </w:r>
        <w:r w:rsidDel="009A3286">
          <w:rPr>
            <w:rFonts w:ascii="Times New Roman"/>
          </w:rPr>
          <w:delText xml:space="preserve"> </w:delText>
        </w:r>
        <w:r w:rsidDel="009A3286">
          <w:delText>insurance</w:delText>
        </w:r>
        <w:r w:rsidDel="009A3286">
          <w:rPr>
            <w:rFonts w:ascii="Times New Roman"/>
          </w:rPr>
          <w:delText xml:space="preserve"> </w:delText>
        </w:r>
        <w:r w:rsidDel="009A3286">
          <w:delText>undertaking</w:delText>
        </w:r>
        <w:r w:rsidDel="009A3286">
          <w:rPr>
            <w:rFonts w:ascii="Times New Roman"/>
          </w:rPr>
          <w:delText xml:space="preserve"> </w:delText>
        </w:r>
        <w:r w:rsidDel="009A3286">
          <w:delText>provides</w:delText>
        </w:r>
        <w:r w:rsidDel="009A3286">
          <w:rPr>
            <w:rFonts w:ascii="Times New Roman"/>
          </w:rPr>
          <w:delText xml:space="preserve"> </w:delText>
        </w:r>
        <w:r w:rsidDel="009A3286">
          <w:delText>it</w:delText>
        </w:r>
        <w:r w:rsidDel="009A3286">
          <w:rPr>
            <w:rFonts w:ascii="Times New Roman"/>
          </w:rPr>
          <w:delText xml:space="preserve"> </w:delText>
        </w:r>
        <w:r w:rsidDel="009A3286">
          <w:delText>with</w:delText>
        </w:r>
        <w:r w:rsidDel="009A3286">
          <w:rPr>
            <w:rFonts w:ascii="Times New Roman"/>
          </w:rPr>
          <w:delText xml:space="preserve"> </w:delText>
        </w:r>
        <w:r w:rsidDel="009A3286">
          <w:delText>the</w:delText>
        </w:r>
        <w:r w:rsidDel="009A3286">
          <w:rPr>
            <w:rFonts w:ascii="Times New Roman"/>
          </w:rPr>
          <w:delText xml:space="preserve"> </w:delText>
        </w:r>
        <w:r w:rsidDel="009A3286">
          <w:delText>regular</w:delText>
        </w:r>
        <w:r w:rsidDel="009A3286">
          <w:rPr>
            <w:rFonts w:ascii="Times New Roman"/>
          </w:rPr>
          <w:delText xml:space="preserve"> </w:delText>
        </w:r>
        <w:r w:rsidDel="009A3286">
          <w:delText>supervisory</w:delText>
        </w:r>
        <w:r w:rsidDel="009A3286">
          <w:rPr>
            <w:rFonts w:ascii="Times New Roman"/>
          </w:rPr>
          <w:delText xml:space="preserve"> </w:delText>
        </w:r>
        <w:r w:rsidDel="009A3286">
          <w:delText>report</w:delText>
        </w:r>
        <w:r w:rsidDel="009A3286">
          <w:rPr>
            <w:rFonts w:ascii="Times New Roman"/>
          </w:rPr>
          <w:delText xml:space="preserve"> </w:delText>
        </w:r>
        <w:r w:rsidDel="009A3286">
          <w:delText>in</w:delText>
        </w:r>
        <w:r w:rsidDel="009A3286">
          <w:rPr>
            <w:rFonts w:ascii="Times New Roman"/>
            <w:spacing w:val="80"/>
          </w:rPr>
          <w:delText xml:space="preserve"> </w:delText>
        </w:r>
        <w:r w:rsidDel="009A3286">
          <w:delText>respect</w:delText>
        </w:r>
        <w:r w:rsidDel="009A3286">
          <w:rPr>
            <w:rFonts w:ascii="Times New Roman"/>
            <w:spacing w:val="40"/>
          </w:rPr>
          <w:delText xml:space="preserve"> </w:delText>
        </w:r>
        <w:r w:rsidDel="009A3286">
          <w:delText>of</w:delText>
        </w:r>
        <w:r w:rsidDel="009A3286">
          <w:rPr>
            <w:rFonts w:ascii="Times New Roman"/>
            <w:spacing w:val="40"/>
          </w:rPr>
          <w:delText xml:space="preserve"> </w:delText>
        </w:r>
        <w:r w:rsidDel="009A3286">
          <w:delText>branch</w:delText>
        </w:r>
        <w:r w:rsidDel="009A3286">
          <w:rPr>
            <w:rFonts w:ascii="Times New Roman"/>
            <w:spacing w:val="40"/>
          </w:rPr>
          <w:delText xml:space="preserve"> </w:delText>
        </w:r>
        <w:r w:rsidDel="009A3286">
          <w:delText>operations,</w:delText>
        </w:r>
        <w:r w:rsidDel="009A3286">
          <w:rPr>
            <w:rFonts w:ascii="Times New Roman"/>
            <w:spacing w:val="40"/>
          </w:rPr>
          <w:delText xml:space="preserve"> </w:delText>
        </w:r>
        <w:r w:rsidDel="009A3286">
          <w:delText>the</w:delText>
        </w:r>
        <w:r w:rsidDel="009A3286">
          <w:rPr>
            <w:rFonts w:ascii="Times New Roman"/>
            <w:spacing w:val="40"/>
          </w:rPr>
          <w:delText xml:space="preserve"> </w:delText>
        </w:r>
        <w:r w:rsidDel="009A3286">
          <w:delText>ORSA</w:delText>
        </w:r>
        <w:r w:rsidDel="009A3286">
          <w:rPr>
            <w:rFonts w:ascii="Times New Roman"/>
            <w:spacing w:val="40"/>
          </w:rPr>
          <w:delText xml:space="preserve"> </w:delText>
        </w:r>
        <w:r w:rsidDel="009A3286">
          <w:delText>supervisory</w:delText>
        </w:r>
        <w:r w:rsidDel="009A3286">
          <w:rPr>
            <w:rFonts w:ascii="Times New Roman"/>
            <w:spacing w:val="40"/>
          </w:rPr>
          <w:delText xml:space="preserve"> </w:delText>
        </w:r>
        <w:r w:rsidDel="009A3286">
          <w:delText>report</w:delText>
        </w:r>
        <w:r w:rsidDel="009A3286">
          <w:rPr>
            <w:rFonts w:ascii="Times New Roman"/>
            <w:spacing w:val="40"/>
          </w:rPr>
          <w:delText xml:space="preserve"> </w:delText>
        </w:r>
        <w:r w:rsidDel="009A3286">
          <w:delText>in</w:delText>
        </w:r>
        <w:r w:rsidDel="009A3286">
          <w:rPr>
            <w:rFonts w:ascii="Times New Roman"/>
            <w:spacing w:val="40"/>
          </w:rPr>
          <w:delText xml:space="preserve"> </w:delText>
        </w:r>
        <w:r w:rsidDel="009A3286">
          <w:delText>respect</w:delText>
        </w:r>
        <w:r w:rsidDel="009A3286">
          <w:rPr>
            <w:rFonts w:ascii="Times New Roman"/>
            <w:spacing w:val="40"/>
          </w:rPr>
          <w:delText xml:space="preserve"> </w:delText>
        </w:r>
        <w:r w:rsidDel="009A3286">
          <w:delText>of</w:delText>
        </w:r>
        <w:r w:rsidDel="009A3286">
          <w:rPr>
            <w:rFonts w:ascii="Times New Roman"/>
          </w:rPr>
          <w:delText xml:space="preserve"> </w:delText>
        </w:r>
        <w:r w:rsidDel="009A3286">
          <w:delText>branch</w:delText>
        </w:r>
        <w:r w:rsidDel="009A3286">
          <w:rPr>
            <w:rFonts w:ascii="Times New Roman"/>
          </w:rPr>
          <w:delText xml:space="preserve"> </w:delText>
        </w:r>
        <w:r w:rsidDel="009A3286">
          <w:delText>operations</w:delText>
        </w:r>
        <w:r w:rsidDel="009A3286">
          <w:rPr>
            <w:rFonts w:ascii="Times New Roman"/>
          </w:rPr>
          <w:delText xml:space="preserve"> </w:delText>
        </w:r>
        <w:r w:rsidDel="009A3286">
          <w:delText>and</w:delText>
        </w:r>
        <w:r w:rsidDel="009A3286">
          <w:rPr>
            <w:rFonts w:ascii="Times New Roman"/>
          </w:rPr>
          <w:delText xml:space="preserve"> </w:delText>
        </w:r>
        <w:r w:rsidDel="009A3286">
          <w:delText>the</w:delText>
        </w:r>
        <w:r w:rsidDel="009A3286">
          <w:rPr>
            <w:rFonts w:ascii="Times New Roman"/>
          </w:rPr>
          <w:delText xml:space="preserve"> </w:delText>
        </w:r>
        <w:r w:rsidDel="009A3286">
          <w:delText>relevant</w:delText>
        </w:r>
        <w:r w:rsidDel="009A3286">
          <w:rPr>
            <w:rFonts w:ascii="Times New Roman"/>
          </w:rPr>
          <w:delText xml:space="preserve"> </w:delText>
        </w:r>
        <w:r w:rsidDel="009A3286">
          <w:delText>quantitative</w:delText>
        </w:r>
        <w:r w:rsidDel="009A3286">
          <w:rPr>
            <w:rFonts w:ascii="Times New Roman"/>
          </w:rPr>
          <w:delText xml:space="preserve"> </w:delText>
        </w:r>
        <w:r w:rsidDel="009A3286">
          <w:delText>templates</w:delText>
        </w:r>
        <w:r w:rsidDel="009A3286">
          <w:rPr>
            <w:rFonts w:ascii="Times New Roman"/>
          </w:rPr>
          <w:delText xml:space="preserve"> </w:delText>
        </w:r>
        <w:r w:rsidDel="009A3286">
          <w:delText>in</w:delText>
        </w:r>
        <w:r w:rsidDel="009A3286">
          <w:rPr>
            <w:rFonts w:ascii="Times New Roman"/>
          </w:rPr>
          <w:delText xml:space="preserve"> </w:delText>
        </w:r>
        <w:r w:rsidDel="009A3286">
          <w:delText>electronic</w:delText>
        </w:r>
        <w:r w:rsidDel="009A3286">
          <w:rPr>
            <w:rFonts w:ascii="Times New Roman"/>
          </w:rPr>
          <w:delText xml:space="preserve"> </w:delText>
        </w:r>
        <w:r w:rsidDel="009A3286">
          <w:delText>form.</w:delText>
        </w:r>
      </w:del>
    </w:p>
    <w:p w14:paraId="3BE38AF8" w14:textId="78FEB7BD" w:rsidR="00BF6324" w:rsidDel="00FD78C0" w:rsidRDefault="00A51A09">
      <w:pPr>
        <w:pStyle w:val="Heading1"/>
        <w:spacing w:before="239"/>
        <w:rPr>
          <w:del w:id="252" w:author="Johannes Backer" w:date="2025-03-25T08:55:00Z"/>
        </w:rPr>
      </w:pPr>
      <w:del w:id="253" w:author="Johannes Backer" w:date="2025-03-25T08:55:00Z">
        <w:r w:rsidDel="00FD78C0">
          <w:delText>Guideline</w:delText>
        </w:r>
        <w:r w:rsidDel="00FD78C0">
          <w:rPr>
            <w:rFonts w:ascii="Times New Roman"/>
            <w:b w:val="0"/>
            <w:spacing w:val="16"/>
          </w:rPr>
          <w:delText xml:space="preserve"> </w:delText>
        </w:r>
        <w:r w:rsidDel="00FD78C0">
          <w:delText>42</w:delText>
        </w:r>
        <w:r w:rsidDel="00FD78C0">
          <w:rPr>
            <w:rFonts w:ascii="Times New Roman"/>
            <w:b w:val="0"/>
            <w:spacing w:val="15"/>
          </w:rPr>
          <w:delText xml:space="preserve"> </w:delText>
        </w:r>
        <w:r w:rsidDel="00FD78C0">
          <w:delText>-</w:delText>
        </w:r>
        <w:r w:rsidDel="00FD78C0">
          <w:rPr>
            <w:rFonts w:ascii="Times New Roman"/>
            <w:b w:val="0"/>
            <w:spacing w:val="17"/>
          </w:rPr>
          <w:delText xml:space="preserve"> </w:delText>
        </w:r>
        <w:r w:rsidDel="00FD78C0">
          <w:delText>Supervisory</w:delText>
        </w:r>
        <w:r w:rsidDel="00FD78C0">
          <w:rPr>
            <w:rFonts w:ascii="Times New Roman"/>
            <w:b w:val="0"/>
            <w:spacing w:val="16"/>
          </w:rPr>
          <w:delText xml:space="preserve"> </w:delText>
        </w:r>
        <w:r w:rsidDel="00FD78C0">
          <w:delText>reporting</w:delText>
        </w:r>
        <w:r w:rsidDel="00FD78C0">
          <w:rPr>
            <w:rFonts w:ascii="Times New Roman"/>
            <w:b w:val="0"/>
            <w:spacing w:val="16"/>
          </w:rPr>
          <w:delText xml:space="preserve"> </w:delText>
        </w:r>
        <w:r w:rsidDel="00FD78C0">
          <w:rPr>
            <w:spacing w:val="-2"/>
          </w:rPr>
          <w:delText>formats</w:delText>
        </w:r>
      </w:del>
    </w:p>
    <w:p w14:paraId="23572689" w14:textId="748D05D1" w:rsidR="00BF6324" w:rsidDel="00FD78C0" w:rsidRDefault="00A51A09">
      <w:pPr>
        <w:pStyle w:val="ListParagraph"/>
        <w:numPr>
          <w:ilvl w:val="1"/>
          <w:numId w:val="41"/>
        </w:numPr>
        <w:tabs>
          <w:tab w:val="left" w:pos="1148"/>
          <w:tab w:val="left" w:pos="1152"/>
        </w:tabs>
        <w:spacing w:before="121" w:line="276" w:lineRule="auto"/>
        <w:ind w:right="124"/>
        <w:rPr>
          <w:del w:id="254" w:author="Johannes Backer" w:date="2025-03-25T08:55:00Z"/>
        </w:rPr>
        <w:pPrChange w:id="255" w:author="Johannes Backer" w:date="2025-05-15T08:14:00Z">
          <w:pPr>
            <w:pStyle w:val="ListParagraph"/>
            <w:numPr>
              <w:ilvl w:val="1"/>
              <w:numId w:val="24"/>
            </w:numPr>
            <w:tabs>
              <w:tab w:val="left" w:pos="1148"/>
              <w:tab w:val="left" w:pos="1152"/>
            </w:tabs>
            <w:spacing w:before="121" w:line="276" w:lineRule="auto"/>
            <w:ind w:left="1152" w:right="124" w:hanging="663"/>
          </w:pPr>
        </w:pPrChange>
      </w:pPr>
      <w:del w:id="256" w:author="Johannes Backer" w:date="2025-03-25T08:55:00Z">
        <w:r w:rsidDel="00FD78C0">
          <w:delText>The</w:delText>
        </w:r>
        <w:r w:rsidDel="00FD78C0">
          <w:rPr>
            <w:rFonts w:ascii="Times New Roman"/>
            <w:spacing w:val="40"/>
          </w:rPr>
          <w:delText xml:space="preserve"> </w:delText>
        </w:r>
        <w:r w:rsidDel="00FD78C0">
          <w:delText>host</w:delText>
        </w:r>
        <w:r w:rsidDel="00FD78C0">
          <w:rPr>
            <w:rFonts w:ascii="Times New Roman"/>
            <w:spacing w:val="40"/>
          </w:rPr>
          <w:delText xml:space="preserve"> </w:delText>
        </w:r>
        <w:r w:rsidDel="00FD78C0">
          <w:delText>supervisory</w:delText>
        </w:r>
        <w:r w:rsidDel="00FD78C0">
          <w:rPr>
            <w:rFonts w:ascii="Times New Roman"/>
            <w:spacing w:val="40"/>
          </w:rPr>
          <w:delText xml:space="preserve"> </w:delText>
        </w:r>
        <w:r w:rsidDel="00FD78C0">
          <w:delText>authority</w:delText>
        </w:r>
        <w:r w:rsidDel="00FD78C0">
          <w:rPr>
            <w:rFonts w:ascii="Times New Roman"/>
            <w:spacing w:val="40"/>
          </w:rPr>
          <w:delText xml:space="preserve"> </w:delText>
        </w:r>
        <w:r w:rsidDel="00FD78C0">
          <w:delText>should</w:delText>
        </w:r>
        <w:r w:rsidDel="00FD78C0">
          <w:rPr>
            <w:rFonts w:ascii="Times New Roman"/>
            <w:spacing w:val="40"/>
          </w:rPr>
          <w:delText xml:space="preserve"> </w:delText>
        </w:r>
        <w:r w:rsidDel="00FD78C0">
          <w:delText>ensure</w:delText>
        </w:r>
        <w:r w:rsidDel="00FD78C0">
          <w:rPr>
            <w:rFonts w:ascii="Times New Roman"/>
            <w:spacing w:val="40"/>
          </w:rPr>
          <w:delText xml:space="preserve"> </w:delText>
        </w:r>
        <w:r w:rsidDel="00FD78C0">
          <w:delText>that</w:delText>
        </w:r>
        <w:r w:rsidDel="00FD78C0">
          <w:rPr>
            <w:rFonts w:ascii="Times New Roman"/>
            <w:spacing w:val="40"/>
          </w:rPr>
          <w:delText xml:space="preserve"> </w:delText>
        </w:r>
        <w:r w:rsidDel="00FD78C0">
          <w:delText>the</w:delText>
        </w:r>
        <w:r w:rsidDel="00FD78C0">
          <w:rPr>
            <w:rFonts w:ascii="Times New Roman"/>
            <w:spacing w:val="40"/>
          </w:rPr>
          <w:delText xml:space="preserve"> </w:delText>
        </w:r>
        <w:r w:rsidDel="00FD78C0">
          <w:delText>third-country</w:delText>
        </w:r>
        <w:r w:rsidDel="00FD78C0">
          <w:rPr>
            <w:rFonts w:ascii="Times New Roman"/>
          </w:rPr>
          <w:delText xml:space="preserve"> </w:delText>
        </w:r>
        <w:r w:rsidDel="00FD78C0">
          <w:delText>insurance</w:delText>
        </w:r>
        <w:r w:rsidDel="00FD78C0">
          <w:rPr>
            <w:rFonts w:ascii="Times New Roman"/>
            <w:spacing w:val="40"/>
          </w:rPr>
          <w:delText xml:space="preserve"> </w:delText>
        </w:r>
        <w:r w:rsidDel="00FD78C0">
          <w:delText>undertaking</w:delText>
        </w:r>
        <w:r w:rsidDel="00FD78C0">
          <w:rPr>
            <w:rFonts w:ascii="Times New Roman"/>
            <w:spacing w:val="40"/>
          </w:rPr>
          <w:delText xml:space="preserve"> </w:delText>
        </w:r>
        <w:r w:rsidDel="00FD78C0">
          <w:delText>provides</w:delText>
        </w:r>
        <w:r w:rsidDel="00FD78C0">
          <w:rPr>
            <w:rFonts w:ascii="Times New Roman"/>
            <w:spacing w:val="40"/>
          </w:rPr>
          <w:delText xml:space="preserve"> </w:delText>
        </w:r>
        <w:r w:rsidDel="00FD78C0">
          <w:delText>the</w:delText>
        </w:r>
        <w:r w:rsidDel="00FD78C0">
          <w:rPr>
            <w:rFonts w:ascii="Times New Roman"/>
            <w:spacing w:val="40"/>
          </w:rPr>
          <w:delText xml:space="preserve"> </w:delText>
        </w:r>
        <w:r w:rsidDel="00FD78C0">
          <w:delText>information</w:delText>
        </w:r>
        <w:r w:rsidDel="00FD78C0">
          <w:rPr>
            <w:rFonts w:ascii="Times New Roman"/>
            <w:spacing w:val="40"/>
          </w:rPr>
          <w:delText xml:space="preserve"> </w:delText>
        </w:r>
        <w:r w:rsidDel="00FD78C0">
          <w:delText>referred</w:delText>
        </w:r>
        <w:r w:rsidDel="00FD78C0">
          <w:rPr>
            <w:rFonts w:ascii="Times New Roman"/>
            <w:spacing w:val="40"/>
          </w:rPr>
          <w:delText xml:space="preserve"> </w:delText>
        </w:r>
        <w:r w:rsidDel="00FD78C0">
          <w:delText>to</w:delText>
        </w:r>
        <w:r w:rsidDel="00FD78C0">
          <w:rPr>
            <w:rFonts w:ascii="Times New Roman"/>
            <w:spacing w:val="40"/>
          </w:rPr>
          <w:delText xml:space="preserve"> </w:delText>
        </w:r>
        <w:r w:rsidDel="00FD78C0">
          <w:delText>in</w:delText>
        </w:r>
        <w:r w:rsidDel="00FD78C0">
          <w:rPr>
            <w:rFonts w:ascii="Times New Roman"/>
            <w:spacing w:val="40"/>
          </w:rPr>
          <w:delText xml:space="preserve"> </w:delText>
        </w:r>
        <w:r w:rsidDel="00FD78C0">
          <w:delText>these</w:delText>
        </w:r>
        <w:r w:rsidDel="00FD78C0">
          <w:rPr>
            <w:rFonts w:ascii="Times New Roman"/>
          </w:rPr>
          <w:delText xml:space="preserve"> </w:delText>
        </w:r>
        <w:r w:rsidDel="00FD78C0">
          <w:delText>Guidelines</w:delText>
        </w:r>
        <w:r w:rsidDel="00FD78C0">
          <w:rPr>
            <w:rFonts w:ascii="Times New Roman"/>
          </w:rPr>
          <w:delText xml:space="preserve"> </w:delText>
        </w:r>
        <w:r w:rsidDel="00FD78C0">
          <w:delText>in</w:delText>
        </w:r>
        <w:r w:rsidDel="00FD78C0">
          <w:rPr>
            <w:rFonts w:ascii="Times New Roman"/>
          </w:rPr>
          <w:delText xml:space="preserve"> </w:delText>
        </w:r>
        <w:r w:rsidDel="00FD78C0">
          <w:delText>the</w:delText>
        </w:r>
        <w:r w:rsidDel="00FD78C0">
          <w:rPr>
            <w:rFonts w:ascii="Times New Roman"/>
          </w:rPr>
          <w:delText xml:space="preserve"> </w:delText>
        </w:r>
        <w:r w:rsidDel="00FD78C0">
          <w:delText>data</w:delText>
        </w:r>
        <w:r w:rsidDel="00FD78C0">
          <w:rPr>
            <w:rFonts w:ascii="Times New Roman"/>
          </w:rPr>
          <w:delText xml:space="preserve"> </w:delText>
        </w:r>
        <w:r w:rsidDel="00FD78C0">
          <w:delText>exchange</w:delText>
        </w:r>
        <w:r w:rsidDel="00FD78C0">
          <w:rPr>
            <w:rFonts w:ascii="Times New Roman"/>
          </w:rPr>
          <w:delText xml:space="preserve"> </w:delText>
        </w:r>
        <w:r w:rsidDel="00FD78C0">
          <w:delText>formats</w:delText>
        </w:r>
        <w:r w:rsidDel="00FD78C0">
          <w:rPr>
            <w:rFonts w:ascii="Times New Roman"/>
          </w:rPr>
          <w:delText xml:space="preserve"> </w:delText>
        </w:r>
        <w:r w:rsidDel="00FD78C0">
          <w:delText>and</w:delText>
        </w:r>
        <w:r w:rsidDel="00FD78C0">
          <w:rPr>
            <w:rFonts w:ascii="Times New Roman"/>
          </w:rPr>
          <w:delText xml:space="preserve"> </w:delText>
        </w:r>
        <w:r w:rsidDel="00FD78C0">
          <w:delText>representations</w:delText>
        </w:r>
        <w:r w:rsidDel="00FD78C0">
          <w:rPr>
            <w:rFonts w:ascii="Times New Roman"/>
          </w:rPr>
          <w:delText xml:space="preserve"> </w:delText>
        </w:r>
        <w:r w:rsidDel="00FD78C0">
          <w:delText>determined</w:delText>
        </w:r>
        <w:r w:rsidDel="00FD78C0">
          <w:rPr>
            <w:rFonts w:ascii="Times New Roman"/>
          </w:rPr>
          <w:delText xml:space="preserve"> </w:delText>
        </w:r>
        <w:r w:rsidDel="00FD78C0">
          <w:delText>by</w:delText>
        </w:r>
        <w:r w:rsidDel="00FD78C0">
          <w:rPr>
            <w:rFonts w:ascii="Times New Roman"/>
          </w:rPr>
          <w:delText xml:space="preserve"> </w:delText>
        </w:r>
        <w:r w:rsidDel="00FD78C0">
          <w:delText>the</w:delText>
        </w:r>
        <w:r w:rsidDel="00FD78C0">
          <w:rPr>
            <w:rFonts w:ascii="Times New Roman"/>
          </w:rPr>
          <w:delText xml:space="preserve"> </w:delText>
        </w:r>
        <w:r w:rsidDel="00FD78C0">
          <w:delText>host</w:delText>
        </w:r>
        <w:r w:rsidDel="00FD78C0">
          <w:rPr>
            <w:rFonts w:ascii="Times New Roman"/>
          </w:rPr>
          <w:delText xml:space="preserve"> </w:delText>
        </w:r>
        <w:r w:rsidDel="00FD78C0">
          <w:delText>supervisory</w:delText>
        </w:r>
        <w:r w:rsidDel="00FD78C0">
          <w:rPr>
            <w:rFonts w:ascii="Times New Roman"/>
          </w:rPr>
          <w:delText xml:space="preserve"> </w:delText>
        </w:r>
        <w:r w:rsidDel="00FD78C0">
          <w:delText>authority</w:delText>
        </w:r>
        <w:r w:rsidDel="00FD78C0">
          <w:rPr>
            <w:rFonts w:ascii="Times New Roman"/>
          </w:rPr>
          <w:delText xml:space="preserve"> </w:delText>
        </w:r>
        <w:r w:rsidDel="00FD78C0">
          <w:delText>or</w:delText>
        </w:r>
        <w:r w:rsidDel="00FD78C0">
          <w:rPr>
            <w:rFonts w:ascii="Times New Roman"/>
          </w:rPr>
          <w:delText xml:space="preserve"> </w:delText>
        </w:r>
        <w:r w:rsidDel="00FD78C0">
          <w:delText>by</w:delText>
        </w:r>
        <w:r w:rsidDel="00FD78C0">
          <w:rPr>
            <w:rFonts w:ascii="Times New Roman"/>
          </w:rPr>
          <w:delText xml:space="preserve"> </w:delText>
        </w:r>
        <w:r w:rsidDel="00FD78C0">
          <w:delText>the</w:delText>
        </w:r>
        <w:r w:rsidDel="00FD78C0">
          <w:rPr>
            <w:rFonts w:ascii="Times New Roman"/>
          </w:rPr>
          <w:delText xml:space="preserve"> </w:delText>
        </w:r>
        <w:r w:rsidDel="00FD78C0">
          <w:delText>group</w:delText>
        </w:r>
        <w:r w:rsidDel="00FD78C0">
          <w:rPr>
            <w:rFonts w:ascii="Times New Roman"/>
          </w:rPr>
          <w:delText xml:space="preserve"> </w:delText>
        </w:r>
        <w:r w:rsidDel="00FD78C0">
          <w:delText>supervisor</w:delText>
        </w:r>
        <w:r w:rsidDel="00FD78C0">
          <w:rPr>
            <w:rFonts w:ascii="Times New Roman"/>
          </w:rPr>
          <w:delText xml:space="preserve"> </w:delText>
        </w:r>
        <w:r w:rsidDel="00FD78C0">
          <w:delText>and</w:delText>
        </w:r>
        <w:r w:rsidDel="00FD78C0">
          <w:rPr>
            <w:rFonts w:ascii="Times New Roman"/>
          </w:rPr>
          <w:delText xml:space="preserve"> </w:delText>
        </w:r>
        <w:r w:rsidDel="00FD78C0">
          <w:delText>respects</w:delText>
        </w:r>
        <w:r w:rsidDel="00FD78C0">
          <w:rPr>
            <w:rFonts w:ascii="Times New Roman"/>
          </w:rPr>
          <w:delText xml:space="preserve"> </w:delText>
        </w:r>
        <w:r w:rsidDel="00FD78C0">
          <w:delText>the</w:delText>
        </w:r>
        <w:r w:rsidDel="00FD78C0">
          <w:rPr>
            <w:rFonts w:ascii="Times New Roman"/>
          </w:rPr>
          <w:delText xml:space="preserve"> </w:delText>
        </w:r>
        <w:r w:rsidDel="00FD78C0">
          <w:delText>following</w:delText>
        </w:r>
        <w:r w:rsidDel="00FD78C0">
          <w:rPr>
            <w:rFonts w:ascii="Times New Roman"/>
          </w:rPr>
          <w:delText xml:space="preserve"> </w:delText>
        </w:r>
        <w:r w:rsidDel="00FD78C0">
          <w:delText>specifications:</w:delText>
        </w:r>
      </w:del>
    </w:p>
    <w:p w14:paraId="616E1276" w14:textId="0ACBCA1E" w:rsidR="00BF6324" w:rsidDel="00FD78C0" w:rsidRDefault="00574826">
      <w:pPr>
        <w:pStyle w:val="ListParagraph"/>
        <w:numPr>
          <w:ilvl w:val="0"/>
          <w:numId w:val="12"/>
        </w:numPr>
        <w:tabs>
          <w:tab w:val="left" w:pos="1491"/>
          <w:tab w:val="left" w:pos="1493"/>
        </w:tabs>
        <w:spacing w:line="276" w:lineRule="auto"/>
        <w:ind w:right="124"/>
        <w:rPr>
          <w:del w:id="257" w:author="Johannes Backer" w:date="2025-03-25T08:55:00Z"/>
        </w:rPr>
      </w:pPr>
      <w:del w:id="258" w:author="Johannes Backer" w:date="2025-03-25T08:55:00Z">
        <w:r w:rsidDel="00FD78C0">
          <w:delText>data</w:delText>
        </w:r>
        <w:r w:rsidDel="00FD78C0">
          <w:rPr>
            <w:rFonts w:ascii="Times New Roman" w:hAnsi="Times New Roman"/>
          </w:rPr>
          <w:delText xml:space="preserve"> </w:delText>
        </w:r>
        <w:r w:rsidDel="00FD78C0">
          <w:delText>points</w:delText>
        </w:r>
        <w:r w:rsidDel="00FD78C0">
          <w:rPr>
            <w:rFonts w:ascii="Times New Roman" w:hAnsi="Times New Roman"/>
          </w:rPr>
          <w:delText xml:space="preserve"> </w:delText>
        </w:r>
        <w:r w:rsidDel="00FD78C0">
          <w:delText>with</w:delText>
        </w:r>
        <w:r w:rsidDel="00FD78C0">
          <w:rPr>
            <w:rFonts w:ascii="Times New Roman" w:hAnsi="Times New Roman"/>
          </w:rPr>
          <w:delText xml:space="preserve"> </w:delText>
        </w:r>
        <w:r w:rsidDel="00FD78C0">
          <w:delText>the</w:delText>
        </w:r>
        <w:r w:rsidDel="00FD78C0">
          <w:rPr>
            <w:rFonts w:ascii="Times New Roman" w:hAnsi="Times New Roman"/>
          </w:rPr>
          <w:delText xml:space="preserve"> </w:delText>
        </w:r>
        <w:r w:rsidDel="00FD78C0">
          <w:delText>data</w:delText>
        </w:r>
        <w:r w:rsidDel="00FD78C0">
          <w:rPr>
            <w:rFonts w:ascii="Times New Roman" w:hAnsi="Times New Roman"/>
          </w:rPr>
          <w:delText xml:space="preserve"> </w:delText>
        </w:r>
        <w:r w:rsidDel="00FD78C0">
          <w:delText>type</w:delText>
        </w:r>
        <w:r w:rsidDel="00FD78C0">
          <w:rPr>
            <w:rFonts w:ascii="Times New Roman" w:hAnsi="Times New Roman"/>
          </w:rPr>
          <w:delText xml:space="preserve"> </w:delText>
        </w:r>
        <w:r w:rsidDel="00FD78C0">
          <w:delText>‘Monetary’</w:delText>
        </w:r>
        <w:r w:rsidDel="00FD78C0">
          <w:rPr>
            <w:rFonts w:ascii="Times New Roman" w:hAnsi="Times New Roman"/>
          </w:rPr>
          <w:delText xml:space="preserve"> </w:delText>
        </w:r>
        <w:r w:rsidDel="00FD78C0">
          <w:delText>expressed</w:delText>
        </w:r>
        <w:r w:rsidDel="00FD78C0">
          <w:rPr>
            <w:rFonts w:ascii="Times New Roman" w:hAnsi="Times New Roman"/>
          </w:rPr>
          <w:delText xml:space="preserve"> </w:delText>
        </w:r>
        <w:r w:rsidDel="00FD78C0">
          <w:delText>in</w:delText>
        </w:r>
        <w:r w:rsidDel="00FD78C0">
          <w:rPr>
            <w:rFonts w:ascii="Times New Roman" w:hAnsi="Times New Roman"/>
          </w:rPr>
          <w:delText xml:space="preserve"> </w:delText>
        </w:r>
        <w:r w:rsidDel="00FD78C0">
          <w:delText>units</w:delText>
        </w:r>
        <w:r w:rsidDel="00FD78C0">
          <w:rPr>
            <w:rFonts w:ascii="Times New Roman" w:hAnsi="Times New Roman"/>
          </w:rPr>
          <w:delText xml:space="preserve"> </w:delText>
        </w:r>
        <w:r w:rsidDel="00FD78C0">
          <w:delText>with</w:delText>
        </w:r>
        <w:r w:rsidDel="00FD78C0">
          <w:rPr>
            <w:rFonts w:ascii="Times New Roman" w:hAnsi="Times New Roman"/>
          </w:rPr>
          <w:delText xml:space="preserve"> </w:delText>
        </w:r>
        <w:r w:rsidDel="00FD78C0">
          <w:delText>no</w:delText>
        </w:r>
        <w:r w:rsidDel="00FD78C0">
          <w:rPr>
            <w:rFonts w:ascii="Times New Roman" w:hAnsi="Times New Roman"/>
          </w:rPr>
          <w:delText xml:space="preserve"> </w:delText>
        </w:r>
        <w:r w:rsidDel="00FD78C0">
          <w:delText>decimals</w:delText>
        </w:r>
        <w:r w:rsidDel="00FD78C0">
          <w:rPr>
            <w:rFonts w:ascii="Times New Roman" w:hAnsi="Times New Roman"/>
          </w:rPr>
          <w:delText xml:space="preserve"> </w:delText>
        </w:r>
        <w:r w:rsidDel="00FD78C0">
          <w:delText>with</w:delText>
        </w:r>
        <w:r w:rsidDel="00FD78C0">
          <w:rPr>
            <w:rFonts w:ascii="Times New Roman" w:hAnsi="Times New Roman"/>
          </w:rPr>
          <w:delText xml:space="preserve"> </w:delText>
        </w:r>
        <w:r w:rsidDel="00FD78C0">
          <w:delText>the</w:delText>
        </w:r>
        <w:r w:rsidDel="00FD78C0">
          <w:rPr>
            <w:rFonts w:ascii="Times New Roman" w:hAnsi="Times New Roman"/>
          </w:rPr>
          <w:delText xml:space="preserve"> </w:delText>
        </w:r>
        <w:r w:rsidDel="00FD78C0">
          <w:delText>exception</w:delText>
        </w:r>
        <w:r w:rsidDel="00FD78C0">
          <w:rPr>
            <w:rFonts w:ascii="Times New Roman" w:hAnsi="Times New Roman"/>
          </w:rPr>
          <w:delText xml:space="preserve"> </w:delText>
        </w:r>
        <w:r w:rsidDel="00FD78C0">
          <w:delText>of</w:delText>
        </w:r>
        <w:r w:rsidDel="00FD78C0">
          <w:rPr>
            <w:rFonts w:ascii="Times New Roman" w:hAnsi="Times New Roman"/>
          </w:rPr>
          <w:delText xml:space="preserve"> </w:delText>
        </w:r>
        <w:r w:rsidDel="00FD78C0">
          <w:delText>templates</w:delText>
        </w:r>
        <w:r w:rsidDel="00FD78C0">
          <w:rPr>
            <w:rFonts w:ascii="Times New Roman" w:hAnsi="Times New Roman"/>
          </w:rPr>
          <w:delText xml:space="preserve"> </w:delText>
        </w:r>
        <w:r w:rsidDel="00FD78C0">
          <w:delText>S.06.02,</w:delText>
        </w:r>
        <w:r w:rsidDel="00FD78C0">
          <w:rPr>
            <w:rFonts w:ascii="Times New Roman" w:hAnsi="Times New Roman"/>
          </w:rPr>
          <w:delText xml:space="preserve"> </w:delText>
        </w:r>
        <w:r w:rsidDel="00FD78C0">
          <w:delText>S.08.01or</w:delText>
        </w:r>
        <w:r w:rsidDel="00FD78C0">
          <w:rPr>
            <w:rFonts w:ascii="Times New Roman" w:hAnsi="Times New Roman"/>
          </w:rPr>
          <w:delText xml:space="preserve"> </w:delText>
        </w:r>
        <w:r w:rsidDel="00FD78C0">
          <w:delText>S.11.01,</w:delText>
        </w:r>
        <w:r w:rsidDel="00FD78C0">
          <w:rPr>
            <w:rFonts w:ascii="Times New Roman" w:hAnsi="Times New Roman"/>
          </w:rPr>
          <w:delText xml:space="preserve"> </w:delText>
        </w:r>
        <w:r w:rsidDel="00FD78C0">
          <w:delText>which</w:delText>
        </w:r>
        <w:r w:rsidDel="00FD78C0">
          <w:rPr>
            <w:rFonts w:ascii="Times New Roman" w:hAnsi="Times New Roman"/>
          </w:rPr>
          <w:delText xml:space="preserve"> </w:delText>
        </w:r>
        <w:r w:rsidDel="00FD78C0">
          <w:delText>are</w:delText>
        </w:r>
        <w:r w:rsidDel="00FD78C0">
          <w:rPr>
            <w:rFonts w:ascii="Times New Roman" w:hAnsi="Times New Roman"/>
          </w:rPr>
          <w:delText xml:space="preserve"> </w:delText>
        </w:r>
        <w:r w:rsidDel="00FD78C0">
          <w:delText>expressed</w:delText>
        </w:r>
        <w:r w:rsidDel="00FD78C0">
          <w:rPr>
            <w:rFonts w:ascii="Times New Roman" w:hAnsi="Times New Roman"/>
          </w:rPr>
          <w:delText xml:space="preserve"> </w:delText>
        </w:r>
        <w:r w:rsidDel="00FD78C0">
          <w:delText>in</w:delText>
        </w:r>
        <w:r w:rsidDel="00FD78C0">
          <w:rPr>
            <w:rFonts w:ascii="Times New Roman" w:hAnsi="Times New Roman"/>
          </w:rPr>
          <w:delText xml:space="preserve"> </w:delText>
        </w:r>
        <w:r w:rsidDel="00FD78C0">
          <w:delText>units</w:delText>
        </w:r>
        <w:r w:rsidDel="00FD78C0">
          <w:rPr>
            <w:rFonts w:ascii="Times New Roman" w:hAnsi="Times New Roman"/>
          </w:rPr>
          <w:delText xml:space="preserve"> </w:delText>
        </w:r>
        <w:r w:rsidDel="00FD78C0">
          <w:delText>with</w:delText>
        </w:r>
        <w:r w:rsidDel="00FD78C0">
          <w:rPr>
            <w:rFonts w:ascii="Times New Roman" w:hAnsi="Times New Roman"/>
          </w:rPr>
          <w:delText xml:space="preserve"> </w:delText>
        </w:r>
        <w:r w:rsidDel="00FD78C0">
          <w:delText>two</w:delText>
        </w:r>
        <w:r w:rsidDel="00FD78C0">
          <w:rPr>
            <w:rFonts w:ascii="Times New Roman" w:hAnsi="Times New Roman"/>
          </w:rPr>
          <w:delText xml:space="preserve"> </w:delText>
        </w:r>
        <w:r w:rsidDel="00FD78C0">
          <w:delText>decimals;</w:delText>
        </w:r>
      </w:del>
    </w:p>
    <w:p w14:paraId="56C717A7" w14:textId="22AEAAAF" w:rsidR="00BF6324" w:rsidDel="00FD78C0" w:rsidRDefault="00A51A09">
      <w:pPr>
        <w:pStyle w:val="ListParagraph"/>
        <w:numPr>
          <w:ilvl w:val="0"/>
          <w:numId w:val="12"/>
        </w:numPr>
        <w:tabs>
          <w:tab w:val="left" w:pos="1491"/>
          <w:tab w:val="left" w:pos="1493"/>
        </w:tabs>
        <w:spacing w:before="121" w:line="276" w:lineRule="auto"/>
        <w:ind w:right="128"/>
        <w:rPr>
          <w:del w:id="259" w:author="Johannes Backer" w:date="2025-03-25T08:55:00Z"/>
        </w:rPr>
      </w:pPr>
      <w:del w:id="260" w:author="Johannes Backer" w:date="2025-03-25T08:55:00Z">
        <w:r w:rsidDel="00FD78C0">
          <w:delText>data</w:delText>
        </w:r>
        <w:r w:rsidDel="00FD78C0">
          <w:rPr>
            <w:rFonts w:ascii="Times New Roman" w:hAnsi="Times New Roman"/>
            <w:spacing w:val="40"/>
          </w:rPr>
          <w:delText xml:space="preserve"> </w:delText>
        </w:r>
        <w:r w:rsidDel="00FD78C0">
          <w:delText>points</w:delText>
        </w:r>
        <w:r w:rsidDel="00FD78C0">
          <w:rPr>
            <w:rFonts w:ascii="Times New Roman" w:hAnsi="Times New Roman"/>
            <w:spacing w:val="40"/>
          </w:rPr>
          <w:delText xml:space="preserve"> </w:delText>
        </w:r>
        <w:r w:rsidDel="00FD78C0">
          <w:delText>with</w:delText>
        </w:r>
        <w:r w:rsidDel="00FD78C0">
          <w:rPr>
            <w:rFonts w:ascii="Times New Roman" w:hAnsi="Times New Roman"/>
            <w:spacing w:val="40"/>
          </w:rPr>
          <w:delText xml:space="preserve"> </w:delText>
        </w:r>
        <w:r w:rsidDel="00FD78C0">
          <w:delText>the</w:delText>
        </w:r>
        <w:r w:rsidDel="00FD78C0">
          <w:rPr>
            <w:rFonts w:ascii="Times New Roman" w:hAnsi="Times New Roman"/>
            <w:spacing w:val="40"/>
          </w:rPr>
          <w:delText xml:space="preserve"> </w:delText>
        </w:r>
        <w:r w:rsidDel="00FD78C0">
          <w:delText>data</w:delText>
        </w:r>
        <w:r w:rsidDel="00FD78C0">
          <w:rPr>
            <w:rFonts w:ascii="Times New Roman" w:hAnsi="Times New Roman"/>
            <w:spacing w:val="40"/>
          </w:rPr>
          <w:delText xml:space="preserve"> </w:delText>
        </w:r>
        <w:r w:rsidDel="00FD78C0">
          <w:delText>type</w:delText>
        </w:r>
        <w:r w:rsidDel="00FD78C0">
          <w:rPr>
            <w:rFonts w:ascii="Times New Roman" w:hAnsi="Times New Roman"/>
            <w:spacing w:val="40"/>
          </w:rPr>
          <w:delText xml:space="preserve"> </w:delText>
        </w:r>
        <w:r w:rsidDel="00FD78C0">
          <w:delText>‘Percentage’</w:delText>
        </w:r>
        <w:r w:rsidDel="00FD78C0">
          <w:rPr>
            <w:rFonts w:ascii="Times New Roman" w:hAnsi="Times New Roman"/>
            <w:spacing w:val="40"/>
          </w:rPr>
          <w:delText xml:space="preserve"> </w:delText>
        </w:r>
        <w:r w:rsidDel="00FD78C0">
          <w:delText>expressed</w:delText>
        </w:r>
        <w:r w:rsidDel="00FD78C0">
          <w:rPr>
            <w:rFonts w:ascii="Times New Roman" w:hAnsi="Times New Roman"/>
            <w:spacing w:val="40"/>
          </w:rPr>
          <w:delText xml:space="preserve"> </w:delText>
        </w:r>
        <w:r w:rsidDel="00FD78C0">
          <w:delText>as</w:delText>
        </w:r>
        <w:r w:rsidDel="00FD78C0">
          <w:rPr>
            <w:rFonts w:ascii="Times New Roman" w:hAnsi="Times New Roman"/>
            <w:spacing w:val="40"/>
          </w:rPr>
          <w:delText xml:space="preserve"> </w:delText>
        </w:r>
        <w:r w:rsidDel="00FD78C0">
          <w:delText>per</w:delText>
        </w:r>
        <w:r w:rsidDel="00FD78C0">
          <w:rPr>
            <w:rFonts w:ascii="Times New Roman" w:hAnsi="Times New Roman"/>
            <w:spacing w:val="40"/>
          </w:rPr>
          <w:delText xml:space="preserve"> </w:delText>
        </w:r>
        <w:r w:rsidDel="00FD78C0">
          <w:delText>unit</w:delText>
        </w:r>
        <w:r w:rsidDel="00FD78C0">
          <w:rPr>
            <w:rFonts w:ascii="Times New Roman" w:hAnsi="Times New Roman"/>
            <w:spacing w:val="40"/>
          </w:rPr>
          <w:delText xml:space="preserve"> </w:delText>
        </w:r>
        <w:r w:rsidDel="00FD78C0">
          <w:delText>with</w:delText>
        </w:r>
        <w:r w:rsidDel="00FD78C0">
          <w:rPr>
            <w:rFonts w:ascii="Times New Roman" w:hAnsi="Times New Roman"/>
          </w:rPr>
          <w:delText xml:space="preserve"> </w:delText>
        </w:r>
        <w:r w:rsidDel="00FD78C0">
          <w:delText>four</w:delText>
        </w:r>
        <w:r w:rsidDel="00FD78C0">
          <w:rPr>
            <w:rFonts w:ascii="Times New Roman" w:hAnsi="Times New Roman"/>
          </w:rPr>
          <w:delText xml:space="preserve"> </w:delText>
        </w:r>
        <w:r w:rsidDel="00FD78C0">
          <w:delText>decimals;</w:delText>
        </w:r>
      </w:del>
    </w:p>
    <w:p w14:paraId="1EE51979" w14:textId="61A28854" w:rsidR="000760F8" w:rsidRPr="001148BC" w:rsidDel="00FD78C0" w:rsidRDefault="00A51A09" w:rsidP="000760F8">
      <w:pPr>
        <w:pStyle w:val="ListParagraph"/>
        <w:numPr>
          <w:ilvl w:val="0"/>
          <w:numId w:val="12"/>
        </w:numPr>
        <w:tabs>
          <w:tab w:val="left" w:pos="1493"/>
        </w:tabs>
        <w:spacing w:before="120" w:line="276" w:lineRule="auto"/>
        <w:ind w:right="129"/>
        <w:rPr>
          <w:del w:id="261" w:author="Johannes Backer" w:date="2025-03-25T08:55:00Z"/>
        </w:rPr>
      </w:pPr>
      <w:del w:id="262" w:author="Johannes Backer" w:date="2025-03-25T08:55:00Z">
        <w:r w:rsidDel="00FD78C0">
          <w:delText>data</w:delText>
        </w:r>
        <w:r w:rsidDel="00FD78C0">
          <w:rPr>
            <w:rFonts w:ascii="Times New Roman" w:hAnsi="Times New Roman"/>
            <w:spacing w:val="40"/>
          </w:rPr>
          <w:delText xml:space="preserve"> </w:delText>
        </w:r>
        <w:r w:rsidDel="00FD78C0">
          <w:delText>points</w:delText>
        </w:r>
        <w:r w:rsidDel="00FD78C0">
          <w:rPr>
            <w:rFonts w:ascii="Times New Roman" w:hAnsi="Times New Roman"/>
            <w:spacing w:val="40"/>
          </w:rPr>
          <w:delText xml:space="preserve"> </w:delText>
        </w:r>
        <w:r w:rsidDel="00FD78C0">
          <w:delText>with</w:delText>
        </w:r>
        <w:r w:rsidDel="00FD78C0">
          <w:rPr>
            <w:rFonts w:ascii="Times New Roman" w:hAnsi="Times New Roman"/>
            <w:spacing w:val="40"/>
          </w:rPr>
          <w:delText xml:space="preserve"> </w:delText>
        </w:r>
        <w:r w:rsidDel="00FD78C0">
          <w:delText>the</w:delText>
        </w:r>
        <w:r w:rsidDel="00FD78C0">
          <w:rPr>
            <w:rFonts w:ascii="Times New Roman" w:hAnsi="Times New Roman"/>
            <w:spacing w:val="40"/>
          </w:rPr>
          <w:delText xml:space="preserve"> </w:delText>
        </w:r>
        <w:r w:rsidDel="00FD78C0">
          <w:delText>data</w:delText>
        </w:r>
        <w:r w:rsidDel="00FD78C0">
          <w:rPr>
            <w:rFonts w:ascii="Times New Roman" w:hAnsi="Times New Roman"/>
            <w:spacing w:val="40"/>
          </w:rPr>
          <w:delText xml:space="preserve"> </w:delText>
        </w:r>
        <w:r w:rsidDel="00FD78C0">
          <w:delText>type</w:delText>
        </w:r>
        <w:r w:rsidDel="00FD78C0">
          <w:rPr>
            <w:rFonts w:ascii="Times New Roman" w:hAnsi="Times New Roman"/>
            <w:spacing w:val="40"/>
          </w:rPr>
          <w:delText xml:space="preserve"> </w:delText>
        </w:r>
        <w:r w:rsidDel="00FD78C0">
          <w:delText>‘Integer’</w:delText>
        </w:r>
        <w:r w:rsidDel="00FD78C0">
          <w:rPr>
            <w:rFonts w:ascii="Times New Roman" w:hAnsi="Times New Roman"/>
            <w:spacing w:val="40"/>
          </w:rPr>
          <w:delText xml:space="preserve"> </w:delText>
        </w:r>
        <w:r w:rsidDel="00FD78C0">
          <w:delText>expressed</w:delText>
        </w:r>
        <w:r w:rsidDel="00FD78C0">
          <w:rPr>
            <w:rFonts w:ascii="Times New Roman" w:hAnsi="Times New Roman"/>
            <w:spacing w:val="40"/>
          </w:rPr>
          <w:delText xml:space="preserve"> </w:delText>
        </w:r>
        <w:r w:rsidDel="00FD78C0">
          <w:delText>in</w:delText>
        </w:r>
        <w:r w:rsidDel="00FD78C0">
          <w:rPr>
            <w:rFonts w:ascii="Times New Roman" w:hAnsi="Times New Roman"/>
            <w:spacing w:val="40"/>
          </w:rPr>
          <w:delText xml:space="preserve"> </w:delText>
        </w:r>
        <w:r w:rsidDel="00FD78C0">
          <w:delText>units</w:delText>
        </w:r>
        <w:r w:rsidDel="00FD78C0">
          <w:rPr>
            <w:rFonts w:ascii="Times New Roman" w:hAnsi="Times New Roman"/>
            <w:spacing w:val="40"/>
          </w:rPr>
          <w:delText xml:space="preserve"> </w:delText>
        </w:r>
        <w:r w:rsidDel="00FD78C0">
          <w:delText>with</w:delText>
        </w:r>
        <w:r w:rsidDel="00FD78C0">
          <w:rPr>
            <w:rFonts w:ascii="Times New Roman" w:hAnsi="Times New Roman"/>
            <w:spacing w:val="40"/>
          </w:rPr>
          <w:delText xml:space="preserve"> </w:delText>
        </w:r>
        <w:r w:rsidDel="00FD78C0">
          <w:delText>no</w:delText>
        </w:r>
        <w:r w:rsidDel="00FD78C0">
          <w:rPr>
            <w:rFonts w:ascii="Times New Roman" w:hAnsi="Times New Roman"/>
          </w:rPr>
          <w:delText xml:space="preserve"> </w:delText>
        </w:r>
        <w:r w:rsidDel="00FD78C0">
          <w:rPr>
            <w:spacing w:val="-2"/>
          </w:rPr>
          <w:delText>decimals.</w:delText>
        </w:r>
      </w:del>
    </w:p>
    <w:p w14:paraId="65FBB8EC" w14:textId="59751267" w:rsidR="000760F8" w:rsidDel="00FD78C0" w:rsidRDefault="000760F8" w:rsidP="000760F8">
      <w:pPr>
        <w:pStyle w:val="ListParagraph"/>
        <w:numPr>
          <w:ilvl w:val="0"/>
          <w:numId w:val="12"/>
        </w:numPr>
        <w:tabs>
          <w:tab w:val="left" w:pos="1493"/>
        </w:tabs>
        <w:spacing w:before="120" w:line="276" w:lineRule="auto"/>
        <w:ind w:right="129"/>
        <w:rPr>
          <w:del w:id="263" w:author="Johannes Backer" w:date="2025-03-25T08:55:00Z"/>
        </w:rPr>
      </w:pPr>
      <w:del w:id="264" w:author="Johannes Backer" w:date="2025-03-25T08:55:00Z">
        <w:r w:rsidDel="00FD78C0">
          <w:delText>all data points shall be expressed as positive values except in the following</w:delText>
        </w:r>
        <w:r w:rsidR="000E59BD" w:rsidDel="00FD78C0">
          <w:delText xml:space="preserve"> </w:delText>
        </w:r>
        <w:r w:rsidRPr="000760F8" w:rsidDel="00FD78C0">
          <w:rPr>
            <w:spacing w:val="-75"/>
          </w:rPr>
          <w:delText xml:space="preserve"> </w:delText>
        </w:r>
        <w:r w:rsidDel="00FD78C0">
          <w:rPr>
            <w:spacing w:val="-75"/>
          </w:rPr>
          <w:delText xml:space="preserve">      </w:delText>
        </w:r>
        <w:r w:rsidDel="00FD78C0">
          <w:delText>cases:</w:delText>
        </w:r>
      </w:del>
    </w:p>
    <w:p w14:paraId="5FC63AE2" w14:textId="39D4DFF8" w:rsidR="002E39D2" w:rsidDel="00FD78C0" w:rsidRDefault="002E39D2" w:rsidP="002E39D2">
      <w:pPr>
        <w:pStyle w:val="ListParagraph"/>
        <w:numPr>
          <w:ilvl w:val="0"/>
          <w:numId w:val="25"/>
        </w:numPr>
        <w:tabs>
          <w:tab w:val="left" w:pos="1561"/>
          <w:tab w:val="left" w:pos="1562"/>
        </w:tabs>
        <w:spacing w:before="1"/>
        <w:ind w:right="0" w:hanging="721"/>
        <w:rPr>
          <w:del w:id="265" w:author="Johannes Backer" w:date="2025-03-25T08:55:00Z"/>
        </w:rPr>
      </w:pPr>
      <w:del w:id="266" w:author="Johannes Backer" w:date="2025-03-25T08:55:00Z">
        <w:r w:rsidDel="00FD78C0">
          <w:delText>they</w:delText>
        </w:r>
        <w:r w:rsidDel="00FD78C0">
          <w:rPr>
            <w:spacing w:val="-3"/>
          </w:rPr>
          <w:delText xml:space="preserve"> </w:delText>
        </w:r>
        <w:r w:rsidDel="00FD78C0">
          <w:delText>are</w:delText>
        </w:r>
        <w:r w:rsidDel="00FD78C0">
          <w:rPr>
            <w:spacing w:val="-1"/>
          </w:rPr>
          <w:delText xml:space="preserve"> </w:delText>
        </w:r>
        <w:r w:rsidDel="00FD78C0">
          <w:delText>of</w:delText>
        </w:r>
        <w:r w:rsidDel="00FD78C0">
          <w:rPr>
            <w:spacing w:val="-3"/>
          </w:rPr>
          <w:delText xml:space="preserve"> </w:delText>
        </w:r>
        <w:r w:rsidDel="00FD78C0">
          <w:delText>an</w:delText>
        </w:r>
        <w:r w:rsidDel="00FD78C0">
          <w:rPr>
            <w:spacing w:val="-3"/>
          </w:rPr>
          <w:delText xml:space="preserve"> </w:delText>
        </w:r>
        <w:r w:rsidDel="00FD78C0">
          <w:delText>opposite</w:delText>
        </w:r>
        <w:r w:rsidDel="00FD78C0">
          <w:rPr>
            <w:spacing w:val="-1"/>
          </w:rPr>
          <w:delText xml:space="preserve"> </w:delText>
        </w:r>
        <w:r w:rsidDel="00FD78C0">
          <w:delText>nature from</w:delText>
        </w:r>
        <w:r w:rsidDel="00FD78C0">
          <w:rPr>
            <w:spacing w:val="-3"/>
          </w:rPr>
          <w:delText xml:space="preserve"> </w:delText>
        </w:r>
        <w:r w:rsidDel="00FD78C0">
          <w:delText>the</w:delText>
        </w:r>
        <w:r w:rsidDel="00FD78C0">
          <w:rPr>
            <w:spacing w:val="-1"/>
          </w:rPr>
          <w:delText xml:space="preserve"> </w:delText>
        </w:r>
        <w:r w:rsidDel="00FD78C0">
          <w:delText>natural</w:delText>
        </w:r>
        <w:r w:rsidDel="00FD78C0">
          <w:rPr>
            <w:spacing w:val="-3"/>
          </w:rPr>
          <w:delText xml:space="preserve"> </w:delText>
        </w:r>
        <w:r w:rsidDel="00FD78C0">
          <w:delText>amount</w:delText>
        </w:r>
        <w:r w:rsidDel="00FD78C0">
          <w:rPr>
            <w:spacing w:val="-3"/>
          </w:rPr>
          <w:delText xml:space="preserve"> </w:delText>
        </w:r>
        <w:r w:rsidDel="00FD78C0">
          <w:delText>of</w:delText>
        </w:r>
        <w:r w:rsidDel="00FD78C0">
          <w:rPr>
            <w:spacing w:val="-3"/>
          </w:rPr>
          <w:delText xml:space="preserve"> </w:delText>
        </w:r>
        <w:r w:rsidDel="00FD78C0">
          <w:delText>the</w:delText>
        </w:r>
        <w:r w:rsidDel="00FD78C0">
          <w:rPr>
            <w:spacing w:val="2"/>
          </w:rPr>
          <w:delText xml:space="preserve"> </w:delText>
        </w:r>
        <w:r w:rsidDel="00FD78C0">
          <w:delText>item;</w:delText>
        </w:r>
      </w:del>
    </w:p>
    <w:p w14:paraId="2B5A2CCA" w14:textId="17694548" w:rsidR="00F36B66" w:rsidDel="00FD78C0" w:rsidRDefault="002E39D2" w:rsidP="006724A2">
      <w:pPr>
        <w:pStyle w:val="ListParagraph"/>
        <w:numPr>
          <w:ilvl w:val="0"/>
          <w:numId w:val="25"/>
        </w:numPr>
        <w:tabs>
          <w:tab w:val="left" w:pos="1561"/>
          <w:tab w:val="left" w:pos="1562"/>
        </w:tabs>
        <w:spacing w:before="1"/>
        <w:ind w:right="0" w:hanging="721"/>
        <w:rPr>
          <w:del w:id="267" w:author="Johannes Backer" w:date="2025-03-25T08:55:00Z"/>
        </w:rPr>
      </w:pPr>
      <w:del w:id="268" w:author="Johannes Backer" w:date="2025-03-25T08:55:00Z">
        <w:r w:rsidDel="00FD78C0">
          <w:delText>the</w:delText>
        </w:r>
        <w:r w:rsidDel="00FD78C0">
          <w:rPr>
            <w:spacing w:val="8"/>
          </w:rPr>
          <w:delText xml:space="preserve"> </w:delText>
        </w:r>
        <w:r w:rsidDel="00FD78C0">
          <w:delText>nature</w:delText>
        </w:r>
        <w:r w:rsidDel="00FD78C0">
          <w:rPr>
            <w:spacing w:val="8"/>
          </w:rPr>
          <w:delText xml:space="preserve"> </w:delText>
        </w:r>
        <w:r w:rsidDel="00FD78C0">
          <w:delText>of</w:delText>
        </w:r>
        <w:r w:rsidDel="00FD78C0">
          <w:rPr>
            <w:spacing w:val="7"/>
          </w:rPr>
          <w:delText xml:space="preserve"> </w:delText>
        </w:r>
        <w:r w:rsidDel="00FD78C0">
          <w:delText>the</w:delText>
        </w:r>
        <w:r w:rsidDel="00FD78C0">
          <w:rPr>
            <w:spacing w:val="8"/>
          </w:rPr>
          <w:delText xml:space="preserve"> </w:delText>
        </w:r>
        <w:r w:rsidDel="00FD78C0">
          <w:delText>data</w:delText>
        </w:r>
        <w:r w:rsidDel="00FD78C0">
          <w:rPr>
            <w:spacing w:val="6"/>
          </w:rPr>
          <w:delText xml:space="preserve"> </w:delText>
        </w:r>
        <w:r w:rsidDel="00FD78C0">
          <w:delText>point</w:delText>
        </w:r>
        <w:r w:rsidDel="00FD78C0">
          <w:rPr>
            <w:spacing w:val="6"/>
          </w:rPr>
          <w:delText xml:space="preserve"> </w:delText>
        </w:r>
        <w:r w:rsidDel="00FD78C0">
          <w:delText>allows</w:delText>
        </w:r>
        <w:r w:rsidDel="00FD78C0">
          <w:rPr>
            <w:spacing w:val="8"/>
          </w:rPr>
          <w:delText xml:space="preserve"> </w:delText>
        </w:r>
        <w:r w:rsidDel="00FD78C0">
          <w:delText>for</w:delText>
        </w:r>
        <w:r w:rsidDel="00FD78C0">
          <w:rPr>
            <w:spacing w:val="7"/>
          </w:rPr>
          <w:delText xml:space="preserve"> </w:delText>
        </w:r>
        <w:r w:rsidDel="00FD78C0">
          <w:delText>positive</w:delText>
        </w:r>
        <w:r w:rsidDel="00FD78C0">
          <w:rPr>
            <w:spacing w:val="8"/>
          </w:rPr>
          <w:delText xml:space="preserve"> </w:delText>
        </w:r>
        <w:r w:rsidDel="00FD78C0">
          <w:delText>and</w:delText>
        </w:r>
        <w:r w:rsidDel="00FD78C0">
          <w:rPr>
            <w:spacing w:val="6"/>
          </w:rPr>
          <w:delText xml:space="preserve"> </w:delText>
        </w:r>
        <w:r w:rsidDel="00FD78C0">
          <w:delText>negative</w:delText>
        </w:r>
        <w:r w:rsidDel="00FD78C0">
          <w:rPr>
            <w:spacing w:val="8"/>
          </w:rPr>
          <w:delText xml:space="preserve"> </w:delText>
        </w:r>
        <w:r w:rsidDel="00FD78C0">
          <w:delText>values</w:delText>
        </w:r>
        <w:r w:rsidDel="00FD78C0">
          <w:rPr>
            <w:spacing w:val="8"/>
          </w:rPr>
          <w:delText xml:space="preserve"> </w:delText>
        </w:r>
        <w:r w:rsidDel="00FD78C0">
          <w:delText>to</w:delText>
        </w:r>
        <w:r w:rsidDel="00FD78C0">
          <w:rPr>
            <w:spacing w:val="8"/>
          </w:rPr>
          <w:delText xml:space="preserve"> </w:delText>
        </w:r>
        <w:r w:rsidDel="00FD78C0">
          <w:delText>be</w:delText>
        </w:r>
        <w:r w:rsidR="00FB43B2" w:rsidDel="00FD78C0">
          <w:delText xml:space="preserve"> </w:delText>
        </w:r>
        <w:r w:rsidDel="00FD78C0">
          <w:rPr>
            <w:spacing w:val="-75"/>
          </w:rPr>
          <w:delText xml:space="preserve"> </w:delText>
        </w:r>
        <w:r w:rsidDel="00FD78C0">
          <w:delText>reported</w:delText>
        </w:r>
        <w:r w:rsidR="00036923" w:rsidDel="00FD78C0">
          <w:delText>;</w:delText>
        </w:r>
      </w:del>
    </w:p>
    <w:p w14:paraId="565A7355" w14:textId="0C46F849" w:rsidR="009B24BB" w:rsidDel="00FD78C0" w:rsidRDefault="009B24BB" w:rsidP="006724A2">
      <w:pPr>
        <w:pStyle w:val="ListParagraph"/>
        <w:numPr>
          <w:ilvl w:val="0"/>
          <w:numId w:val="25"/>
        </w:numPr>
        <w:tabs>
          <w:tab w:val="left" w:pos="1561"/>
          <w:tab w:val="left" w:pos="1562"/>
        </w:tabs>
        <w:spacing w:before="1"/>
        <w:ind w:right="0" w:hanging="721"/>
        <w:rPr>
          <w:del w:id="269" w:author="Johannes Backer" w:date="2025-03-25T08:55:00Z"/>
        </w:rPr>
      </w:pPr>
      <w:del w:id="270" w:author="Johannes Backer" w:date="2025-03-25T08:55:00Z">
        <w:r w:rsidDel="00FD78C0">
          <w:delText>a different reporting format is required by the respective instructions set out in the Annexes to Implementing Regulation (EU) 20</w:delText>
        </w:r>
        <w:r w:rsidR="00CA37CA" w:rsidDel="00FD78C0">
          <w:delText>23</w:delText>
        </w:r>
        <w:r w:rsidDel="00FD78C0">
          <w:delText>/</w:delText>
        </w:r>
        <w:r w:rsidR="00CA37CA" w:rsidDel="00FD78C0">
          <w:delText>894</w:delText>
        </w:r>
        <w:r w:rsidR="005B4C42" w:rsidDel="00FD78C0">
          <w:delText>.</w:delText>
        </w:r>
      </w:del>
    </w:p>
    <w:p w14:paraId="2A828C42" w14:textId="77777777" w:rsidR="0081624D" w:rsidRDefault="0081624D" w:rsidP="001148BC">
      <w:pPr>
        <w:tabs>
          <w:tab w:val="left" w:pos="1561"/>
          <w:tab w:val="left" w:pos="1562"/>
        </w:tabs>
        <w:spacing w:before="1"/>
        <w:ind w:left="1440"/>
      </w:pPr>
    </w:p>
    <w:p w14:paraId="5D242AC5" w14:textId="5F1E5A7E" w:rsidR="00BF6324" w:rsidRDefault="00A51A09">
      <w:pPr>
        <w:pStyle w:val="Heading1"/>
        <w:spacing w:before="239"/>
      </w:pPr>
      <w:r>
        <w:lastRenderedPageBreak/>
        <w:t>Guideline</w:t>
      </w:r>
      <w:r>
        <w:rPr>
          <w:rFonts w:ascii="Times New Roman"/>
          <w:b w:val="0"/>
          <w:spacing w:val="17"/>
        </w:rPr>
        <w:t xml:space="preserve"> </w:t>
      </w:r>
      <w:r>
        <w:t>43</w:t>
      </w:r>
      <w:r>
        <w:rPr>
          <w:rFonts w:ascii="Times New Roman"/>
          <w:b w:val="0"/>
          <w:spacing w:val="17"/>
        </w:rPr>
        <w:t xml:space="preserve"> </w:t>
      </w:r>
      <w:r>
        <w:t>-</w:t>
      </w:r>
      <w:r>
        <w:rPr>
          <w:rFonts w:ascii="Times New Roman"/>
          <w:b w:val="0"/>
          <w:spacing w:val="17"/>
        </w:rPr>
        <w:t xml:space="preserve"> </w:t>
      </w:r>
      <w:r>
        <w:t>Updates</w:t>
      </w:r>
      <w:r>
        <w:rPr>
          <w:rFonts w:ascii="Times New Roman"/>
          <w:b w:val="0"/>
          <w:spacing w:val="19"/>
        </w:rPr>
        <w:t xml:space="preserve"> </w:t>
      </w:r>
      <w:r>
        <w:t>to</w:t>
      </w:r>
      <w:r>
        <w:rPr>
          <w:rFonts w:ascii="Times New Roman"/>
          <w:b w:val="0"/>
          <w:spacing w:val="18"/>
        </w:rPr>
        <w:t xml:space="preserve"> </w:t>
      </w:r>
      <w:r>
        <w:rPr>
          <w:spacing w:val="-2"/>
        </w:rPr>
        <w:t>reports</w:t>
      </w:r>
    </w:p>
    <w:p w14:paraId="4F89AE84" w14:textId="7085A010" w:rsidR="00BF6324" w:rsidRDefault="000D7348">
      <w:pPr>
        <w:pStyle w:val="ListParagraph"/>
        <w:numPr>
          <w:ilvl w:val="1"/>
          <w:numId w:val="41"/>
        </w:numPr>
        <w:tabs>
          <w:tab w:val="left" w:pos="1148"/>
          <w:tab w:val="left" w:pos="1152"/>
        </w:tabs>
        <w:spacing w:line="276" w:lineRule="auto"/>
        <w:ind w:right="124"/>
        <w:pPrChange w:id="271" w:author="Johannes Backer" w:date="2025-05-15T08:14:00Z">
          <w:pPr>
            <w:pStyle w:val="ListParagraph"/>
            <w:numPr>
              <w:ilvl w:val="1"/>
              <w:numId w:val="24"/>
            </w:numPr>
            <w:tabs>
              <w:tab w:val="left" w:pos="1148"/>
              <w:tab w:val="left" w:pos="1152"/>
            </w:tabs>
            <w:spacing w:line="276" w:lineRule="auto"/>
            <w:ind w:left="1152" w:right="124" w:hanging="663"/>
          </w:pPr>
        </w:pPrChange>
      </w:pPr>
      <w:r>
        <w:t>Where</w:t>
      </w:r>
      <w:r>
        <w:rPr>
          <w:spacing w:val="40"/>
        </w:rPr>
        <w:t xml:space="preserve"> </w:t>
      </w:r>
      <w:r>
        <w:t>a</w:t>
      </w:r>
      <w:r>
        <w:rPr>
          <w:spacing w:val="40"/>
        </w:rPr>
        <w:t xml:space="preserve"> </w:t>
      </w:r>
      <w:r>
        <w:t>significant</w:t>
      </w:r>
      <w:r>
        <w:rPr>
          <w:spacing w:val="40"/>
        </w:rPr>
        <w:t xml:space="preserve"> </w:t>
      </w:r>
      <w:r>
        <w:t>development</w:t>
      </w:r>
      <w:r>
        <w:rPr>
          <w:spacing w:val="40"/>
        </w:rPr>
        <w:t xml:space="preserve"> </w:t>
      </w:r>
      <w:r>
        <w:t>affects</w:t>
      </w:r>
      <w:r>
        <w:rPr>
          <w:spacing w:val="40"/>
        </w:rPr>
        <w:t xml:space="preserve"> </w:t>
      </w:r>
      <w:r>
        <w:t>the</w:t>
      </w:r>
      <w:r>
        <w:rPr>
          <w:spacing w:val="40"/>
        </w:rPr>
        <w:t xml:space="preserve"> </w:t>
      </w:r>
      <w:r>
        <w:t>information</w:t>
      </w:r>
      <w:r>
        <w:rPr>
          <w:spacing w:val="40"/>
        </w:rPr>
        <w:t xml:space="preserve"> </w:t>
      </w:r>
      <w:r>
        <w:t>received</w:t>
      </w:r>
      <w:r>
        <w:rPr>
          <w:spacing w:val="40"/>
        </w:rPr>
        <w:t xml:space="preserve"> </w:t>
      </w:r>
      <w:r>
        <w:t>from</w:t>
      </w:r>
      <w:r>
        <w:rPr>
          <w:spacing w:val="40"/>
        </w:rPr>
        <w:t xml:space="preserve"> </w:t>
      </w:r>
      <w:r>
        <w:t>a</w:t>
      </w:r>
      <w:r>
        <w:rPr>
          <w:spacing w:val="40"/>
        </w:rPr>
        <w:t xml:space="preserve"> </w:t>
      </w:r>
      <w:r>
        <w:t>third country insurance undertaking or upon request from the host supervisory authority due to material data</w:t>
      </w:r>
      <w:r>
        <w:rPr>
          <w:spacing w:val="40"/>
        </w:rPr>
        <w:t xml:space="preserve"> </w:t>
      </w:r>
      <w:r>
        <w:t>quality</w:t>
      </w:r>
      <w:r>
        <w:rPr>
          <w:spacing w:val="40"/>
        </w:rPr>
        <w:t xml:space="preserve"> </w:t>
      </w:r>
      <w:r>
        <w:t>issues</w:t>
      </w:r>
      <w:r>
        <w:rPr>
          <w:spacing w:val="40"/>
        </w:rPr>
        <w:t xml:space="preserve"> </w:t>
      </w:r>
      <w:r>
        <w:t>identified,</w:t>
      </w:r>
      <w:r>
        <w:rPr>
          <w:spacing w:val="40"/>
        </w:rPr>
        <w:t xml:space="preserve"> </w:t>
      </w:r>
      <w:r>
        <w:t>the</w:t>
      </w:r>
      <w:r>
        <w:rPr>
          <w:spacing w:val="40"/>
        </w:rPr>
        <w:t xml:space="preserve"> </w:t>
      </w:r>
      <w:r>
        <w:t>host</w:t>
      </w:r>
      <w:r>
        <w:rPr>
          <w:spacing w:val="40"/>
        </w:rPr>
        <w:t xml:space="preserve"> </w:t>
      </w:r>
      <w:r>
        <w:t>supervisory</w:t>
      </w:r>
      <w:r>
        <w:rPr>
          <w:spacing w:val="40"/>
        </w:rPr>
        <w:t xml:space="preserve"> </w:t>
      </w:r>
      <w:r>
        <w:t>authority</w:t>
      </w:r>
      <w:r>
        <w:rPr>
          <w:spacing w:val="40"/>
        </w:rPr>
        <w:t xml:space="preserve"> </w:t>
      </w:r>
      <w:r>
        <w:t>should</w:t>
      </w:r>
      <w:r>
        <w:rPr>
          <w:spacing w:val="40"/>
        </w:rPr>
        <w:t xml:space="preserve"> </w:t>
      </w:r>
      <w:r>
        <w:t>ensure</w:t>
      </w:r>
      <w:r>
        <w:rPr>
          <w:spacing w:val="40"/>
        </w:rPr>
        <w:t xml:space="preserve"> </w:t>
      </w:r>
      <w:r>
        <w:t>that</w:t>
      </w:r>
      <w:r>
        <w:rPr>
          <w:spacing w:val="40"/>
        </w:rPr>
        <w:t xml:space="preserve"> </w:t>
      </w:r>
      <w:r>
        <w:t>the</w:t>
      </w:r>
      <w:r>
        <w:rPr>
          <w:spacing w:val="40"/>
        </w:rPr>
        <w:t xml:space="preserve"> </w:t>
      </w:r>
      <w:r>
        <w:t>third</w:t>
      </w:r>
      <w:r>
        <w:rPr>
          <w:spacing w:val="40"/>
        </w:rPr>
        <w:t xml:space="preserve"> </w:t>
      </w:r>
      <w:r>
        <w:t xml:space="preserve">country insurance undertaking submits to it an update of this information as soon as possible following the occurrence of the significant development. Such an update can take the form of amendments to the initial report. </w:t>
      </w:r>
    </w:p>
    <w:p w14:paraId="6FF8EDD2" w14:textId="77777777" w:rsidR="00BF6324" w:rsidRDefault="00A51A09">
      <w:pPr>
        <w:pStyle w:val="ListParagraph"/>
        <w:numPr>
          <w:ilvl w:val="1"/>
          <w:numId w:val="41"/>
        </w:numPr>
        <w:tabs>
          <w:tab w:val="left" w:pos="1148"/>
          <w:tab w:val="left" w:pos="1152"/>
        </w:tabs>
        <w:spacing w:before="121" w:line="276" w:lineRule="auto"/>
        <w:ind w:right="126"/>
        <w:pPrChange w:id="272" w:author="Johannes Backer" w:date="2025-05-15T08:14:00Z">
          <w:pPr>
            <w:pStyle w:val="ListParagraph"/>
            <w:numPr>
              <w:ilvl w:val="1"/>
              <w:numId w:val="24"/>
            </w:numPr>
            <w:tabs>
              <w:tab w:val="left" w:pos="1148"/>
              <w:tab w:val="left" w:pos="1152"/>
            </w:tabs>
            <w:spacing w:before="121" w:line="276" w:lineRule="auto"/>
            <w:ind w:left="1152" w:right="126" w:hanging="663"/>
          </w:pPr>
        </w:pPrChange>
      </w:pPr>
      <w:r>
        <w:t>The</w:t>
      </w:r>
      <w:r>
        <w:rPr>
          <w:rFonts w:ascii="Times New Roman"/>
        </w:rPr>
        <w:t xml:space="preserve"> </w:t>
      </w:r>
      <w:r>
        <w:t>host</w:t>
      </w:r>
      <w:r>
        <w:rPr>
          <w:rFonts w:ascii="Times New Roman"/>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third-country</w:t>
      </w:r>
      <w:r>
        <w:rPr>
          <w:rFonts w:ascii="Times New Roman"/>
        </w:rPr>
        <w:t xml:space="preserve"> </w:t>
      </w:r>
      <w:r>
        <w:t>insurance</w:t>
      </w:r>
      <w:r>
        <w:rPr>
          <w:rFonts w:ascii="Times New Roman"/>
        </w:rPr>
        <w:t xml:space="preserve"> </w:t>
      </w:r>
      <w:r>
        <w:t>undertakings</w:t>
      </w:r>
      <w:r>
        <w:rPr>
          <w:rFonts w:ascii="Times New Roman"/>
        </w:rPr>
        <w:t xml:space="preserve"> </w:t>
      </w:r>
      <w:r>
        <w:t>consider</w:t>
      </w:r>
      <w:r>
        <w:rPr>
          <w:rFonts w:ascii="Times New Roman"/>
        </w:rPr>
        <w:t xml:space="preserve"> </w:t>
      </w:r>
      <w:r>
        <w:t>as</w:t>
      </w:r>
      <w:r>
        <w:rPr>
          <w:rFonts w:ascii="Times New Roman"/>
        </w:rPr>
        <w:t xml:space="preserve"> </w:t>
      </w:r>
      <w:r>
        <w:t>a</w:t>
      </w:r>
      <w:r>
        <w:rPr>
          <w:rFonts w:ascii="Times New Roman"/>
        </w:rPr>
        <w:t xml:space="preserve"> </w:t>
      </w:r>
      <w:r>
        <w:t>significant</w:t>
      </w:r>
      <w:r>
        <w:rPr>
          <w:rFonts w:ascii="Times New Roman"/>
        </w:rPr>
        <w:t xml:space="preserve"> </w:t>
      </w:r>
      <w:r>
        <w:t>development</w:t>
      </w:r>
      <w:r>
        <w:rPr>
          <w:rFonts w:ascii="Times New Roman"/>
        </w:rPr>
        <w:t xml:space="preserve"> </w:t>
      </w:r>
      <w:r>
        <w:t>any</w:t>
      </w:r>
      <w:r>
        <w:rPr>
          <w:rFonts w:ascii="Times New Roman"/>
        </w:rPr>
        <w:t xml:space="preserve"> </w:t>
      </w:r>
      <w:r>
        <w:t>significant</w:t>
      </w:r>
      <w:r>
        <w:rPr>
          <w:rFonts w:ascii="Times New Roman"/>
        </w:rPr>
        <w:t xml:space="preserve"> </w:t>
      </w:r>
      <w:r>
        <w:t>change</w:t>
      </w:r>
      <w:r>
        <w:rPr>
          <w:rFonts w:ascii="Times New Roman"/>
        </w:rPr>
        <w:t xml:space="preserve"> </w:t>
      </w:r>
      <w:r>
        <w:t>to</w:t>
      </w:r>
      <w:r>
        <w:rPr>
          <w:rFonts w:ascii="Times New Roman"/>
        </w:rPr>
        <w:t xml:space="preserve"> </w:t>
      </w:r>
      <w:r>
        <w:t>the</w:t>
      </w:r>
      <w:r>
        <w:rPr>
          <w:rFonts w:ascii="Times New Roman"/>
        </w:rPr>
        <w:t xml:space="preserve"> </w:t>
      </w:r>
      <w:r>
        <w:t>winding-up</w:t>
      </w:r>
      <w:r>
        <w:rPr>
          <w:rFonts w:ascii="Times New Roman"/>
        </w:rPr>
        <w:t xml:space="preserve"> </w:t>
      </w:r>
      <w:r>
        <w:t>regime</w:t>
      </w:r>
      <w:r>
        <w:rPr>
          <w:rFonts w:ascii="Times New Roman"/>
        </w:rPr>
        <w:t xml:space="preserve"> </w:t>
      </w:r>
      <w:r>
        <w:t>applicable</w:t>
      </w:r>
      <w:r>
        <w:rPr>
          <w:rFonts w:ascii="Times New Roman"/>
        </w:rPr>
        <w:t xml:space="preserve"> </w:t>
      </w:r>
      <w:r>
        <w:t>to</w:t>
      </w:r>
      <w:r>
        <w:rPr>
          <w:rFonts w:ascii="Times New Roman"/>
        </w:rPr>
        <w:t xml:space="preserve"> </w:t>
      </w:r>
      <w:r>
        <w:t>the</w:t>
      </w:r>
      <w:r>
        <w:rPr>
          <w:rFonts w:ascii="Times New Roman"/>
        </w:rPr>
        <w:t xml:space="preserve"> </w:t>
      </w:r>
      <w:r>
        <w:t>branch.</w:t>
      </w:r>
    </w:p>
    <w:p w14:paraId="591BED73" w14:textId="77777777" w:rsidR="00BF6324" w:rsidRDefault="00BF6324">
      <w:pPr>
        <w:spacing w:line="276" w:lineRule="auto"/>
        <w:jc w:val="both"/>
      </w:pPr>
    </w:p>
    <w:p w14:paraId="13D9761E" w14:textId="77777777" w:rsidR="00BF6324" w:rsidRDefault="00A51A09">
      <w:pPr>
        <w:pStyle w:val="Heading1"/>
        <w:spacing w:before="90"/>
        <w:ind w:right="124"/>
      </w:pPr>
      <w:r>
        <w:t>Quantitative</w:t>
      </w:r>
      <w:r>
        <w:rPr>
          <w:rFonts w:ascii="Times New Roman"/>
          <w:b w:val="0"/>
          <w:spacing w:val="40"/>
        </w:rPr>
        <w:t xml:space="preserve"> </w:t>
      </w:r>
      <w:r>
        <w:t>reporting</w:t>
      </w:r>
      <w:r>
        <w:rPr>
          <w:rFonts w:ascii="Times New Roman"/>
          <w:b w:val="0"/>
          <w:spacing w:val="40"/>
        </w:rPr>
        <w:t xml:space="preserve"> </w:t>
      </w:r>
      <w:r>
        <w:t>requirements</w:t>
      </w:r>
      <w:r>
        <w:rPr>
          <w:rFonts w:ascii="Times New Roman"/>
          <w:b w:val="0"/>
          <w:spacing w:val="40"/>
        </w:rPr>
        <w:t xml:space="preserve"> </w:t>
      </w:r>
      <w:r>
        <w:t>for</w:t>
      </w:r>
      <w:r>
        <w:rPr>
          <w:rFonts w:ascii="Times New Roman"/>
          <w:b w:val="0"/>
          <w:spacing w:val="40"/>
        </w:rPr>
        <w:t xml:space="preserve"> </w:t>
      </w:r>
      <w:r>
        <w:t>third-country</w:t>
      </w:r>
      <w:r>
        <w:rPr>
          <w:rFonts w:ascii="Times New Roman"/>
          <w:b w:val="0"/>
          <w:spacing w:val="40"/>
        </w:rPr>
        <w:t xml:space="preserve"> </w:t>
      </w:r>
      <w:r>
        <w:t>insurance</w:t>
      </w:r>
      <w:r>
        <w:rPr>
          <w:rFonts w:ascii="Times New Roman"/>
          <w:b w:val="0"/>
        </w:rPr>
        <w:t xml:space="preserve"> </w:t>
      </w:r>
      <w:r>
        <w:t>undertakings</w:t>
      </w:r>
      <w:r>
        <w:rPr>
          <w:rFonts w:ascii="Times New Roman"/>
          <w:b w:val="0"/>
        </w:rPr>
        <w:t xml:space="preserve"> </w:t>
      </w:r>
      <w:r>
        <w:t>in</w:t>
      </w:r>
      <w:r>
        <w:rPr>
          <w:rFonts w:ascii="Times New Roman"/>
          <w:b w:val="0"/>
        </w:rPr>
        <w:t xml:space="preserve"> </w:t>
      </w:r>
      <w:r>
        <w:t>relation</w:t>
      </w:r>
      <w:r>
        <w:rPr>
          <w:rFonts w:ascii="Times New Roman"/>
          <w:b w:val="0"/>
        </w:rPr>
        <w:t xml:space="preserve"> </w:t>
      </w:r>
      <w:r>
        <w:t>to</w:t>
      </w:r>
      <w:r>
        <w:rPr>
          <w:rFonts w:ascii="Times New Roman"/>
          <w:b w:val="0"/>
        </w:rPr>
        <w:t xml:space="preserve"> </w:t>
      </w:r>
      <w:r>
        <w:t>branch</w:t>
      </w:r>
      <w:r>
        <w:rPr>
          <w:rFonts w:ascii="Times New Roman"/>
          <w:b w:val="0"/>
        </w:rPr>
        <w:t xml:space="preserve"> </w:t>
      </w:r>
      <w:r>
        <w:t>operations</w:t>
      </w:r>
    </w:p>
    <w:p w14:paraId="1895262E" w14:textId="77777777" w:rsidR="00BF6324" w:rsidRDefault="00A51A09">
      <w:pPr>
        <w:spacing w:before="240"/>
        <w:ind w:left="132" w:right="124"/>
        <w:jc w:val="both"/>
        <w:rPr>
          <w:b/>
        </w:rPr>
      </w:pPr>
      <w:r>
        <w:rPr>
          <w:b/>
        </w:rPr>
        <w:t>Guideline</w:t>
      </w:r>
      <w:r>
        <w:rPr>
          <w:rFonts w:ascii="Times New Roman"/>
        </w:rPr>
        <w:t xml:space="preserve"> </w:t>
      </w:r>
      <w:r>
        <w:rPr>
          <w:b/>
        </w:rPr>
        <w:t>44</w:t>
      </w:r>
      <w:r>
        <w:rPr>
          <w:rFonts w:ascii="Times New Roman"/>
        </w:rPr>
        <w:t xml:space="preserve"> </w:t>
      </w:r>
      <w:r>
        <w:rPr>
          <w:b/>
        </w:rPr>
        <w:t>-</w:t>
      </w:r>
      <w:r>
        <w:rPr>
          <w:rFonts w:ascii="Times New Roman"/>
        </w:rPr>
        <w:t xml:space="preserve"> </w:t>
      </w:r>
      <w:r>
        <w:rPr>
          <w:b/>
        </w:rPr>
        <w:t>Annual</w:t>
      </w:r>
      <w:r>
        <w:rPr>
          <w:rFonts w:ascii="Times New Roman"/>
        </w:rPr>
        <w:t xml:space="preserve"> </w:t>
      </w:r>
      <w:r>
        <w:rPr>
          <w:b/>
        </w:rPr>
        <w:t>quantitative</w:t>
      </w:r>
      <w:r>
        <w:rPr>
          <w:rFonts w:ascii="Times New Roman"/>
        </w:rPr>
        <w:t xml:space="preserve"> </w:t>
      </w:r>
      <w:r>
        <w:rPr>
          <w:b/>
        </w:rPr>
        <w:t>templates</w:t>
      </w:r>
      <w:r>
        <w:rPr>
          <w:rFonts w:ascii="Times New Roman"/>
        </w:rPr>
        <w:t xml:space="preserve"> </w:t>
      </w:r>
      <w:r>
        <w:rPr>
          <w:b/>
        </w:rPr>
        <w:t>for</w:t>
      </w:r>
      <w:r>
        <w:rPr>
          <w:rFonts w:ascii="Times New Roman"/>
        </w:rPr>
        <w:t xml:space="preserve"> </w:t>
      </w:r>
      <w:r>
        <w:rPr>
          <w:b/>
        </w:rPr>
        <w:t>third-country</w:t>
      </w:r>
      <w:r>
        <w:rPr>
          <w:rFonts w:ascii="Times New Roman"/>
        </w:rPr>
        <w:t xml:space="preserve"> </w:t>
      </w:r>
      <w:r>
        <w:rPr>
          <w:b/>
        </w:rPr>
        <w:t>insurance</w:t>
      </w:r>
      <w:r>
        <w:rPr>
          <w:rFonts w:ascii="Times New Roman"/>
        </w:rPr>
        <w:t xml:space="preserve"> </w:t>
      </w:r>
      <w:r>
        <w:rPr>
          <w:b/>
        </w:rPr>
        <w:t>undertakings</w:t>
      </w:r>
      <w:r>
        <w:rPr>
          <w:rFonts w:ascii="Times New Roman"/>
        </w:rPr>
        <w:t xml:space="preserve"> </w:t>
      </w:r>
      <w:r>
        <w:rPr>
          <w:b/>
        </w:rPr>
        <w:t>in</w:t>
      </w:r>
      <w:r>
        <w:rPr>
          <w:rFonts w:ascii="Times New Roman"/>
        </w:rPr>
        <w:t xml:space="preserve"> </w:t>
      </w:r>
      <w:r>
        <w:rPr>
          <w:b/>
        </w:rPr>
        <w:t>relation</w:t>
      </w:r>
      <w:r>
        <w:rPr>
          <w:rFonts w:ascii="Times New Roman"/>
        </w:rPr>
        <w:t xml:space="preserve"> </w:t>
      </w:r>
      <w:r>
        <w:rPr>
          <w:b/>
        </w:rPr>
        <w:t>to</w:t>
      </w:r>
      <w:r>
        <w:rPr>
          <w:rFonts w:ascii="Times New Roman"/>
        </w:rPr>
        <w:t xml:space="preserve"> </w:t>
      </w:r>
      <w:r>
        <w:rPr>
          <w:b/>
        </w:rPr>
        <w:t>branch</w:t>
      </w:r>
      <w:r>
        <w:rPr>
          <w:rFonts w:ascii="Times New Roman"/>
        </w:rPr>
        <w:t xml:space="preserve"> </w:t>
      </w:r>
      <w:r>
        <w:rPr>
          <w:b/>
        </w:rPr>
        <w:t>operations</w:t>
      </w:r>
    </w:p>
    <w:p w14:paraId="2CE67EEA" w14:textId="77777777" w:rsidR="00BF6324" w:rsidRDefault="00A51A09">
      <w:pPr>
        <w:pStyle w:val="ListParagraph"/>
        <w:numPr>
          <w:ilvl w:val="1"/>
          <w:numId w:val="41"/>
        </w:numPr>
        <w:tabs>
          <w:tab w:val="left" w:pos="1148"/>
          <w:tab w:val="left" w:pos="1152"/>
        </w:tabs>
        <w:spacing w:before="121" w:line="276" w:lineRule="auto"/>
        <w:ind w:right="123"/>
        <w:pPrChange w:id="273" w:author="Johannes Backer" w:date="2025-05-15T08:14:00Z">
          <w:pPr>
            <w:pStyle w:val="ListParagraph"/>
            <w:numPr>
              <w:ilvl w:val="1"/>
              <w:numId w:val="24"/>
            </w:numPr>
            <w:tabs>
              <w:tab w:val="left" w:pos="1148"/>
              <w:tab w:val="left" w:pos="1152"/>
            </w:tabs>
            <w:spacing w:before="121" w:line="276" w:lineRule="auto"/>
            <w:ind w:left="1152" w:right="123" w:hanging="663"/>
          </w:pPr>
        </w:pPrChange>
      </w:pPr>
      <w:r>
        <w:t>Unless</w:t>
      </w:r>
      <w:r>
        <w:rPr>
          <w:rFonts w:ascii="Times New Roman"/>
        </w:rPr>
        <w:t xml:space="preserve"> </w:t>
      </w:r>
      <w:r>
        <w:t>otherwise</w:t>
      </w:r>
      <w:r>
        <w:rPr>
          <w:rFonts w:ascii="Times New Roman"/>
        </w:rPr>
        <w:t xml:space="preserve"> </w:t>
      </w:r>
      <w:r>
        <w:t>decided</w:t>
      </w:r>
      <w:r>
        <w:rPr>
          <w:rFonts w:ascii="Times New Roman"/>
        </w:rPr>
        <w:t xml:space="preserve"> </w:t>
      </w:r>
      <w:r>
        <w:t>in</w:t>
      </w:r>
      <w:r>
        <w:rPr>
          <w:rFonts w:ascii="Times New Roman"/>
        </w:rPr>
        <w:t xml:space="preserve"> </w:t>
      </w:r>
      <w:r>
        <w:t>accordance</w:t>
      </w:r>
      <w:r>
        <w:rPr>
          <w:rFonts w:ascii="Times New Roman"/>
        </w:rPr>
        <w:t xml:space="preserve"> </w:t>
      </w:r>
      <w:r>
        <w:t>with</w:t>
      </w:r>
      <w:r>
        <w:rPr>
          <w:rFonts w:ascii="Times New Roman"/>
        </w:rPr>
        <w:t xml:space="preserve"> </w:t>
      </w:r>
      <w:r>
        <w:t>Guideline</w:t>
      </w:r>
      <w:r>
        <w:rPr>
          <w:rFonts w:ascii="Times New Roman"/>
        </w:rPr>
        <w:t xml:space="preserve"> </w:t>
      </w:r>
      <w:r>
        <w:t>48,</w:t>
      </w:r>
      <w:r>
        <w:rPr>
          <w:rFonts w:ascii="Times New Roman"/>
        </w:rPr>
        <w:t xml:space="preserve"> </w:t>
      </w:r>
      <w:r>
        <w:t>the</w:t>
      </w:r>
      <w:r>
        <w:rPr>
          <w:rFonts w:ascii="Times New Roman"/>
        </w:rPr>
        <w:t xml:space="preserve"> </w:t>
      </w:r>
      <w:r>
        <w:t>host</w:t>
      </w:r>
      <w:r>
        <w:rPr>
          <w:rFonts w:ascii="Times New Roman"/>
          <w:spacing w:val="80"/>
        </w:rPr>
        <w:t xml:space="preserve"> </w:t>
      </w:r>
      <w:r>
        <w:t>supervisory</w:t>
      </w:r>
      <w:r>
        <w:rPr>
          <w:rFonts w:ascii="Times New Roman"/>
        </w:rPr>
        <w:t xml:space="preserve"> </w:t>
      </w:r>
      <w:r>
        <w:t>authority</w:t>
      </w:r>
      <w:r>
        <w:rPr>
          <w:rFonts w:ascii="Times New Roman"/>
        </w:rPr>
        <w:t xml:space="preserve"> </w:t>
      </w:r>
      <w:r>
        <w:t>should</w:t>
      </w:r>
      <w:r>
        <w:rPr>
          <w:rFonts w:ascii="Times New Roman"/>
        </w:rPr>
        <w:t xml:space="preserve"> </w:t>
      </w:r>
      <w:r>
        <w:t>ensure</w:t>
      </w:r>
      <w:r>
        <w:rPr>
          <w:rFonts w:ascii="Times New Roman"/>
        </w:rPr>
        <w:t xml:space="preserve"> </w:t>
      </w:r>
      <w:r>
        <w:t>that</w:t>
      </w:r>
      <w:r>
        <w:rPr>
          <w:rFonts w:ascii="Times New Roman"/>
        </w:rPr>
        <w:t xml:space="preserve"> </w:t>
      </w:r>
      <w:r>
        <w:t>the</w:t>
      </w:r>
      <w:r>
        <w:rPr>
          <w:rFonts w:ascii="Times New Roman"/>
        </w:rPr>
        <w:t xml:space="preserve"> </w:t>
      </w:r>
      <w:r>
        <w:t>third-country</w:t>
      </w:r>
      <w:r>
        <w:rPr>
          <w:rFonts w:ascii="Times New Roman"/>
        </w:rPr>
        <w:t xml:space="preserve"> </w:t>
      </w:r>
      <w:r>
        <w:t>insurance</w:t>
      </w:r>
      <w:r>
        <w:rPr>
          <w:rFonts w:ascii="Times New Roman"/>
        </w:rPr>
        <w:t xml:space="preserve"> </w:t>
      </w:r>
      <w:r>
        <w:t>undertakings</w:t>
      </w:r>
      <w:r>
        <w:rPr>
          <w:rFonts w:ascii="Times New Roman"/>
        </w:rPr>
        <w:t xml:space="preserve"> </w:t>
      </w:r>
      <w:r>
        <w:t>annually</w:t>
      </w:r>
      <w:r>
        <w:rPr>
          <w:rFonts w:ascii="Times New Roman"/>
        </w:rPr>
        <w:t xml:space="preserve"> </w:t>
      </w:r>
      <w:proofErr w:type="gramStart"/>
      <w:r>
        <w:t>submits</w:t>
      </w:r>
      <w:proofErr w:type="gramEnd"/>
      <w:r>
        <w:rPr>
          <w:rFonts w:ascii="Times New Roman"/>
        </w:rPr>
        <w:t xml:space="preserve"> </w:t>
      </w:r>
      <w:r>
        <w:t>to</w:t>
      </w:r>
      <w:r>
        <w:rPr>
          <w:rFonts w:ascii="Times New Roman"/>
        </w:rPr>
        <w:t xml:space="preserve"> </w:t>
      </w:r>
      <w:r>
        <w:t>it</w:t>
      </w:r>
      <w:r>
        <w:rPr>
          <w:rFonts w:ascii="Times New Roman"/>
        </w:rPr>
        <w:t xml:space="preserve"> </w:t>
      </w:r>
      <w:r>
        <w:t>the</w:t>
      </w:r>
      <w:r>
        <w:rPr>
          <w:rFonts w:ascii="Times New Roman"/>
        </w:rPr>
        <w:t xml:space="preserve"> </w:t>
      </w:r>
      <w:r>
        <w:t>following</w:t>
      </w:r>
      <w:r>
        <w:rPr>
          <w:rFonts w:ascii="Times New Roman"/>
        </w:rPr>
        <w:t xml:space="preserve"> </w:t>
      </w:r>
      <w:r>
        <w:t>structured</w:t>
      </w:r>
      <w:r>
        <w:rPr>
          <w:rFonts w:ascii="Times New Roman"/>
        </w:rPr>
        <w:t xml:space="preserve"> </w:t>
      </w:r>
      <w:r>
        <w:t>information</w:t>
      </w:r>
      <w:r>
        <w:rPr>
          <w:rFonts w:ascii="Times New Roman"/>
        </w:rPr>
        <w:t xml:space="preserve"> </w:t>
      </w:r>
      <w:r>
        <w:t>regarding</w:t>
      </w:r>
      <w:r>
        <w:rPr>
          <w:rFonts w:ascii="Times New Roman"/>
        </w:rPr>
        <w:t xml:space="preserve"> </w:t>
      </w:r>
      <w:r>
        <w:t>branch</w:t>
      </w:r>
      <w:r>
        <w:rPr>
          <w:rFonts w:ascii="Times New Roman"/>
        </w:rPr>
        <w:t xml:space="preserve"> </w:t>
      </w:r>
      <w:r>
        <w:t>operations,</w:t>
      </w:r>
      <w:r>
        <w:rPr>
          <w:rFonts w:ascii="Times New Roman"/>
        </w:rPr>
        <w:t xml:space="preserve"> </w:t>
      </w:r>
      <w:r>
        <w:t>where</w:t>
      </w:r>
      <w:r>
        <w:rPr>
          <w:rFonts w:ascii="Times New Roman"/>
        </w:rPr>
        <w:t xml:space="preserve"> </w:t>
      </w:r>
      <w:r>
        <w:t>applicable:</w:t>
      </w:r>
    </w:p>
    <w:p w14:paraId="219FA66F" w14:textId="77777777" w:rsidR="00BF6324" w:rsidRDefault="00A51A09">
      <w:pPr>
        <w:pStyle w:val="ListParagraph"/>
        <w:numPr>
          <w:ilvl w:val="0"/>
          <w:numId w:val="13"/>
        </w:numPr>
        <w:tabs>
          <w:tab w:val="left" w:pos="1491"/>
          <w:tab w:val="left" w:pos="1493"/>
        </w:tabs>
        <w:spacing w:before="121" w:line="276" w:lineRule="auto"/>
        <w:ind w:right="127"/>
      </w:pPr>
      <w:r>
        <w:t>template</w:t>
      </w:r>
      <w:r>
        <w:rPr>
          <w:rFonts w:ascii="Times New Roman"/>
        </w:rPr>
        <w:t xml:space="preserve"> </w:t>
      </w:r>
      <w:r>
        <w:t>S.01.01.07</w:t>
      </w:r>
      <w:r>
        <w:rPr>
          <w:rFonts w:ascii="Times New Roman"/>
        </w:rPr>
        <w:t xml:space="preserve"> </w:t>
      </w:r>
      <w:r>
        <w:t>of</w:t>
      </w:r>
      <w:r>
        <w:rPr>
          <w:rFonts w:ascii="Times New Roman"/>
        </w:rPr>
        <w:t xml:space="preserve"> </w:t>
      </w:r>
      <w:r>
        <w:t>Annex</w:t>
      </w:r>
      <w:r>
        <w:rPr>
          <w:rFonts w:ascii="Times New Roman"/>
        </w:rPr>
        <w:t xml:space="preserve"> </w:t>
      </w:r>
      <w:r>
        <w:t>III</w:t>
      </w:r>
      <w:r>
        <w:rPr>
          <w:rFonts w:ascii="Times New Roman"/>
        </w:rPr>
        <w:t xml:space="preserve"> </w:t>
      </w:r>
      <w:r>
        <w:t>to</w:t>
      </w:r>
      <w:r>
        <w:rPr>
          <w:rFonts w:ascii="Times New Roman"/>
        </w:rPr>
        <w:t xml:space="preserve"> </w:t>
      </w:r>
      <w:r>
        <w:t>these</w:t>
      </w:r>
      <w:r>
        <w:rPr>
          <w:rFonts w:ascii="Times New Roman"/>
        </w:rPr>
        <w:t xml:space="preserve"> </w:t>
      </w:r>
      <w:r>
        <w:t>Guidelines,</w:t>
      </w:r>
      <w:r>
        <w:rPr>
          <w:rFonts w:ascii="Times New Roman"/>
        </w:rPr>
        <w:t xml:space="preserve"> </w:t>
      </w:r>
      <w:r>
        <w:t>specifying</w:t>
      </w:r>
      <w:r>
        <w:rPr>
          <w:rFonts w:ascii="Times New Roman"/>
        </w:rPr>
        <w:t xml:space="preserve"> </w:t>
      </w:r>
      <w:r>
        <w:t>the</w:t>
      </w:r>
      <w:r>
        <w:rPr>
          <w:rFonts w:ascii="Times New Roman"/>
          <w:spacing w:val="80"/>
        </w:rPr>
        <w:t xml:space="preserve"> </w:t>
      </w:r>
      <w:r>
        <w:t>content</w:t>
      </w:r>
      <w:r>
        <w:rPr>
          <w:rFonts w:ascii="Times New Roman"/>
        </w:rPr>
        <w:t xml:space="preserve"> </w:t>
      </w:r>
      <w:r>
        <w:t>of</w:t>
      </w:r>
      <w:r>
        <w:rPr>
          <w:rFonts w:ascii="Times New Roman"/>
        </w:rPr>
        <w:t xml:space="preserve"> </w:t>
      </w:r>
      <w:r>
        <w:t>the</w:t>
      </w:r>
      <w:r>
        <w:rPr>
          <w:rFonts w:ascii="Times New Roman"/>
        </w:rPr>
        <w:t xml:space="preserve"> </w:t>
      </w:r>
      <w:r>
        <w:t>submission,</w:t>
      </w:r>
      <w:r>
        <w:rPr>
          <w:rFonts w:ascii="Times New Roman"/>
        </w:rPr>
        <w:t xml:space="preserve"> </w:t>
      </w:r>
      <w:r>
        <w:t>following</w:t>
      </w:r>
      <w:r>
        <w:rPr>
          <w:rFonts w:ascii="Times New Roman"/>
        </w:rPr>
        <w:t xml:space="preserve"> </w:t>
      </w:r>
      <w:r>
        <w:t>the</w:t>
      </w:r>
      <w:r>
        <w:rPr>
          <w:rFonts w:ascii="Times New Roman"/>
        </w:rPr>
        <w:t xml:space="preserve"> </w:t>
      </w:r>
      <w:r>
        <w:t>instructions</w:t>
      </w:r>
      <w:r>
        <w:rPr>
          <w:rFonts w:ascii="Times New Roman"/>
        </w:rPr>
        <w:t xml:space="preserve"> </w:t>
      </w:r>
      <w:r>
        <w:t>set</w:t>
      </w:r>
      <w:r>
        <w:rPr>
          <w:rFonts w:ascii="Times New Roman"/>
        </w:rPr>
        <w:t xml:space="preserve"> </w:t>
      </w:r>
      <w:r>
        <w:t>out</w:t>
      </w:r>
      <w:r>
        <w:rPr>
          <w:rFonts w:ascii="Times New Roman"/>
        </w:rPr>
        <w:t xml:space="preserve"> </w:t>
      </w:r>
      <w:r>
        <w:t>in</w:t>
      </w:r>
      <w:r>
        <w:rPr>
          <w:rFonts w:ascii="Times New Roman"/>
        </w:rPr>
        <w:t xml:space="preserve"> </w:t>
      </w:r>
      <w:r>
        <w:t>S.01.01</w:t>
      </w:r>
      <w:r>
        <w:rPr>
          <w:rFonts w:ascii="Times New Roman"/>
        </w:rPr>
        <w:t xml:space="preserve"> </w:t>
      </w:r>
      <w:r>
        <w:t>of</w:t>
      </w:r>
      <w:r>
        <w:rPr>
          <w:rFonts w:ascii="Times New Roman"/>
        </w:rPr>
        <w:t xml:space="preserve"> </w:t>
      </w:r>
      <w:r>
        <w:t>Annex</w:t>
      </w:r>
      <w:r>
        <w:rPr>
          <w:rFonts w:ascii="Times New Roman"/>
        </w:rPr>
        <w:t xml:space="preserve"> </w:t>
      </w:r>
      <w:r>
        <w:t>IV</w:t>
      </w:r>
      <w:r>
        <w:rPr>
          <w:rFonts w:ascii="Times New Roman"/>
        </w:rPr>
        <w:t xml:space="preserve"> </w:t>
      </w:r>
      <w:r>
        <w:t>to</w:t>
      </w:r>
      <w:r>
        <w:rPr>
          <w:rFonts w:ascii="Times New Roman"/>
        </w:rPr>
        <w:t xml:space="preserve"> </w:t>
      </w:r>
      <w:r>
        <w:t>these</w:t>
      </w:r>
      <w:r>
        <w:rPr>
          <w:rFonts w:ascii="Times New Roman"/>
        </w:rPr>
        <w:t xml:space="preserve"> </w:t>
      </w:r>
      <w:proofErr w:type="gramStart"/>
      <w:r>
        <w:t>Guidelines;</w:t>
      </w:r>
      <w:proofErr w:type="gramEnd"/>
    </w:p>
    <w:p w14:paraId="04C0B87C" w14:textId="77777777" w:rsidR="00BF6324" w:rsidRDefault="00A51A09">
      <w:pPr>
        <w:pStyle w:val="ListParagraph"/>
        <w:numPr>
          <w:ilvl w:val="0"/>
          <w:numId w:val="13"/>
        </w:numPr>
        <w:tabs>
          <w:tab w:val="left" w:pos="1491"/>
          <w:tab w:val="left" w:pos="1493"/>
        </w:tabs>
        <w:spacing w:line="276" w:lineRule="auto"/>
        <w:ind w:right="127"/>
      </w:pPr>
      <w:r>
        <w:t>template</w:t>
      </w:r>
      <w:r>
        <w:rPr>
          <w:rFonts w:ascii="Times New Roman"/>
        </w:rPr>
        <w:t xml:space="preserve"> </w:t>
      </w:r>
      <w:r>
        <w:t>S.01.02.07</w:t>
      </w:r>
      <w:r>
        <w:rPr>
          <w:rFonts w:ascii="Times New Roman"/>
        </w:rPr>
        <w:t xml:space="preserve"> </w:t>
      </w:r>
      <w:r>
        <w:t>of</w:t>
      </w:r>
      <w:r>
        <w:rPr>
          <w:rFonts w:ascii="Times New Roman"/>
        </w:rPr>
        <w:t xml:space="preserve"> </w:t>
      </w:r>
      <w:r>
        <w:t>Annex</w:t>
      </w:r>
      <w:r>
        <w:rPr>
          <w:rFonts w:ascii="Times New Roman"/>
        </w:rPr>
        <w:t xml:space="preserve"> </w:t>
      </w:r>
      <w:r>
        <w:t>III</w:t>
      </w:r>
      <w:r>
        <w:rPr>
          <w:rFonts w:ascii="Times New Roman"/>
        </w:rPr>
        <w:t xml:space="preserve"> </w:t>
      </w:r>
      <w:r>
        <w:t>to</w:t>
      </w:r>
      <w:r>
        <w:rPr>
          <w:rFonts w:ascii="Times New Roman"/>
        </w:rPr>
        <w:t xml:space="preserve"> </w:t>
      </w:r>
      <w:r>
        <w:t>these</w:t>
      </w:r>
      <w:r>
        <w:rPr>
          <w:rFonts w:ascii="Times New Roman"/>
        </w:rPr>
        <w:t xml:space="preserve"> </w:t>
      </w:r>
      <w:r>
        <w:t>Guidelines,</w:t>
      </w:r>
      <w:r>
        <w:rPr>
          <w:rFonts w:ascii="Times New Roman"/>
        </w:rPr>
        <w:t xml:space="preserve"> </w:t>
      </w:r>
      <w:r>
        <w:t>specifying</w:t>
      </w:r>
      <w:r>
        <w:rPr>
          <w:rFonts w:ascii="Times New Roman"/>
        </w:rPr>
        <w:t xml:space="preserve"> </w:t>
      </w:r>
      <w:r>
        <w:t>basic</w:t>
      </w:r>
      <w:r>
        <w:rPr>
          <w:rFonts w:ascii="Times New Roman"/>
        </w:rPr>
        <w:t xml:space="preserve"> </w:t>
      </w:r>
      <w:r>
        <w:t>information</w:t>
      </w:r>
      <w:r>
        <w:rPr>
          <w:rFonts w:ascii="Times New Roman"/>
        </w:rPr>
        <w:t xml:space="preserve"> </w:t>
      </w:r>
      <w:r>
        <w:t>on</w:t>
      </w:r>
      <w:r>
        <w:rPr>
          <w:rFonts w:ascii="Times New Roman"/>
        </w:rPr>
        <w:t xml:space="preserve"> </w:t>
      </w:r>
      <w:r>
        <w:t>the</w:t>
      </w:r>
      <w:r>
        <w:rPr>
          <w:rFonts w:ascii="Times New Roman"/>
        </w:rPr>
        <w:t xml:space="preserve"> </w:t>
      </w:r>
      <w:r>
        <w:t>branch</w:t>
      </w:r>
      <w:r>
        <w:rPr>
          <w:rFonts w:ascii="Times New Roman"/>
        </w:rPr>
        <w:t xml:space="preserve"> </w:t>
      </w:r>
      <w:r>
        <w:t>and</w:t>
      </w:r>
      <w:r>
        <w:rPr>
          <w:rFonts w:ascii="Times New Roman"/>
        </w:rPr>
        <w:t xml:space="preserve"> </w:t>
      </w:r>
      <w:r>
        <w:t>the</w:t>
      </w:r>
      <w:r>
        <w:rPr>
          <w:rFonts w:ascii="Times New Roman"/>
        </w:rPr>
        <w:t xml:space="preserve"> </w:t>
      </w:r>
      <w:r>
        <w:t>content</w:t>
      </w:r>
      <w:r>
        <w:rPr>
          <w:rFonts w:ascii="Times New Roman"/>
        </w:rPr>
        <w:t xml:space="preserve"> </w:t>
      </w:r>
      <w:r>
        <w:t>of</w:t>
      </w:r>
      <w:r>
        <w:rPr>
          <w:rFonts w:ascii="Times New Roman"/>
        </w:rPr>
        <w:t xml:space="preserve"> </w:t>
      </w:r>
      <w:r>
        <w:t>the</w:t>
      </w:r>
      <w:r>
        <w:rPr>
          <w:rFonts w:ascii="Times New Roman"/>
        </w:rPr>
        <w:t xml:space="preserve"> </w:t>
      </w:r>
      <w:r>
        <w:t>reporting</w:t>
      </w:r>
      <w:r>
        <w:rPr>
          <w:rFonts w:ascii="Times New Roman"/>
        </w:rPr>
        <w:t xml:space="preserve"> </w:t>
      </w:r>
      <w:r>
        <w:t>in</w:t>
      </w:r>
      <w:r>
        <w:rPr>
          <w:rFonts w:ascii="Times New Roman"/>
        </w:rPr>
        <w:t xml:space="preserve"> </w:t>
      </w:r>
      <w:r>
        <w:t>general,</w:t>
      </w:r>
      <w:r>
        <w:rPr>
          <w:rFonts w:ascii="Times New Roman"/>
        </w:rPr>
        <w:t xml:space="preserve"> </w:t>
      </w:r>
      <w:r>
        <w:t>following</w:t>
      </w:r>
      <w:r>
        <w:rPr>
          <w:rFonts w:ascii="Times New Roman"/>
          <w:spacing w:val="22"/>
        </w:rPr>
        <w:t xml:space="preserve"> </w:t>
      </w:r>
      <w:r>
        <w:t>the</w:t>
      </w:r>
      <w:r>
        <w:rPr>
          <w:rFonts w:ascii="Times New Roman"/>
          <w:spacing w:val="25"/>
        </w:rPr>
        <w:t xml:space="preserve"> </w:t>
      </w:r>
      <w:r>
        <w:t>instructions</w:t>
      </w:r>
      <w:r>
        <w:rPr>
          <w:rFonts w:ascii="Times New Roman"/>
          <w:spacing w:val="23"/>
        </w:rPr>
        <w:t xml:space="preserve"> </w:t>
      </w:r>
      <w:r>
        <w:t>set</w:t>
      </w:r>
      <w:r>
        <w:rPr>
          <w:rFonts w:ascii="Times New Roman"/>
          <w:spacing w:val="22"/>
        </w:rPr>
        <w:t xml:space="preserve"> </w:t>
      </w:r>
      <w:r>
        <w:t>out</w:t>
      </w:r>
      <w:r>
        <w:rPr>
          <w:rFonts w:ascii="Times New Roman"/>
          <w:spacing w:val="22"/>
        </w:rPr>
        <w:t xml:space="preserve"> </w:t>
      </w:r>
      <w:r>
        <w:t>in</w:t>
      </w:r>
      <w:r>
        <w:rPr>
          <w:rFonts w:ascii="Times New Roman"/>
          <w:spacing w:val="22"/>
        </w:rPr>
        <w:t xml:space="preserve"> </w:t>
      </w:r>
      <w:r>
        <w:t>S.01.02</w:t>
      </w:r>
      <w:r>
        <w:rPr>
          <w:rFonts w:ascii="Times New Roman"/>
          <w:spacing w:val="21"/>
        </w:rPr>
        <w:t xml:space="preserve"> </w:t>
      </w:r>
      <w:r>
        <w:t>Annex</w:t>
      </w:r>
      <w:r>
        <w:rPr>
          <w:rFonts w:ascii="Times New Roman"/>
        </w:rPr>
        <w:t xml:space="preserve"> </w:t>
      </w:r>
      <w:r>
        <w:t>IV</w:t>
      </w:r>
      <w:r>
        <w:rPr>
          <w:rFonts w:ascii="Times New Roman"/>
          <w:spacing w:val="23"/>
        </w:rPr>
        <w:t xml:space="preserve"> </w:t>
      </w:r>
      <w:r>
        <w:t>to</w:t>
      </w:r>
      <w:r>
        <w:rPr>
          <w:rFonts w:ascii="Times New Roman"/>
          <w:spacing w:val="23"/>
        </w:rPr>
        <w:t xml:space="preserve"> </w:t>
      </w:r>
      <w:r>
        <w:t>these</w:t>
      </w:r>
      <w:r>
        <w:rPr>
          <w:rFonts w:ascii="Times New Roman"/>
          <w:spacing w:val="23"/>
        </w:rPr>
        <w:t xml:space="preserve"> </w:t>
      </w:r>
      <w:proofErr w:type="gramStart"/>
      <w:r>
        <w:t>Guidelines;</w:t>
      </w:r>
      <w:proofErr w:type="gramEnd"/>
    </w:p>
    <w:p w14:paraId="70721D73" w14:textId="77777777" w:rsidR="00BF6324" w:rsidRDefault="00A51A09">
      <w:pPr>
        <w:pStyle w:val="ListParagraph"/>
        <w:numPr>
          <w:ilvl w:val="0"/>
          <w:numId w:val="13"/>
        </w:numPr>
        <w:tabs>
          <w:tab w:val="left" w:pos="1493"/>
        </w:tabs>
        <w:spacing w:line="276" w:lineRule="auto"/>
      </w:pPr>
      <w:r>
        <w:t>template</w:t>
      </w:r>
      <w:r>
        <w:rPr>
          <w:rFonts w:ascii="Times New Roman"/>
          <w:spacing w:val="40"/>
        </w:rPr>
        <w:t xml:space="preserve"> </w:t>
      </w:r>
      <w:r>
        <w:t>S.01.03.01</w:t>
      </w:r>
      <w:r>
        <w:rPr>
          <w:rFonts w:ascii="Times New Roman"/>
          <w:spacing w:val="40"/>
        </w:rPr>
        <w:t xml:space="preserve"> </w:t>
      </w:r>
      <w:r>
        <w:t>of</w:t>
      </w:r>
      <w:r>
        <w:rPr>
          <w:rFonts w:ascii="Times New Roman"/>
          <w:spacing w:val="40"/>
        </w:rPr>
        <w:t xml:space="preserve"> </w:t>
      </w:r>
      <w:r>
        <w:t>Annex</w:t>
      </w:r>
      <w:r>
        <w:rPr>
          <w:rFonts w:ascii="Times New Roman"/>
        </w:rPr>
        <w:t xml:space="preserve"> </w:t>
      </w:r>
      <w:r>
        <w:t>I</w:t>
      </w:r>
      <w:r>
        <w:rPr>
          <w:rFonts w:ascii="Times New Roman"/>
          <w:spacing w:val="40"/>
        </w:rPr>
        <w:t xml:space="preserve"> </w:t>
      </w:r>
      <w:r>
        <w:t>to</w:t>
      </w:r>
      <w:r>
        <w:rPr>
          <w:rFonts w:ascii="Times New Roman"/>
          <w:spacing w:val="40"/>
        </w:rPr>
        <w:t xml:space="preserve"> </w:t>
      </w:r>
      <w:r>
        <w:t>the</w:t>
      </w:r>
      <w:r>
        <w:rPr>
          <w:rFonts w:ascii="Times New Roman"/>
          <w:spacing w:val="40"/>
        </w:rPr>
        <w:t xml:space="preserve"> </w:t>
      </w:r>
      <w:r>
        <w:t>Implementing</w:t>
      </w:r>
      <w:r>
        <w:rPr>
          <w:rFonts w:ascii="Times New Roman"/>
          <w:spacing w:val="40"/>
        </w:rPr>
        <w:t xml:space="preserve"> </w:t>
      </w:r>
      <w:r>
        <w:t>Technical</w:t>
      </w:r>
      <w:r>
        <w:rPr>
          <w:rFonts w:ascii="Times New Roman"/>
          <w:spacing w:val="40"/>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r>
        <w:t>Information,</w:t>
      </w:r>
      <w:r>
        <w:rPr>
          <w:rFonts w:ascii="Times New Roman"/>
        </w:rPr>
        <w:t xml:space="preserve"> </w:t>
      </w:r>
      <w:r>
        <w:t>specifying</w:t>
      </w:r>
      <w:r>
        <w:rPr>
          <w:rFonts w:ascii="Times New Roman"/>
        </w:rPr>
        <w:t xml:space="preserve"> </w:t>
      </w:r>
      <w:r>
        <w:t>basic</w:t>
      </w:r>
      <w:r>
        <w:rPr>
          <w:rFonts w:ascii="Times New Roman"/>
        </w:rPr>
        <w:t xml:space="preserve"> </w:t>
      </w:r>
      <w:r>
        <w:t>information</w:t>
      </w:r>
      <w:r>
        <w:rPr>
          <w:rFonts w:ascii="Times New Roman"/>
        </w:rPr>
        <w:t xml:space="preserve"> </w:t>
      </w:r>
      <w:r>
        <w:t>on</w:t>
      </w:r>
      <w:r>
        <w:rPr>
          <w:rFonts w:ascii="Times New Roman"/>
        </w:rPr>
        <w:t xml:space="preserve"> </w:t>
      </w:r>
      <w:r>
        <w:t>ring</w:t>
      </w:r>
      <w:r>
        <w:rPr>
          <w:rFonts w:ascii="Times New Roman"/>
        </w:rPr>
        <w:t xml:space="preserve"> </w:t>
      </w:r>
      <w:r>
        <w:t>fenced</w:t>
      </w:r>
      <w:r>
        <w:rPr>
          <w:rFonts w:ascii="Times New Roman"/>
        </w:rPr>
        <w:t xml:space="preserve"> </w:t>
      </w:r>
      <w:r>
        <w:t>funds</w:t>
      </w:r>
      <w:r>
        <w:rPr>
          <w:rFonts w:ascii="Times New Roman"/>
        </w:rPr>
        <w:t xml:space="preserve"> </w:t>
      </w:r>
      <w:r>
        <w:t>and</w:t>
      </w:r>
      <w:r>
        <w:rPr>
          <w:rFonts w:ascii="Times New Roman"/>
        </w:rPr>
        <w:t xml:space="preserve"> </w:t>
      </w:r>
      <w:r>
        <w:t>matching</w:t>
      </w:r>
      <w:r>
        <w:rPr>
          <w:rFonts w:ascii="Times New Roman"/>
        </w:rPr>
        <w:t xml:space="preserve"> </w:t>
      </w:r>
      <w:r>
        <w:t>portfolios,</w:t>
      </w:r>
      <w:r>
        <w:rPr>
          <w:rFonts w:ascii="Times New Roman"/>
        </w:rPr>
        <w:t xml:space="preserve"> </w:t>
      </w:r>
      <w:r>
        <w:t>following</w:t>
      </w:r>
      <w:r>
        <w:rPr>
          <w:rFonts w:ascii="Times New Roman"/>
        </w:rPr>
        <w:t xml:space="preserve"> </w:t>
      </w:r>
      <w:r>
        <w:t>the</w:t>
      </w:r>
      <w:r>
        <w:rPr>
          <w:rFonts w:ascii="Times New Roman"/>
        </w:rPr>
        <w:t xml:space="preserve"> </w:t>
      </w:r>
      <w:r>
        <w:t>instructions</w:t>
      </w:r>
      <w:r>
        <w:rPr>
          <w:rFonts w:ascii="Times New Roman"/>
        </w:rPr>
        <w:t xml:space="preserve"> </w:t>
      </w:r>
      <w:r>
        <w:t>set</w:t>
      </w:r>
      <w:r>
        <w:rPr>
          <w:rFonts w:ascii="Times New Roman"/>
        </w:rPr>
        <w:t xml:space="preserve"> </w:t>
      </w:r>
      <w:r>
        <w:t>out</w:t>
      </w:r>
      <w:r>
        <w:rPr>
          <w:rFonts w:ascii="Times New Roman"/>
        </w:rPr>
        <w:t xml:space="preserve"> </w:t>
      </w:r>
      <w:r>
        <w:t>in</w:t>
      </w:r>
      <w:r>
        <w:rPr>
          <w:rFonts w:ascii="Times New Roman"/>
        </w:rPr>
        <w:t xml:space="preserve"> </w:t>
      </w:r>
      <w:r>
        <w:t>S.01.03</w:t>
      </w:r>
      <w:r>
        <w:rPr>
          <w:rFonts w:ascii="Times New Roman"/>
        </w:rPr>
        <w:t xml:space="preserve"> </w:t>
      </w:r>
      <w:r>
        <w:t>of</w:t>
      </w:r>
      <w:r>
        <w:rPr>
          <w:rFonts w:ascii="Times New Roman"/>
        </w:rPr>
        <w:t xml:space="preserve"> </w:t>
      </w:r>
      <w:r>
        <w:t>Annex</w:t>
      </w:r>
      <w:r>
        <w:rPr>
          <w:rFonts w:ascii="Times New Roman"/>
        </w:rPr>
        <w:t xml:space="preserve"> </w:t>
      </w:r>
      <w:r>
        <w:t>II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proofErr w:type="gramStart"/>
      <w:r>
        <w:t>Information;</w:t>
      </w:r>
      <w:proofErr w:type="gramEnd"/>
    </w:p>
    <w:p w14:paraId="64E0ABA7" w14:textId="77777777" w:rsidR="00BF6324" w:rsidRDefault="00A51A09">
      <w:pPr>
        <w:pStyle w:val="ListParagraph"/>
        <w:numPr>
          <w:ilvl w:val="0"/>
          <w:numId w:val="13"/>
        </w:numPr>
        <w:tabs>
          <w:tab w:val="left" w:pos="1491"/>
          <w:tab w:val="left" w:pos="1493"/>
        </w:tabs>
        <w:spacing w:before="121" w:line="276" w:lineRule="auto"/>
      </w:pPr>
      <w:r>
        <w:t>template</w:t>
      </w:r>
      <w:r>
        <w:rPr>
          <w:rFonts w:ascii="Times New Roman"/>
        </w:rPr>
        <w:t xml:space="preserve"> </w:t>
      </w:r>
      <w:r>
        <w:t>S.02.01.07</w:t>
      </w:r>
      <w:r>
        <w:rPr>
          <w:rFonts w:ascii="Times New Roman"/>
        </w:rPr>
        <w:t xml:space="preserve"> </w:t>
      </w:r>
      <w:r>
        <w:t>of</w:t>
      </w:r>
      <w:r>
        <w:rPr>
          <w:rFonts w:ascii="Times New Roman"/>
        </w:rPr>
        <w:t xml:space="preserve"> </w:t>
      </w:r>
      <w:r>
        <w:t>Annex</w:t>
      </w:r>
      <w:r>
        <w:rPr>
          <w:rFonts w:ascii="Times New Roman"/>
        </w:rPr>
        <w:t xml:space="preserve"> </w:t>
      </w:r>
      <w:r>
        <w:t>III</w:t>
      </w:r>
      <w:r>
        <w:rPr>
          <w:rFonts w:ascii="Times New Roman"/>
        </w:rPr>
        <w:t xml:space="preserve"> </w:t>
      </w:r>
      <w:r>
        <w:t>to</w:t>
      </w:r>
      <w:r>
        <w:rPr>
          <w:rFonts w:ascii="Times New Roman"/>
        </w:rPr>
        <w:t xml:space="preserve"> </w:t>
      </w:r>
      <w:r>
        <w:t>these</w:t>
      </w:r>
      <w:r>
        <w:rPr>
          <w:rFonts w:ascii="Times New Roman"/>
        </w:rPr>
        <w:t xml:space="preserve"> </w:t>
      </w:r>
      <w:r>
        <w:t>Guidelines,</w:t>
      </w:r>
      <w:r>
        <w:rPr>
          <w:rFonts w:ascii="Times New Roman"/>
        </w:rPr>
        <w:t xml:space="preserve"> </w:t>
      </w:r>
      <w:r>
        <w:t>specifying</w:t>
      </w:r>
      <w:r>
        <w:rPr>
          <w:rFonts w:ascii="Times New Roman"/>
        </w:rPr>
        <w:t xml:space="preserve"> </w:t>
      </w:r>
      <w:r>
        <w:t>balance</w:t>
      </w:r>
      <w:r>
        <w:rPr>
          <w:rFonts w:ascii="Times New Roman"/>
        </w:rPr>
        <w:t xml:space="preserve"> </w:t>
      </w:r>
      <w:r>
        <w:t>sheet</w:t>
      </w:r>
      <w:r>
        <w:rPr>
          <w:rFonts w:ascii="Times New Roman"/>
          <w:spacing w:val="40"/>
        </w:rPr>
        <w:t xml:space="preserve"> </w:t>
      </w:r>
      <w:r>
        <w:t>information</w:t>
      </w:r>
      <w:r>
        <w:rPr>
          <w:rFonts w:ascii="Times New Roman"/>
          <w:spacing w:val="40"/>
        </w:rPr>
        <w:t xml:space="preserve"> </w:t>
      </w:r>
      <w:r>
        <w:t>using</w:t>
      </w:r>
      <w:r>
        <w:rPr>
          <w:rFonts w:ascii="Times New Roman"/>
          <w:spacing w:val="40"/>
        </w:rPr>
        <w:t xml:space="preserve"> </w:t>
      </w:r>
      <w:r>
        <w:t>both</w:t>
      </w:r>
      <w:r>
        <w:rPr>
          <w:rFonts w:ascii="Times New Roman"/>
          <w:spacing w:val="40"/>
        </w:rPr>
        <w:t xml:space="preserve"> </w:t>
      </w:r>
      <w:r>
        <w:t>the</w:t>
      </w:r>
      <w:r>
        <w:rPr>
          <w:rFonts w:ascii="Times New Roman"/>
          <w:spacing w:val="40"/>
        </w:rPr>
        <w:t xml:space="preserve"> </w:t>
      </w:r>
      <w:r>
        <w:t>valuation</w:t>
      </w:r>
      <w:r>
        <w:rPr>
          <w:rFonts w:ascii="Times New Roman"/>
          <w:spacing w:val="40"/>
        </w:rPr>
        <w:t xml:space="preserve"> </w:t>
      </w:r>
      <w:r>
        <w:t>in</w:t>
      </w:r>
      <w:r>
        <w:rPr>
          <w:rFonts w:ascii="Times New Roman"/>
          <w:spacing w:val="40"/>
        </w:rPr>
        <w:t xml:space="preserve"> </w:t>
      </w:r>
      <w:r>
        <w:t>accordance</w:t>
      </w:r>
      <w:r>
        <w:rPr>
          <w:rFonts w:ascii="Times New Roman"/>
          <w:spacing w:val="40"/>
        </w:rPr>
        <w:t xml:space="preserve"> </w:t>
      </w:r>
      <w:r>
        <w:t>with</w:t>
      </w:r>
      <w:r>
        <w:rPr>
          <w:rFonts w:ascii="Times New Roman"/>
          <w:spacing w:val="40"/>
        </w:rPr>
        <w:t xml:space="preserve"> </w:t>
      </w:r>
      <w:r>
        <w:t>Article</w:t>
      </w:r>
      <w:r>
        <w:rPr>
          <w:rFonts w:ascii="Times New Roman"/>
          <w:spacing w:val="40"/>
        </w:rPr>
        <w:t xml:space="preserve"> </w:t>
      </w:r>
      <w:r>
        <w:t>75</w:t>
      </w:r>
      <w:r>
        <w:rPr>
          <w:rFonts w:ascii="Times New Roman"/>
        </w:rPr>
        <w:t xml:space="preserve"> </w:t>
      </w:r>
      <w:r>
        <w:t>of</w:t>
      </w:r>
      <w:r>
        <w:rPr>
          <w:rFonts w:ascii="Times New Roman"/>
        </w:rPr>
        <w:t xml:space="preserve"> </w:t>
      </w:r>
      <w:r>
        <w:t>the</w:t>
      </w:r>
      <w:r>
        <w:rPr>
          <w:rFonts w:ascii="Times New Roman"/>
        </w:rPr>
        <w:t xml:space="preserve"> </w:t>
      </w:r>
      <w:r>
        <w:t>Directive</w:t>
      </w:r>
      <w:r>
        <w:rPr>
          <w:rFonts w:ascii="Times New Roman"/>
        </w:rPr>
        <w:t xml:space="preserve"> </w:t>
      </w:r>
      <w:r>
        <w:t>2009/138/EC</w:t>
      </w:r>
      <w:r>
        <w:rPr>
          <w:rFonts w:ascii="Times New Roman"/>
        </w:rPr>
        <w:t xml:space="preserve"> </w:t>
      </w:r>
      <w:r>
        <w:t>and</w:t>
      </w:r>
      <w:r>
        <w:rPr>
          <w:rFonts w:ascii="Times New Roman"/>
        </w:rPr>
        <w:t xml:space="preserve"> </w:t>
      </w:r>
      <w:r>
        <w:t>the</w:t>
      </w:r>
      <w:r>
        <w:rPr>
          <w:rFonts w:ascii="Times New Roman"/>
        </w:rPr>
        <w:t xml:space="preserve"> </w:t>
      </w:r>
      <w:r>
        <w:t>valuation</w:t>
      </w:r>
      <w:r>
        <w:rPr>
          <w:rFonts w:ascii="Times New Roman"/>
        </w:rPr>
        <w:t xml:space="preserve"> </w:t>
      </w:r>
      <w:r>
        <w:t>according</w:t>
      </w:r>
      <w:r>
        <w:rPr>
          <w:rFonts w:ascii="Times New Roman"/>
        </w:rPr>
        <w:t xml:space="preserve"> </w:t>
      </w:r>
      <w:r>
        <w:t>to</w:t>
      </w:r>
      <w:r>
        <w:rPr>
          <w:rFonts w:ascii="Times New Roman"/>
        </w:rPr>
        <w:t xml:space="preserve"> </w:t>
      </w:r>
      <w:r>
        <w:t>the</w:t>
      </w:r>
      <w:r>
        <w:rPr>
          <w:rFonts w:ascii="Times New Roman"/>
        </w:rPr>
        <w:t xml:space="preserve"> </w:t>
      </w:r>
      <w:r>
        <w:t>branch</w:t>
      </w:r>
      <w:r>
        <w:rPr>
          <w:rFonts w:ascii="Times New Roman"/>
        </w:rPr>
        <w:t xml:space="preserve"> </w:t>
      </w:r>
      <w:r>
        <w:t>management</w:t>
      </w:r>
      <w:r>
        <w:rPr>
          <w:rFonts w:ascii="Times New Roman"/>
        </w:rPr>
        <w:t xml:space="preserve"> </w:t>
      </w:r>
      <w:r>
        <w:t>accounts</w:t>
      </w:r>
      <w:r>
        <w:rPr>
          <w:rFonts w:ascii="Times New Roman"/>
        </w:rPr>
        <w:t xml:space="preserve"> </w:t>
      </w:r>
      <w:r>
        <w:t>value</w:t>
      </w:r>
      <w:r>
        <w:rPr>
          <w:rFonts w:ascii="Times New Roman"/>
        </w:rPr>
        <w:t xml:space="preserve"> </w:t>
      </w:r>
      <w:r>
        <w:t>for</w:t>
      </w:r>
      <w:r>
        <w:rPr>
          <w:rFonts w:ascii="Times New Roman"/>
        </w:rPr>
        <w:t xml:space="preserve"> </w:t>
      </w:r>
      <w:r>
        <w:t>the</w:t>
      </w:r>
      <w:r>
        <w:rPr>
          <w:rFonts w:ascii="Times New Roman"/>
        </w:rPr>
        <w:t xml:space="preserve"> </w:t>
      </w:r>
      <w:r>
        <w:t>branch</w:t>
      </w:r>
      <w:r>
        <w:rPr>
          <w:rFonts w:ascii="Times New Roman"/>
        </w:rPr>
        <w:t xml:space="preserve"> </w:t>
      </w:r>
      <w:r>
        <w:t>operations,</w:t>
      </w:r>
      <w:r>
        <w:rPr>
          <w:rFonts w:ascii="Times New Roman"/>
        </w:rPr>
        <w:t xml:space="preserve"> </w:t>
      </w:r>
      <w:r>
        <w:t>following</w:t>
      </w:r>
      <w:r>
        <w:rPr>
          <w:rFonts w:ascii="Times New Roman"/>
        </w:rPr>
        <w:t xml:space="preserve"> </w:t>
      </w:r>
      <w:r>
        <w:t>the</w:t>
      </w:r>
      <w:r>
        <w:rPr>
          <w:rFonts w:ascii="Times New Roman"/>
        </w:rPr>
        <w:t xml:space="preserve"> </w:t>
      </w:r>
      <w:r>
        <w:t>instructions</w:t>
      </w:r>
      <w:r>
        <w:rPr>
          <w:rFonts w:ascii="Times New Roman"/>
        </w:rPr>
        <w:t xml:space="preserve"> </w:t>
      </w:r>
      <w:r>
        <w:t>set</w:t>
      </w:r>
      <w:r>
        <w:rPr>
          <w:rFonts w:ascii="Times New Roman"/>
        </w:rPr>
        <w:t xml:space="preserve"> </w:t>
      </w:r>
      <w:r>
        <w:t>out</w:t>
      </w:r>
      <w:r>
        <w:rPr>
          <w:rFonts w:ascii="Times New Roman"/>
          <w:spacing w:val="37"/>
        </w:rPr>
        <w:t xml:space="preserve"> </w:t>
      </w:r>
      <w:r>
        <w:t>in</w:t>
      </w:r>
      <w:r>
        <w:rPr>
          <w:rFonts w:ascii="Times New Roman"/>
          <w:spacing w:val="37"/>
        </w:rPr>
        <w:t xml:space="preserve"> </w:t>
      </w:r>
      <w:r>
        <w:t>S.02.01</w:t>
      </w:r>
      <w:r>
        <w:rPr>
          <w:rFonts w:ascii="Times New Roman"/>
        </w:rPr>
        <w:t xml:space="preserve"> </w:t>
      </w:r>
      <w:r>
        <w:t>of</w:t>
      </w:r>
      <w:r>
        <w:rPr>
          <w:rFonts w:ascii="Times New Roman"/>
        </w:rPr>
        <w:t xml:space="preserve"> </w:t>
      </w:r>
      <w:r>
        <w:t>Annex</w:t>
      </w:r>
      <w:r>
        <w:rPr>
          <w:rFonts w:ascii="Times New Roman"/>
        </w:rPr>
        <w:t xml:space="preserve"> </w:t>
      </w:r>
      <w:r>
        <w:t>IV</w:t>
      </w:r>
      <w:r>
        <w:rPr>
          <w:rFonts w:ascii="Times New Roman"/>
        </w:rPr>
        <w:t xml:space="preserve"> </w:t>
      </w:r>
      <w:r>
        <w:t>to</w:t>
      </w:r>
      <w:r>
        <w:rPr>
          <w:rFonts w:ascii="Times New Roman"/>
        </w:rPr>
        <w:t xml:space="preserve"> </w:t>
      </w:r>
      <w:r>
        <w:t>these</w:t>
      </w:r>
      <w:r>
        <w:rPr>
          <w:rFonts w:ascii="Times New Roman"/>
        </w:rPr>
        <w:t xml:space="preserve"> </w:t>
      </w:r>
      <w:proofErr w:type="gramStart"/>
      <w:r>
        <w:t>Guidelines;</w:t>
      </w:r>
      <w:proofErr w:type="gramEnd"/>
    </w:p>
    <w:p w14:paraId="1A260EA5" w14:textId="49C3CC12" w:rsidR="00BF6324" w:rsidRDefault="00FB0CCB">
      <w:pPr>
        <w:pStyle w:val="ListParagraph"/>
        <w:numPr>
          <w:ilvl w:val="0"/>
          <w:numId w:val="13"/>
        </w:numPr>
        <w:tabs>
          <w:tab w:val="left" w:pos="1491"/>
          <w:tab w:val="left" w:pos="1493"/>
        </w:tabs>
        <w:spacing w:line="276" w:lineRule="auto"/>
      </w:pPr>
      <w:r>
        <w:t xml:space="preserve">unless one single currency represents more than 80% of the total liabilities, template S.02.02.01 of Annex I to the Implementing Technical Standard on the Templates for the Submission of Information, specifying information on branch liabilities by currency, following the instructions set out in S.02.02 Annex II to the Implementing </w:t>
      </w:r>
      <w:proofErr w:type="gramStart"/>
      <w:r>
        <w:t>Technical;</w:t>
      </w:r>
      <w:proofErr w:type="gramEnd"/>
    </w:p>
    <w:p w14:paraId="24524C60" w14:textId="39143EA9" w:rsidR="003B18C1" w:rsidRDefault="00A51A09" w:rsidP="001148BC">
      <w:pPr>
        <w:pStyle w:val="ListParagraph"/>
        <w:numPr>
          <w:ilvl w:val="0"/>
          <w:numId w:val="13"/>
        </w:numPr>
        <w:tabs>
          <w:tab w:val="left" w:pos="1491"/>
          <w:tab w:val="left" w:pos="1493"/>
        </w:tabs>
        <w:spacing w:line="276" w:lineRule="auto"/>
      </w:pPr>
      <w:r>
        <w:t>template</w:t>
      </w:r>
      <w:r w:rsidRPr="001148BC">
        <w:t xml:space="preserve"> </w:t>
      </w:r>
      <w:r>
        <w:t>S.02.03.07</w:t>
      </w:r>
      <w:r w:rsidRPr="001148BC">
        <w:t xml:space="preserve"> </w:t>
      </w:r>
      <w:r>
        <w:t>of</w:t>
      </w:r>
      <w:r w:rsidRPr="001148BC">
        <w:t xml:space="preserve"> </w:t>
      </w:r>
      <w:r>
        <w:t>Annex</w:t>
      </w:r>
      <w:r w:rsidRPr="001148BC">
        <w:t xml:space="preserve"> </w:t>
      </w:r>
      <w:r>
        <w:t>III</w:t>
      </w:r>
      <w:r w:rsidRPr="001148BC">
        <w:t xml:space="preserve"> </w:t>
      </w:r>
      <w:r>
        <w:t>to</w:t>
      </w:r>
      <w:r w:rsidRPr="001148BC">
        <w:t xml:space="preserve"> </w:t>
      </w:r>
      <w:r>
        <w:t>these</w:t>
      </w:r>
      <w:r w:rsidRPr="001148BC">
        <w:t xml:space="preserve"> </w:t>
      </w:r>
      <w:r>
        <w:t>Guidelines,</w:t>
      </w:r>
      <w:r w:rsidRPr="001148BC">
        <w:t xml:space="preserve"> </w:t>
      </w:r>
      <w:r>
        <w:t>specifying</w:t>
      </w:r>
      <w:r w:rsidRPr="001148BC">
        <w:t xml:space="preserve"> </w:t>
      </w:r>
      <w:r>
        <w:t>additional</w:t>
      </w:r>
      <w:r w:rsidRPr="001148BC">
        <w:t xml:space="preserve"> </w:t>
      </w:r>
      <w:r>
        <w:t>branch</w:t>
      </w:r>
      <w:r w:rsidRPr="001148BC">
        <w:t xml:space="preserve"> </w:t>
      </w:r>
      <w:r>
        <w:t>balance</w:t>
      </w:r>
      <w:r w:rsidRPr="001148BC">
        <w:t xml:space="preserve"> </w:t>
      </w:r>
      <w:r>
        <w:t>sheet</w:t>
      </w:r>
      <w:r w:rsidRPr="001148BC">
        <w:t xml:space="preserve"> </w:t>
      </w:r>
      <w:r>
        <w:t>information,</w:t>
      </w:r>
      <w:r w:rsidRPr="001148BC">
        <w:t xml:space="preserve"> </w:t>
      </w:r>
      <w:r>
        <w:t>following</w:t>
      </w:r>
      <w:r w:rsidRPr="001148BC">
        <w:t xml:space="preserve"> </w:t>
      </w:r>
      <w:r>
        <w:t>the</w:t>
      </w:r>
      <w:r w:rsidRPr="001148BC">
        <w:t xml:space="preserve"> </w:t>
      </w:r>
      <w:r>
        <w:t>instructions</w:t>
      </w:r>
      <w:r w:rsidRPr="001148BC">
        <w:t xml:space="preserve"> </w:t>
      </w:r>
      <w:r>
        <w:t>set</w:t>
      </w:r>
      <w:r w:rsidRPr="001148BC">
        <w:t xml:space="preserve"> </w:t>
      </w:r>
      <w:r>
        <w:t>out</w:t>
      </w:r>
      <w:r w:rsidRPr="001148BC">
        <w:t xml:space="preserve"> </w:t>
      </w:r>
      <w:r>
        <w:t>in</w:t>
      </w:r>
      <w:r w:rsidRPr="001148BC">
        <w:t xml:space="preserve"> </w:t>
      </w:r>
      <w:r>
        <w:t>S.02.03</w:t>
      </w:r>
      <w:r w:rsidRPr="001148BC">
        <w:t xml:space="preserve"> </w:t>
      </w:r>
      <w:r>
        <w:t>Annex</w:t>
      </w:r>
      <w:r w:rsidRPr="001148BC">
        <w:t xml:space="preserve"> </w:t>
      </w:r>
      <w:r>
        <w:t>IV</w:t>
      </w:r>
      <w:r w:rsidRPr="001148BC">
        <w:t xml:space="preserve"> </w:t>
      </w:r>
      <w:r>
        <w:t>to</w:t>
      </w:r>
      <w:r w:rsidRPr="001148BC">
        <w:t xml:space="preserve"> </w:t>
      </w:r>
      <w:r>
        <w:t>these</w:t>
      </w:r>
      <w:r w:rsidRPr="001148BC">
        <w:t xml:space="preserve"> </w:t>
      </w:r>
      <w:proofErr w:type="gramStart"/>
      <w:r>
        <w:t>Guidelines;</w:t>
      </w:r>
      <w:proofErr w:type="gramEnd"/>
    </w:p>
    <w:p w14:paraId="05AC8145" w14:textId="02F27B6C" w:rsidR="003B18C1" w:rsidRDefault="006C72B0" w:rsidP="003B18C1">
      <w:pPr>
        <w:pStyle w:val="ListParagraph"/>
        <w:numPr>
          <w:ilvl w:val="0"/>
          <w:numId w:val="13"/>
        </w:numPr>
        <w:tabs>
          <w:tab w:val="left" w:pos="1491"/>
          <w:tab w:val="left" w:pos="1493"/>
        </w:tabs>
        <w:spacing w:line="276" w:lineRule="auto"/>
      </w:pPr>
      <w:r w:rsidRPr="00264D88">
        <w:t xml:space="preserve">where any of the following conditions apply, template S.03.01.01 of Annex </w:t>
      </w:r>
      <w:r w:rsidRPr="00264D88">
        <w:lastRenderedPageBreak/>
        <w:t>I to the Implementing Technical Standard on the Templates for the Submission of Information, specifying general information on off balance sheet items, following the instructions set out in S.03.01 of Annex II to the Implementing Technical Standard on the Templates for the Submission of Information:</w:t>
      </w:r>
      <w:r w:rsidR="00BD7803" w:rsidRPr="00264D88">
        <w:t xml:space="preserve">      </w:t>
      </w:r>
    </w:p>
    <w:p w14:paraId="65C58B5A" w14:textId="218A4077" w:rsidR="003B18C1" w:rsidRDefault="00BD7803" w:rsidP="003B18C1">
      <w:pPr>
        <w:pStyle w:val="ListParagraph"/>
        <w:tabs>
          <w:tab w:val="left" w:pos="1491"/>
          <w:tab w:val="left" w:pos="1493"/>
        </w:tabs>
        <w:spacing w:line="276" w:lineRule="auto"/>
        <w:ind w:left="2160" w:firstLine="0"/>
      </w:pPr>
      <w:r w:rsidRPr="00264D88">
        <w:t>(a)</w:t>
      </w:r>
      <w:r w:rsidR="00821205" w:rsidRPr="00264D88">
        <w:t xml:space="preserve"> the amount of any of the following values is higher than </w:t>
      </w:r>
      <w:ins w:id="274" w:author="Johannes Backer" w:date="2025-05-15T08:19:00Z">
        <w:r w:rsidR="00FA307F">
          <w:t>3</w:t>
        </w:r>
      </w:ins>
      <w:ins w:id="275" w:author="Johannes Backer" w:date="2025-05-15T08:20:00Z">
        <w:r w:rsidR="00FA307F">
          <w:t>.5</w:t>
        </w:r>
      </w:ins>
      <w:del w:id="276" w:author="Johannes Backer" w:date="2025-05-15T08:19:00Z">
        <w:r w:rsidR="00821205" w:rsidRPr="00264D88" w:rsidDel="00FA307F">
          <w:delText>2</w:delText>
        </w:r>
      </w:del>
      <w:r w:rsidR="00821205" w:rsidRPr="00264D88">
        <w:t>% of Total Assets:</w:t>
      </w:r>
    </w:p>
    <w:p w14:paraId="1BF1EB68" w14:textId="09F14978" w:rsidR="00264D88" w:rsidRDefault="00EF7CB3" w:rsidP="001148BC">
      <w:pPr>
        <w:pStyle w:val="ListParagraph"/>
        <w:tabs>
          <w:tab w:val="left" w:pos="1491"/>
          <w:tab w:val="left" w:pos="1493"/>
        </w:tabs>
        <w:spacing w:line="276" w:lineRule="auto"/>
        <w:ind w:left="2160" w:firstLine="0"/>
      </w:pPr>
      <w:r w:rsidRPr="00264D88">
        <w:t>-</w:t>
      </w:r>
      <w:r w:rsidRPr="001148BC">
        <w:t xml:space="preserve"> Value of guarantee/collateral/contingent liabilities — Guarantees provided by the undertaking, including letters of credit (C0020/R0010) plus Value of guarantee/collateral/contingent liabilities — Total collateral pledged (C0020/R0300) plus Maximum value — Total Contingent liabilities (C0010/R0400); or    </w:t>
      </w:r>
    </w:p>
    <w:p w14:paraId="51BD7BE8" w14:textId="089C3EA3" w:rsidR="007E2631" w:rsidRPr="001148BC" w:rsidRDefault="00EF7CB3" w:rsidP="001148BC">
      <w:pPr>
        <w:pStyle w:val="ListParagraph"/>
        <w:tabs>
          <w:tab w:val="left" w:pos="1491"/>
          <w:tab w:val="left" w:pos="1493"/>
        </w:tabs>
        <w:spacing w:line="276" w:lineRule="auto"/>
        <w:ind w:left="2160" w:right="123" w:firstLine="0"/>
      </w:pPr>
      <w:r w:rsidRPr="001148BC">
        <w:t>-</w:t>
      </w:r>
      <w:r w:rsidR="001846DC" w:rsidRPr="001148BC">
        <w:t xml:space="preserve"> Value of guarantee/collateral/contingent liabilities — Guarantees received by the undertaking, including letters of credit (C0020/R0030) plus Value of guarantee/collateral/contingent liabilities — Total collateral held (C0020/R0200</w:t>
      </w:r>
      <w:proofErr w:type="gramStart"/>
      <w:r w:rsidR="001846DC" w:rsidRPr="001148BC">
        <w:t>);</w:t>
      </w:r>
      <w:proofErr w:type="gramEnd"/>
      <w:r w:rsidR="001846DC" w:rsidRPr="001148BC">
        <w:t xml:space="preserve">                                      </w:t>
      </w:r>
    </w:p>
    <w:p w14:paraId="4739C375" w14:textId="3A7C83D7" w:rsidR="00BF6324" w:rsidRDefault="001846DC" w:rsidP="001148BC">
      <w:pPr>
        <w:pStyle w:val="ListParagraph"/>
        <w:tabs>
          <w:tab w:val="left" w:pos="1491"/>
          <w:tab w:val="left" w:pos="1493"/>
        </w:tabs>
        <w:spacing w:before="90" w:line="276" w:lineRule="auto"/>
        <w:ind w:left="2160" w:firstLine="0"/>
      </w:pPr>
      <w:r w:rsidRPr="001148BC">
        <w:t xml:space="preserve">(b) </w:t>
      </w:r>
      <w:r w:rsidR="005D3DD1" w:rsidRPr="00264D88">
        <w:t>the</w:t>
      </w:r>
      <w:r w:rsidR="005D3DD1" w:rsidRPr="001148BC">
        <w:t xml:space="preserve"> </w:t>
      </w:r>
      <w:r w:rsidR="005D3DD1" w:rsidRPr="00264D88">
        <w:t>undertaking has</w:t>
      </w:r>
      <w:r w:rsidR="005D3DD1" w:rsidRPr="001148BC">
        <w:t xml:space="preserve"> </w:t>
      </w:r>
      <w:r w:rsidR="005D3DD1" w:rsidRPr="00264D88">
        <w:t>provided or</w:t>
      </w:r>
      <w:r w:rsidR="005D3DD1" w:rsidRPr="001148BC">
        <w:t xml:space="preserve"> </w:t>
      </w:r>
      <w:r w:rsidR="005D3DD1" w:rsidRPr="00264D88">
        <w:t>received</w:t>
      </w:r>
      <w:r w:rsidR="005D3DD1" w:rsidRPr="001148BC">
        <w:t xml:space="preserve"> </w:t>
      </w:r>
      <w:r w:rsidR="005D3DD1" w:rsidRPr="00264D88">
        <w:t>any</w:t>
      </w:r>
      <w:r w:rsidR="005D3DD1" w:rsidRPr="001148BC">
        <w:t xml:space="preserve"> </w:t>
      </w:r>
      <w:r w:rsidR="005D3DD1" w:rsidRPr="00264D88">
        <w:t xml:space="preserve">unlimited </w:t>
      </w:r>
      <w:proofErr w:type="gramStart"/>
      <w:r w:rsidR="005D3DD1" w:rsidRPr="001148BC">
        <w:t>guarantee;</w:t>
      </w:r>
      <w:proofErr w:type="gramEnd"/>
    </w:p>
    <w:p w14:paraId="0E0C3B25" w14:textId="4031B96E" w:rsidR="00BF6324" w:rsidRPr="00F54F9A" w:rsidRDefault="00451723" w:rsidP="001148BC">
      <w:pPr>
        <w:pStyle w:val="ListParagraph"/>
        <w:numPr>
          <w:ilvl w:val="0"/>
          <w:numId w:val="13"/>
        </w:numPr>
        <w:spacing w:line="276" w:lineRule="auto"/>
      </w:pPr>
      <w:r>
        <w:t>t</w:t>
      </w:r>
      <w:r w:rsidR="00EA1652" w:rsidRPr="00F54F9A">
        <w:t>emplate</w:t>
      </w:r>
      <w:r w:rsidR="00EA1652" w:rsidRPr="00754E86">
        <w:rPr>
          <w:rFonts w:ascii="Times New Roman"/>
          <w:spacing w:val="40"/>
        </w:rPr>
        <w:t xml:space="preserve"> </w:t>
      </w:r>
      <w:r w:rsidR="00EA1652" w:rsidRPr="00F54F9A">
        <w:t>S.05.01.01</w:t>
      </w:r>
      <w:r w:rsidR="00EA1652" w:rsidRPr="00754E86">
        <w:rPr>
          <w:rFonts w:ascii="Times New Roman"/>
          <w:spacing w:val="40"/>
        </w:rPr>
        <w:t xml:space="preserve"> </w:t>
      </w:r>
      <w:r w:rsidR="00EA1652" w:rsidRPr="00F54F9A">
        <w:t>of</w:t>
      </w:r>
      <w:r w:rsidR="00EA1652" w:rsidRPr="00754E86">
        <w:rPr>
          <w:rFonts w:ascii="Times New Roman"/>
          <w:spacing w:val="40"/>
        </w:rPr>
        <w:t xml:space="preserve"> </w:t>
      </w:r>
      <w:r w:rsidR="00EA1652" w:rsidRPr="00F54F9A">
        <w:t>Annex</w:t>
      </w:r>
      <w:r w:rsidR="00EA1652" w:rsidRPr="00754E86">
        <w:rPr>
          <w:rFonts w:ascii="Times New Roman"/>
        </w:rPr>
        <w:t xml:space="preserve"> </w:t>
      </w:r>
      <w:r w:rsidR="00EA1652" w:rsidRPr="00F54F9A">
        <w:t>I</w:t>
      </w:r>
      <w:r w:rsidR="00EA1652" w:rsidRPr="00754E86">
        <w:rPr>
          <w:rFonts w:ascii="Times New Roman"/>
          <w:spacing w:val="40"/>
        </w:rPr>
        <w:t xml:space="preserve"> </w:t>
      </w:r>
      <w:r w:rsidR="00EA1652" w:rsidRPr="00F54F9A">
        <w:t>to</w:t>
      </w:r>
      <w:r w:rsidR="00EA1652" w:rsidRPr="00754E86">
        <w:rPr>
          <w:rFonts w:ascii="Times New Roman"/>
          <w:spacing w:val="40"/>
        </w:rPr>
        <w:t xml:space="preserve"> </w:t>
      </w:r>
      <w:r w:rsidR="00EA1652" w:rsidRPr="00F54F9A">
        <w:t>the</w:t>
      </w:r>
      <w:r w:rsidR="00EA1652" w:rsidRPr="00754E86">
        <w:rPr>
          <w:rFonts w:ascii="Times New Roman"/>
          <w:spacing w:val="40"/>
        </w:rPr>
        <w:t xml:space="preserve"> </w:t>
      </w:r>
      <w:r w:rsidR="00EA1652" w:rsidRPr="00F54F9A">
        <w:t>Implementing</w:t>
      </w:r>
      <w:r w:rsidR="00EA1652" w:rsidRPr="00754E86">
        <w:rPr>
          <w:rFonts w:ascii="Times New Roman"/>
          <w:spacing w:val="40"/>
        </w:rPr>
        <w:t xml:space="preserve"> </w:t>
      </w:r>
      <w:r w:rsidR="00EA1652" w:rsidRPr="00F54F9A">
        <w:t>Technical</w:t>
      </w:r>
      <w:r w:rsidR="00EA1652" w:rsidRPr="00754E86">
        <w:rPr>
          <w:rFonts w:ascii="Times New Roman"/>
          <w:spacing w:val="40"/>
        </w:rPr>
        <w:t xml:space="preserve"> </w:t>
      </w:r>
      <w:r w:rsidR="00EA1652" w:rsidRPr="00F54F9A">
        <w:t>Standard</w:t>
      </w:r>
      <w:r w:rsidR="00EA1652" w:rsidRPr="00754E86">
        <w:rPr>
          <w:rFonts w:ascii="Times New Roman"/>
        </w:rPr>
        <w:t xml:space="preserve"> </w:t>
      </w:r>
      <w:r w:rsidR="00EA1652" w:rsidRPr="00F54F9A">
        <w:t>on</w:t>
      </w:r>
      <w:r w:rsidR="00EA1652" w:rsidRPr="00754E86">
        <w:rPr>
          <w:rFonts w:ascii="Times New Roman"/>
          <w:spacing w:val="40"/>
        </w:rPr>
        <w:t xml:space="preserve"> </w:t>
      </w:r>
      <w:r w:rsidR="00EA1652" w:rsidRPr="00F54F9A">
        <w:t>the</w:t>
      </w:r>
      <w:r w:rsidR="00EA1652" w:rsidRPr="00754E86">
        <w:rPr>
          <w:rFonts w:ascii="Times New Roman"/>
          <w:spacing w:val="40"/>
        </w:rPr>
        <w:t xml:space="preserve"> </w:t>
      </w:r>
      <w:r w:rsidR="00EA1652" w:rsidRPr="00F54F9A">
        <w:t>Templates</w:t>
      </w:r>
      <w:r w:rsidR="00EA1652" w:rsidRPr="00754E86">
        <w:rPr>
          <w:rFonts w:ascii="Times New Roman"/>
          <w:spacing w:val="40"/>
        </w:rPr>
        <w:t xml:space="preserve"> </w:t>
      </w:r>
      <w:r w:rsidR="00EA1652" w:rsidRPr="00F54F9A">
        <w:t>for</w:t>
      </w:r>
      <w:r w:rsidR="00EA1652" w:rsidRPr="00754E86">
        <w:rPr>
          <w:rFonts w:ascii="Times New Roman"/>
          <w:spacing w:val="40"/>
        </w:rPr>
        <w:t xml:space="preserve"> </w:t>
      </w:r>
      <w:r w:rsidR="00EA1652" w:rsidRPr="00F54F9A">
        <w:t>the</w:t>
      </w:r>
      <w:r w:rsidR="00EA1652" w:rsidRPr="00754E86">
        <w:rPr>
          <w:rFonts w:ascii="Times New Roman"/>
          <w:spacing w:val="40"/>
        </w:rPr>
        <w:t xml:space="preserve"> </w:t>
      </w:r>
      <w:r w:rsidR="00EA1652" w:rsidRPr="00F54F9A">
        <w:t>Submission</w:t>
      </w:r>
      <w:r w:rsidR="00EA1652" w:rsidRPr="00754E86">
        <w:rPr>
          <w:rFonts w:ascii="Times New Roman"/>
          <w:spacing w:val="40"/>
        </w:rPr>
        <w:t xml:space="preserve"> </w:t>
      </w:r>
      <w:r w:rsidR="00EA1652" w:rsidRPr="00F54F9A">
        <w:t>of</w:t>
      </w:r>
      <w:r w:rsidR="00EA1652" w:rsidRPr="00754E86">
        <w:rPr>
          <w:rFonts w:ascii="Times New Roman"/>
          <w:spacing w:val="40"/>
        </w:rPr>
        <w:t xml:space="preserve"> </w:t>
      </w:r>
      <w:r w:rsidR="00EA1652" w:rsidRPr="00F54F9A">
        <w:t>Information,</w:t>
      </w:r>
      <w:r w:rsidR="00EA1652" w:rsidRPr="00754E86">
        <w:rPr>
          <w:rFonts w:ascii="Times New Roman"/>
          <w:spacing w:val="40"/>
        </w:rPr>
        <w:t xml:space="preserve"> </w:t>
      </w:r>
      <w:r w:rsidR="00EA1652" w:rsidRPr="00F54F9A">
        <w:t>specifying</w:t>
      </w:r>
      <w:r w:rsidR="00EA1652" w:rsidRPr="00754E86">
        <w:rPr>
          <w:rFonts w:ascii="Times New Roman"/>
        </w:rPr>
        <w:t xml:space="preserve"> </w:t>
      </w:r>
      <w:r w:rsidR="00EA1652" w:rsidRPr="00F54F9A">
        <w:t>information</w:t>
      </w:r>
      <w:r w:rsidR="00EA1652" w:rsidRPr="00754E86">
        <w:rPr>
          <w:rFonts w:ascii="Times New Roman"/>
        </w:rPr>
        <w:t xml:space="preserve"> </w:t>
      </w:r>
      <w:r w:rsidR="00EA1652" w:rsidRPr="00F54F9A">
        <w:t>on</w:t>
      </w:r>
      <w:r w:rsidR="00EA1652" w:rsidRPr="00754E86">
        <w:rPr>
          <w:rFonts w:ascii="Times New Roman"/>
        </w:rPr>
        <w:t xml:space="preserve"> </w:t>
      </w:r>
      <w:r w:rsidR="00EA1652" w:rsidRPr="00F54F9A">
        <w:t>premiums,</w:t>
      </w:r>
      <w:r w:rsidR="00EA1652" w:rsidRPr="00754E86">
        <w:rPr>
          <w:rFonts w:ascii="Times New Roman"/>
        </w:rPr>
        <w:t xml:space="preserve"> </w:t>
      </w:r>
      <w:r w:rsidR="00EA1652" w:rsidRPr="00F54F9A">
        <w:t>claims,</w:t>
      </w:r>
      <w:r w:rsidR="00EA1652" w:rsidRPr="00754E86">
        <w:rPr>
          <w:rFonts w:ascii="Times New Roman"/>
        </w:rPr>
        <w:t xml:space="preserve"> </w:t>
      </w:r>
      <w:r w:rsidR="00EA1652" w:rsidRPr="00F54F9A">
        <w:t>expenses</w:t>
      </w:r>
      <w:r w:rsidR="00EA1652" w:rsidRPr="00754E86">
        <w:rPr>
          <w:rFonts w:ascii="Times New Roman"/>
        </w:rPr>
        <w:t xml:space="preserve"> </w:t>
      </w:r>
      <w:r w:rsidR="00EA1652" w:rsidRPr="00F54F9A">
        <w:t>following</w:t>
      </w:r>
      <w:r w:rsidR="00EA1652" w:rsidRPr="00754E86">
        <w:rPr>
          <w:rFonts w:ascii="Times New Roman"/>
        </w:rPr>
        <w:t xml:space="preserve"> </w:t>
      </w:r>
      <w:r w:rsidR="00EA1652" w:rsidRPr="00F54F9A">
        <w:t>the</w:t>
      </w:r>
      <w:r w:rsidR="00EA1652" w:rsidRPr="00754E86">
        <w:rPr>
          <w:rFonts w:ascii="Times New Roman"/>
        </w:rPr>
        <w:t xml:space="preserve"> </w:t>
      </w:r>
      <w:r w:rsidR="00EA1652" w:rsidRPr="00F54F9A">
        <w:t>valuation</w:t>
      </w:r>
      <w:r w:rsidR="00EA1652" w:rsidRPr="00754E86">
        <w:rPr>
          <w:rFonts w:ascii="Times New Roman"/>
        </w:rPr>
        <w:t xml:space="preserve"> </w:t>
      </w:r>
      <w:r w:rsidR="00EA1652" w:rsidRPr="00F54F9A">
        <w:t>and</w:t>
      </w:r>
      <w:r w:rsidR="00EA1652" w:rsidRPr="00754E86">
        <w:rPr>
          <w:rFonts w:ascii="Times New Roman"/>
        </w:rPr>
        <w:t xml:space="preserve"> </w:t>
      </w:r>
      <w:r w:rsidR="00EA1652" w:rsidRPr="00F54F9A">
        <w:t>recognition</w:t>
      </w:r>
      <w:r w:rsidR="00EA1652" w:rsidRPr="00754E86">
        <w:rPr>
          <w:rFonts w:ascii="Times New Roman"/>
        </w:rPr>
        <w:t xml:space="preserve"> </w:t>
      </w:r>
      <w:r w:rsidR="00EA1652" w:rsidRPr="00F54F9A">
        <w:t>principles</w:t>
      </w:r>
      <w:r w:rsidR="00EA1652" w:rsidRPr="00754E86">
        <w:rPr>
          <w:rFonts w:ascii="Times New Roman"/>
        </w:rPr>
        <w:t xml:space="preserve"> </w:t>
      </w:r>
      <w:r w:rsidR="00EA1652" w:rsidRPr="00F54F9A">
        <w:t>used</w:t>
      </w:r>
      <w:r w:rsidR="00EA1652" w:rsidRPr="00754E86">
        <w:rPr>
          <w:rFonts w:ascii="Times New Roman"/>
        </w:rPr>
        <w:t xml:space="preserve"> </w:t>
      </w:r>
      <w:r w:rsidR="00EA1652" w:rsidRPr="00F54F9A">
        <w:t>in</w:t>
      </w:r>
      <w:r w:rsidR="00EA1652" w:rsidRPr="00754E86">
        <w:rPr>
          <w:rFonts w:ascii="Times New Roman"/>
        </w:rPr>
        <w:t xml:space="preserve"> </w:t>
      </w:r>
      <w:r w:rsidR="00EA1652" w:rsidRPr="00F54F9A">
        <w:t>the</w:t>
      </w:r>
      <w:r w:rsidR="00EA1652" w:rsidRPr="00754E86">
        <w:rPr>
          <w:rFonts w:ascii="Times New Roman"/>
        </w:rPr>
        <w:t xml:space="preserve"> </w:t>
      </w:r>
      <w:r w:rsidR="00EA1652" w:rsidRPr="00F54F9A">
        <w:t>branch</w:t>
      </w:r>
      <w:r w:rsidR="00EA1652" w:rsidRPr="00754E86">
        <w:rPr>
          <w:rFonts w:ascii="Times New Roman"/>
        </w:rPr>
        <w:t xml:space="preserve"> </w:t>
      </w:r>
      <w:r w:rsidR="00EA1652" w:rsidRPr="00F54F9A">
        <w:t>management</w:t>
      </w:r>
      <w:r w:rsidR="00EA1652" w:rsidRPr="00754E86">
        <w:rPr>
          <w:rFonts w:ascii="Times New Roman"/>
        </w:rPr>
        <w:t xml:space="preserve"> </w:t>
      </w:r>
      <w:r w:rsidR="00EA1652" w:rsidRPr="00F54F9A">
        <w:t>accounts</w:t>
      </w:r>
      <w:r w:rsidR="00EA1652" w:rsidRPr="00754E86">
        <w:rPr>
          <w:rFonts w:ascii="Times New Roman"/>
        </w:rPr>
        <w:t xml:space="preserve"> </w:t>
      </w:r>
      <w:r w:rsidR="00EA1652" w:rsidRPr="00F54F9A">
        <w:t>value</w:t>
      </w:r>
      <w:r w:rsidR="00EA1652" w:rsidRPr="00754E86">
        <w:rPr>
          <w:rFonts w:ascii="Times New Roman"/>
        </w:rPr>
        <w:t xml:space="preserve"> </w:t>
      </w:r>
      <w:r w:rsidR="00EA1652" w:rsidRPr="00F54F9A">
        <w:t>for</w:t>
      </w:r>
      <w:r w:rsidR="00EA1652" w:rsidRPr="00754E86">
        <w:rPr>
          <w:rFonts w:ascii="Times New Roman"/>
        </w:rPr>
        <w:t xml:space="preserve"> </w:t>
      </w:r>
      <w:r w:rsidR="00EA1652" w:rsidRPr="00F54F9A">
        <w:t>the</w:t>
      </w:r>
      <w:r w:rsidR="00EA1652" w:rsidRPr="00754E86">
        <w:rPr>
          <w:rFonts w:ascii="Times New Roman"/>
        </w:rPr>
        <w:t xml:space="preserve"> </w:t>
      </w:r>
      <w:r w:rsidR="00EA1652" w:rsidRPr="00F54F9A">
        <w:t>branch</w:t>
      </w:r>
      <w:r w:rsidR="00EA1652" w:rsidRPr="00754E86">
        <w:rPr>
          <w:rFonts w:ascii="Times New Roman"/>
        </w:rPr>
        <w:t xml:space="preserve"> </w:t>
      </w:r>
      <w:r w:rsidR="00EA1652" w:rsidRPr="00F54F9A">
        <w:t>operations,</w:t>
      </w:r>
      <w:r w:rsidR="00EA1652" w:rsidRPr="00754E86">
        <w:rPr>
          <w:rFonts w:ascii="Times New Roman"/>
        </w:rPr>
        <w:t xml:space="preserve"> </w:t>
      </w:r>
      <w:r w:rsidR="00EA1652" w:rsidRPr="00F54F9A">
        <w:t>following</w:t>
      </w:r>
      <w:r w:rsidR="00EA1652" w:rsidRPr="00754E86">
        <w:rPr>
          <w:rFonts w:ascii="Times New Roman"/>
        </w:rPr>
        <w:t xml:space="preserve"> </w:t>
      </w:r>
      <w:r w:rsidR="00EA1652" w:rsidRPr="00F54F9A">
        <w:t>the</w:t>
      </w:r>
      <w:r w:rsidR="00EA1652" w:rsidRPr="00754E86">
        <w:rPr>
          <w:rFonts w:ascii="Times New Roman"/>
        </w:rPr>
        <w:t xml:space="preserve"> </w:t>
      </w:r>
      <w:r w:rsidR="00EA1652" w:rsidRPr="00F54F9A">
        <w:t>instructions</w:t>
      </w:r>
      <w:r w:rsidR="00EA1652" w:rsidRPr="00754E86">
        <w:rPr>
          <w:rFonts w:ascii="Times New Roman"/>
        </w:rPr>
        <w:t xml:space="preserve"> </w:t>
      </w:r>
      <w:r w:rsidR="00EA1652" w:rsidRPr="00F54F9A">
        <w:t>set</w:t>
      </w:r>
      <w:r w:rsidR="00EA1652" w:rsidRPr="00754E86">
        <w:rPr>
          <w:rFonts w:ascii="Times New Roman"/>
        </w:rPr>
        <w:t xml:space="preserve"> </w:t>
      </w:r>
      <w:r w:rsidR="00EA1652" w:rsidRPr="00F54F9A">
        <w:t>out</w:t>
      </w:r>
      <w:r w:rsidR="00EA1652" w:rsidRPr="00754E86">
        <w:rPr>
          <w:rFonts w:ascii="Times New Roman"/>
        </w:rPr>
        <w:t xml:space="preserve"> </w:t>
      </w:r>
      <w:r w:rsidR="00EA1652" w:rsidRPr="00F54F9A">
        <w:t>in</w:t>
      </w:r>
      <w:r w:rsidR="00EA1652" w:rsidRPr="00754E86">
        <w:rPr>
          <w:rFonts w:ascii="Times New Roman"/>
        </w:rPr>
        <w:t xml:space="preserve"> </w:t>
      </w:r>
      <w:r w:rsidR="00EA1652" w:rsidRPr="00F54F9A">
        <w:t>S.05.01</w:t>
      </w:r>
      <w:r w:rsidR="00EA1652" w:rsidRPr="00754E86">
        <w:rPr>
          <w:rFonts w:ascii="Times New Roman"/>
        </w:rPr>
        <w:t xml:space="preserve"> </w:t>
      </w:r>
      <w:r w:rsidR="00EA1652" w:rsidRPr="00F54F9A">
        <w:t>of</w:t>
      </w:r>
      <w:r w:rsidR="00EA1652" w:rsidRPr="00754E86">
        <w:rPr>
          <w:rFonts w:ascii="Times New Roman"/>
          <w:spacing w:val="80"/>
        </w:rPr>
        <w:t xml:space="preserve"> </w:t>
      </w:r>
      <w:r w:rsidR="00EA1652" w:rsidRPr="00F54F9A">
        <w:t>Annex</w:t>
      </w:r>
      <w:r w:rsidR="00EA1652" w:rsidRPr="00754E86">
        <w:rPr>
          <w:rFonts w:ascii="Times New Roman"/>
        </w:rPr>
        <w:t xml:space="preserve"> </w:t>
      </w:r>
      <w:r w:rsidR="00EA1652" w:rsidRPr="00F54F9A">
        <w:t>II</w:t>
      </w:r>
      <w:r w:rsidR="00EA1652" w:rsidRPr="00754E86">
        <w:rPr>
          <w:rFonts w:ascii="Times New Roman"/>
          <w:spacing w:val="40"/>
        </w:rPr>
        <w:t xml:space="preserve"> </w:t>
      </w:r>
      <w:r w:rsidR="00EA1652" w:rsidRPr="00F54F9A">
        <w:t>to</w:t>
      </w:r>
      <w:r w:rsidR="00EA1652" w:rsidRPr="00754E86">
        <w:rPr>
          <w:rFonts w:ascii="Times New Roman"/>
          <w:spacing w:val="40"/>
        </w:rPr>
        <w:t xml:space="preserve"> </w:t>
      </w:r>
      <w:r w:rsidR="00EA1652" w:rsidRPr="00F54F9A">
        <w:t>the</w:t>
      </w:r>
      <w:r w:rsidR="00EA1652" w:rsidRPr="00754E86">
        <w:rPr>
          <w:rFonts w:ascii="Times New Roman"/>
          <w:spacing w:val="40"/>
        </w:rPr>
        <w:t xml:space="preserve"> </w:t>
      </w:r>
      <w:r w:rsidR="00EA1652" w:rsidRPr="00F54F9A">
        <w:t>Implementing</w:t>
      </w:r>
      <w:r w:rsidR="00EA1652" w:rsidRPr="00754E86">
        <w:rPr>
          <w:rFonts w:ascii="Times New Roman"/>
          <w:spacing w:val="40"/>
        </w:rPr>
        <w:t xml:space="preserve"> </w:t>
      </w:r>
      <w:r w:rsidR="00EA1652" w:rsidRPr="00F54F9A">
        <w:t>Technical</w:t>
      </w:r>
      <w:r w:rsidR="00EA1652" w:rsidRPr="00754E86">
        <w:rPr>
          <w:rFonts w:ascii="Times New Roman"/>
          <w:spacing w:val="40"/>
        </w:rPr>
        <w:t xml:space="preserve"> </w:t>
      </w:r>
      <w:r w:rsidR="00EA1652" w:rsidRPr="00F54F9A">
        <w:t>Standard</w:t>
      </w:r>
      <w:r w:rsidR="00EA1652" w:rsidRPr="00754E86">
        <w:rPr>
          <w:rFonts w:ascii="Times New Roman"/>
          <w:spacing w:val="40"/>
        </w:rPr>
        <w:t xml:space="preserve"> </w:t>
      </w:r>
      <w:r w:rsidR="00EA1652" w:rsidRPr="00F54F9A">
        <w:t>on</w:t>
      </w:r>
      <w:r w:rsidR="00EA1652" w:rsidRPr="00754E86">
        <w:rPr>
          <w:rFonts w:ascii="Times New Roman"/>
          <w:spacing w:val="40"/>
        </w:rPr>
        <w:t xml:space="preserve"> </w:t>
      </w:r>
      <w:r w:rsidR="00EA1652" w:rsidRPr="00F54F9A">
        <w:t>the</w:t>
      </w:r>
      <w:r w:rsidR="00EA1652" w:rsidRPr="00754E86">
        <w:rPr>
          <w:rFonts w:ascii="Times New Roman"/>
          <w:spacing w:val="40"/>
        </w:rPr>
        <w:t xml:space="preserve"> </w:t>
      </w:r>
      <w:r w:rsidR="00EA1652" w:rsidRPr="00F54F9A">
        <w:t>Templates</w:t>
      </w:r>
      <w:r w:rsidR="00EA1652" w:rsidRPr="00754E86">
        <w:rPr>
          <w:rFonts w:ascii="Times New Roman"/>
          <w:spacing w:val="40"/>
        </w:rPr>
        <w:t xml:space="preserve"> </w:t>
      </w:r>
      <w:r w:rsidR="00EA1652" w:rsidRPr="00F54F9A">
        <w:t>for</w:t>
      </w:r>
      <w:r w:rsidR="00EA1652" w:rsidRPr="00754E86">
        <w:rPr>
          <w:rFonts w:ascii="Times New Roman"/>
        </w:rPr>
        <w:t xml:space="preserve"> </w:t>
      </w:r>
      <w:r w:rsidR="00EA1652" w:rsidRPr="00F54F9A">
        <w:t>the</w:t>
      </w:r>
      <w:r w:rsidR="00EA1652" w:rsidRPr="00754E86">
        <w:rPr>
          <w:rFonts w:ascii="Times New Roman"/>
          <w:spacing w:val="40"/>
        </w:rPr>
        <w:t xml:space="preserve"> </w:t>
      </w:r>
      <w:r w:rsidR="00EA1652" w:rsidRPr="00F54F9A">
        <w:t>Submission</w:t>
      </w:r>
      <w:r w:rsidR="00EA1652" w:rsidRPr="00754E86">
        <w:rPr>
          <w:rFonts w:ascii="Times New Roman"/>
          <w:spacing w:val="40"/>
        </w:rPr>
        <w:t xml:space="preserve"> </w:t>
      </w:r>
      <w:r w:rsidR="00EA1652" w:rsidRPr="00F54F9A">
        <w:t>of</w:t>
      </w:r>
      <w:r w:rsidR="00EA1652" w:rsidRPr="00754E86">
        <w:rPr>
          <w:rFonts w:ascii="Times New Roman"/>
          <w:spacing w:val="40"/>
        </w:rPr>
        <w:t xml:space="preserve"> </w:t>
      </w:r>
      <w:r w:rsidR="00EA1652" w:rsidRPr="00F54F9A">
        <w:t>Information</w:t>
      </w:r>
      <w:r w:rsidR="00EA1652" w:rsidRPr="00754E86">
        <w:rPr>
          <w:rFonts w:ascii="Times New Roman"/>
          <w:spacing w:val="40"/>
        </w:rPr>
        <w:t xml:space="preserve"> </w:t>
      </w:r>
      <w:r w:rsidR="00EA1652" w:rsidRPr="00F54F9A">
        <w:t>for</w:t>
      </w:r>
      <w:r w:rsidR="00EA1652" w:rsidRPr="00754E86">
        <w:rPr>
          <w:rFonts w:ascii="Times New Roman"/>
          <w:spacing w:val="40"/>
        </w:rPr>
        <w:t xml:space="preserve"> </w:t>
      </w:r>
      <w:r w:rsidR="00EA1652" w:rsidRPr="00F54F9A">
        <w:t>each</w:t>
      </w:r>
      <w:r w:rsidR="00EA1652" w:rsidRPr="00754E86">
        <w:rPr>
          <w:rFonts w:ascii="Times New Roman"/>
          <w:spacing w:val="40"/>
        </w:rPr>
        <w:t xml:space="preserve"> </w:t>
      </w:r>
      <w:r w:rsidR="00EA1652" w:rsidRPr="00F54F9A">
        <w:t>line</w:t>
      </w:r>
      <w:r w:rsidR="00EA1652" w:rsidRPr="00754E86">
        <w:rPr>
          <w:rFonts w:ascii="Times New Roman"/>
          <w:spacing w:val="40"/>
        </w:rPr>
        <w:t xml:space="preserve"> </w:t>
      </w:r>
      <w:r w:rsidR="00EA1652" w:rsidRPr="00F54F9A">
        <w:t>of</w:t>
      </w:r>
      <w:r w:rsidR="00EA1652" w:rsidRPr="00754E86">
        <w:rPr>
          <w:rFonts w:ascii="Times New Roman"/>
          <w:spacing w:val="40"/>
        </w:rPr>
        <w:t xml:space="preserve"> </w:t>
      </w:r>
      <w:r w:rsidR="00EA1652" w:rsidRPr="00F54F9A">
        <w:t>business</w:t>
      </w:r>
      <w:r w:rsidR="00EA1652" w:rsidRPr="00754E86">
        <w:rPr>
          <w:rFonts w:ascii="Times New Roman"/>
          <w:spacing w:val="40"/>
        </w:rPr>
        <w:t xml:space="preserve"> </w:t>
      </w:r>
      <w:r w:rsidR="00EA1652" w:rsidRPr="00F54F9A">
        <w:t>as</w:t>
      </w:r>
      <w:r w:rsidR="00EA1652" w:rsidRPr="00754E86">
        <w:rPr>
          <w:rFonts w:ascii="Times New Roman"/>
          <w:spacing w:val="40"/>
        </w:rPr>
        <w:t xml:space="preserve"> </w:t>
      </w:r>
      <w:r w:rsidR="00EA1652" w:rsidRPr="00F54F9A">
        <w:t>defined</w:t>
      </w:r>
      <w:r w:rsidR="00EA1652" w:rsidRPr="00754E86">
        <w:rPr>
          <w:rFonts w:ascii="Times New Roman"/>
          <w:spacing w:val="40"/>
        </w:rPr>
        <w:t xml:space="preserve"> </w:t>
      </w:r>
      <w:r w:rsidR="00EA1652" w:rsidRPr="00F54F9A">
        <w:t>in</w:t>
      </w:r>
      <w:r w:rsidR="00EA1652" w:rsidRPr="00754E86">
        <w:rPr>
          <w:rFonts w:ascii="Times New Roman"/>
        </w:rPr>
        <w:t xml:space="preserve"> </w:t>
      </w:r>
      <w:r w:rsidR="00EA1652" w:rsidRPr="00F54F9A">
        <w:t>Annex</w:t>
      </w:r>
      <w:r w:rsidR="00EA1652" w:rsidRPr="00754E86">
        <w:rPr>
          <w:rFonts w:ascii="Times New Roman"/>
        </w:rPr>
        <w:t xml:space="preserve"> </w:t>
      </w:r>
      <w:r w:rsidR="00EA1652" w:rsidRPr="00F54F9A">
        <w:t>I</w:t>
      </w:r>
      <w:r w:rsidR="00EA1652" w:rsidRPr="00754E86">
        <w:rPr>
          <w:rFonts w:ascii="Times New Roman"/>
        </w:rPr>
        <w:t xml:space="preserve"> </w:t>
      </w:r>
      <w:r w:rsidR="00EA1652" w:rsidRPr="00F54F9A">
        <w:t>to</w:t>
      </w:r>
      <w:r w:rsidR="00EA1652" w:rsidRPr="00754E86">
        <w:rPr>
          <w:rFonts w:ascii="Times New Roman"/>
        </w:rPr>
        <w:t xml:space="preserve"> </w:t>
      </w:r>
      <w:r w:rsidR="00EA1652" w:rsidRPr="00F54F9A">
        <w:t>Delegated</w:t>
      </w:r>
      <w:r w:rsidR="00EA1652" w:rsidRPr="00754E86">
        <w:rPr>
          <w:rFonts w:ascii="Times New Roman"/>
        </w:rPr>
        <w:t xml:space="preserve"> </w:t>
      </w:r>
      <w:r w:rsidR="00EA1652" w:rsidRPr="00F54F9A">
        <w:t>Regulation</w:t>
      </w:r>
      <w:r w:rsidR="00EA1652" w:rsidRPr="00754E86">
        <w:rPr>
          <w:rFonts w:ascii="Times New Roman"/>
        </w:rPr>
        <w:t xml:space="preserve"> </w:t>
      </w:r>
      <w:r w:rsidR="00EA1652" w:rsidRPr="00F54F9A">
        <w:t>(EU)</w:t>
      </w:r>
      <w:r w:rsidR="00EA1652" w:rsidRPr="00754E86">
        <w:rPr>
          <w:rFonts w:ascii="Times New Roman"/>
        </w:rPr>
        <w:t xml:space="preserve"> </w:t>
      </w:r>
      <w:r w:rsidR="00EA1652" w:rsidRPr="00F54F9A">
        <w:t>2015/35;</w:t>
      </w:r>
    </w:p>
    <w:p w14:paraId="5BE69F2F" w14:textId="079E82A7" w:rsidR="00BF6324" w:rsidRPr="00F54F9A" w:rsidRDefault="00EA1652" w:rsidP="001148BC">
      <w:pPr>
        <w:pStyle w:val="ListParagraph"/>
        <w:numPr>
          <w:ilvl w:val="0"/>
          <w:numId w:val="13"/>
        </w:numPr>
        <w:spacing w:line="276" w:lineRule="auto"/>
      </w:pPr>
      <w:r w:rsidRPr="00F54F9A">
        <w:t>template</w:t>
      </w:r>
      <w:r w:rsidRPr="00F54F9A">
        <w:rPr>
          <w:rFonts w:ascii="Times New Roman"/>
        </w:rPr>
        <w:t xml:space="preserve"> </w:t>
      </w:r>
      <w:r w:rsidRPr="00F54F9A">
        <w:t>S.06.02.07</w:t>
      </w:r>
      <w:r w:rsidRPr="00F54F9A">
        <w:rPr>
          <w:rFonts w:ascii="Times New Roman"/>
        </w:rPr>
        <w:t xml:space="preserve"> </w:t>
      </w:r>
      <w:r w:rsidRPr="00F54F9A">
        <w:t>of</w:t>
      </w:r>
      <w:r w:rsidRPr="00F54F9A">
        <w:rPr>
          <w:rFonts w:ascii="Times New Roman"/>
        </w:rPr>
        <w:t xml:space="preserve"> </w:t>
      </w:r>
      <w:r w:rsidRPr="00F54F9A">
        <w:t>Annex</w:t>
      </w:r>
      <w:r w:rsidRPr="00F54F9A">
        <w:rPr>
          <w:rFonts w:ascii="Times New Roman"/>
        </w:rPr>
        <w:t xml:space="preserve"> </w:t>
      </w:r>
      <w:r w:rsidRPr="00F54F9A">
        <w:t>III</w:t>
      </w:r>
      <w:r w:rsidRPr="00F54F9A">
        <w:rPr>
          <w:rFonts w:ascii="Times New Roman"/>
        </w:rPr>
        <w:t xml:space="preserve"> </w:t>
      </w:r>
      <w:r w:rsidRPr="00F54F9A">
        <w:t>to</w:t>
      </w:r>
      <w:r w:rsidRPr="00F54F9A">
        <w:rPr>
          <w:rFonts w:ascii="Times New Roman"/>
        </w:rPr>
        <w:t xml:space="preserve"> </w:t>
      </w:r>
      <w:r w:rsidRPr="00F54F9A">
        <w:t>these</w:t>
      </w:r>
      <w:r w:rsidRPr="00F54F9A">
        <w:rPr>
          <w:rFonts w:ascii="Times New Roman"/>
        </w:rPr>
        <w:t xml:space="preserve"> </w:t>
      </w:r>
      <w:r w:rsidRPr="00F54F9A">
        <w:t>Guidelines,</w:t>
      </w:r>
      <w:r w:rsidRPr="00F54F9A">
        <w:rPr>
          <w:rFonts w:ascii="Times New Roman"/>
        </w:rPr>
        <w:t xml:space="preserve"> </w:t>
      </w:r>
      <w:r w:rsidRPr="00F54F9A">
        <w:t>providing</w:t>
      </w:r>
      <w:r w:rsidRPr="00F54F9A">
        <w:rPr>
          <w:rFonts w:ascii="Times New Roman"/>
        </w:rPr>
        <w:t xml:space="preserve"> </w:t>
      </w:r>
      <w:r w:rsidRPr="00F54F9A">
        <w:t>an</w:t>
      </w:r>
      <w:r w:rsidRPr="00F54F9A">
        <w:rPr>
          <w:rFonts w:ascii="Times New Roman"/>
        </w:rPr>
        <w:t xml:space="preserve"> </w:t>
      </w:r>
      <w:r w:rsidRPr="00F54F9A">
        <w:t>item-</w:t>
      </w:r>
      <w:r w:rsidRPr="00F54F9A">
        <w:rPr>
          <w:rFonts w:ascii="Times New Roman"/>
          <w:spacing w:val="40"/>
        </w:rPr>
        <w:t xml:space="preserve"> </w:t>
      </w:r>
      <w:r w:rsidRPr="00F54F9A">
        <w:t>by-item</w:t>
      </w:r>
      <w:r w:rsidRPr="00F54F9A">
        <w:rPr>
          <w:rFonts w:ascii="Times New Roman"/>
          <w:spacing w:val="40"/>
        </w:rPr>
        <w:t xml:space="preserve"> </w:t>
      </w:r>
      <w:r w:rsidRPr="00F54F9A">
        <w:t>list</w:t>
      </w:r>
      <w:r w:rsidRPr="00F54F9A">
        <w:rPr>
          <w:rFonts w:ascii="Times New Roman"/>
          <w:spacing w:val="40"/>
        </w:rPr>
        <w:t xml:space="preserve"> </w:t>
      </w:r>
      <w:r w:rsidRPr="00F54F9A">
        <w:t>of</w:t>
      </w:r>
      <w:r w:rsidRPr="00F54F9A">
        <w:rPr>
          <w:rFonts w:ascii="Times New Roman"/>
          <w:spacing w:val="40"/>
        </w:rPr>
        <w:t xml:space="preserve"> </w:t>
      </w:r>
      <w:r w:rsidRPr="00F54F9A">
        <w:t>assets,</w:t>
      </w:r>
      <w:r w:rsidRPr="00F54F9A">
        <w:rPr>
          <w:rFonts w:ascii="Times New Roman"/>
          <w:spacing w:val="40"/>
        </w:rPr>
        <w:t xml:space="preserve"> </w:t>
      </w:r>
      <w:r w:rsidRPr="00F54F9A">
        <w:t>following</w:t>
      </w:r>
      <w:r w:rsidRPr="00F54F9A">
        <w:rPr>
          <w:rFonts w:ascii="Times New Roman"/>
          <w:spacing w:val="40"/>
        </w:rPr>
        <w:t xml:space="preserve"> </w:t>
      </w:r>
      <w:r w:rsidRPr="00F54F9A">
        <w:t>the</w:t>
      </w:r>
      <w:r w:rsidRPr="00F54F9A">
        <w:rPr>
          <w:rFonts w:ascii="Times New Roman"/>
          <w:spacing w:val="40"/>
        </w:rPr>
        <w:t xml:space="preserve"> </w:t>
      </w:r>
      <w:r w:rsidRPr="00F54F9A">
        <w:t>instructions</w:t>
      </w:r>
      <w:r w:rsidRPr="00F54F9A">
        <w:rPr>
          <w:rFonts w:ascii="Times New Roman"/>
          <w:spacing w:val="40"/>
        </w:rPr>
        <w:t xml:space="preserve"> </w:t>
      </w:r>
      <w:r w:rsidRPr="00F54F9A">
        <w:t>set</w:t>
      </w:r>
      <w:r w:rsidRPr="00F54F9A">
        <w:rPr>
          <w:rFonts w:ascii="Times New Roman"/>
          <w:spacing w:val="40"/>
        </w:rPr>
        <w:t xml:space="preserve"> </w:t>
      </w:r>
      <w:r w:rsidRPr="00F54F9A">
        <w:t>out</w:t>
      </w:r>
      <w:r w:rsidRPr="00F54F9A">
        <w:rPr>
          <w:rFonts w:ascii="Times New Roman"/>
          <w:spacing w:val="40"/>
        </w:rPr>
        <w:t xml:space="preserve"> </w:t>
      </w:r>
      <w:r w:rsidRPr="00F54F9A">
        <w:t>in</w:t>
      </w:r>
      <w:r w:rsidRPr="00F54F9A">
        <w:rPr>
          <w:rFonts w:ascii="Times New Roman"/>
          <w:spacing w:val="40"/>
        </w:rPr>
        <w:t xml:space="preserve"> </w:t>
      </w:r>
      <w:r w:rsidRPr="00F54F9A">
        <w:t>S.06.02</w:t>
      </w:r>
      <w:r w:rsidRPr="00F54F9A">
        <w:rPr>
          <w:rFonts w:ascii="Times New Roman"/>
          <w:spacing w:val="40"/>
        </w:rPr>
        <w:t xml:space="preserve"> </w:t>
      </w:r>
      <w:r w:rsidRPr="00F54F9A">
        <w:t>of</w:t>
      </w:r>
      <w:r w:rsidRPr="00F54F9A">
        <w:rPr>
          <w:rFonts w:ascii="Times New Roman"/>
        </w:rPr>
        <w:t xml:space="preserve"> </w:t>
      </w:r>
      <w:r w:rsidRPr="00F54F9A">
        <w:t>Annex</w:t>
      </w:r>
      <w:r w:rsidRPr="00F54F9A">
        <w:rPr>
          <w:rFonts w:ascii="Times New Roman"/>
        </w:rPr>
        <w:t xml:space="preserve"> </w:t>
      </w:r>
      <w:r w:rsidRPr="00F54F9A">
        <w:t>IV</w:t>
      </w:r>
      <w:r w:rsidRPr="00F54F9A">
        <w:rPr>
          <w:rFonts w:ascii="Times New Roman"/>
        </w:rPr>
        <w:t xml:space="preserve"> </w:t>
      </w:r>
      <w:r w:rsidRPr="00F54F9A">
        <w:t>to</w:t>
      </w:r>
      <w:r w:rsidRPr="00F54F9A">
        <w:rPr>
          <w:rFonts w:ascii="Times New Roman"/>
        </w:rPr>
        <w:t xml:space="preserve"> </w:t>
      </w:r>
      <w:r w:rsidRPr="00F54F9A">
        <w:t>these</w:t>
      </w:r>
      <w:r w:rsidRPr="00F54F9A">
        <w:rPr>
          <w:rFonts w:ascii="Times New Roman"/>
        </w:rPr>
        <w:t xml:space="preserve"> </w:t>
      </w:r>
      <w:proofErr w:type="gramStart"/>
      <w:r w:rsidRPr="00F54F9A">
        <w:t>Guidelines;</w:t>
      </w:r>
      <w:proofErr w:type="gramEnd"/>
    </w:p>
    <w:p w14:paraId="2D092E16" w14:textId="3956C6CC" w:rsidR="007E2631" w:rsidRDefault="00EA1652" w:rsidP="0080380D">
      <w:pPr>
        <w:pStyle w:val="ListParagraph"/>
        <w:numPr>
          <w:ilvl w:val="0"/>
          <w:numId w:val="13"/>
        </w:numPr>
        <w:spacing w:line="276" w:lineRule="auto"/>
      </w:pPr>
      <w:r>
        <w:t>template</w:t>
      </w:r>
      <w:r>
        <w:rPr>
          <w:rFonts w:ascii="Times New Roman"/>
          <w:spacing w:val="40"/>
        </w:rPr>
        <w:t xml:space="preserve"> </w:t>
      </w:r>
      <w:r>
        <w:t>S.06.03.01</w:t>
      </w:r>
      <w:r>
        <w:rPr>
          <w:rFonts w:ascii="Times New Roman"/>
          <w:spacing w:val="40"/>
        </w:rPr>
        <w:t xml:space="preserve"> </w:t>
      </w:r>
      <w:r>
        <w:t>of</w:t>
      </w:r>
      <w:r>
        <w:rPr>
          <w:rFonts w:ascii="Times New Roman"/>
          <w:spacing w:val="40"/>
        </w:rPr>
        <w:t xml:space="preserve"> </w:t>
      </w:r>
      <w:r>
        <w:t>Annex</w:t>
      </w:r>
      <w:r>
        <w:rPr>
          <w:rFonts w:ascii="Times New Roman"/>
        </w:rPr>
        <w:t xml:space="preserve"> </w:t>
      </w:r>
      <w:r>
        <w:t>I</w:t>
      </w:r>
      <w:r>
        <w:rPr>
          <w:rFonts w:ascii="Times New Roman"/>
          <w:spacing w:val="40"/>
        </w:rPr>
        <w:t xml:space="preserve"> </w:t>
      </w:r>
      <w:r>
        <w:t>to</w:t>
      </w:r>
      <w:r>
        <w:rPr>
          <w:rFonts w:ascii="Times New Roman"/>
          <w:spacing w:val="40"/>
        </w:rPr>
        <w:t xml:space="preserve"> </w:t>
      </w:r>
      <w:r>
        <w:t>the</w:t>
      </w:r>
      <w:r>
        <w:rPr>
          <w:rFonts w:ascii="Times New Roman"/>
          <w:spacing w:val="40"/>
        </w:rPr>
        <w:t xml:space="preserve"> </w:t>
      </w:r>
      <w:r>
        <w:t>Implementing</w:t>
      </w:r>
      <w:r>
        <w:rPr>
          <w:rFonts w:ascii="Times New Roman"/>
          <w:spacing w:val="40"/>
        </w:rPr>
        <w:t xml:space="preserve"> </w:t>
      </w:r>
      <w:r>
        <w:t>Technical</w:t>
      </w:r>
      <w:r>
        <w:rPr>
          <w:rFonts w:ascii="Times New Roman"/>
          <w:spacing w:val="40"/>
        </w:rPr>
        <w:t xml:space="preserve"> </w:t>
      </w:r>
      <w:r>
        <w:t>Standard</w:t>
      </w:r>
      <w:r>
        <w:rPr>
          <w:rFonts w:ascii="Times New Roman"/>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providing</w:t>
      </w:r>
      <w:r>
        <w:rPr>
          <w:rFonts w:ascii="Times New Roman"/>
        </w:rPr>
        <w:t xml:space="preserve"> </w:t>
      </w:r>
      <w:r>
        <w:t>information</w:t>
      </w:r>
      <w:r>
        <w:rPr>
          <w:rFonts w:ascii="Times New Roman"/>
        </w:rPr>
        <w:t xml:space="preserve"> </w:t>
      </w:r>
      <w:r>
        <w:t>on</w:t>
      </w:r>
      <w:r>
        <w:rPr>
          <w:rFonts w:ascii="Times New Roman"/>
        </w:rPr>
        <w:t xml:space="preserve"> </w:t>
      </w:r>
      <w:r>
        <w:t>the</w:t>
      </w:r>
      <w:r>
        <w:rPr>
          <w:rFonts w:ascii="Times New Roman"/>
        </w:rPr>
        <w:t xml:space="preserve"> </w:t>
      </w:r>
      <w:r>
        <w:t>look-through</w:t>
      </w:r>
      <w:r>
        <w:rPr>
          <w:rFonts w:ascii="Times New Roman"/>
        </w:rPr>
        <w:t xml:space="preserve"> </w:t>
      </w:r>
      <w:r>
        <w:t>of</w:t>
      </w:r>
      <w:r>
        <w:rPr>
          <w:rFonts w:ascii="Times New Roman"/>
        </w:rPr>
        <w:t xml:space="preserve"> </w:t>
      </w:r>
      <w:r>
        <w:t>all</w:t>
      </w:r>
      <w:r>
        <w:rPr>
          <w:rFonts w:ascii="Times New Roman"/>
        </w:rPr>
        <w:t xml:space="preserve"> </w:t>
      </w:r>
      <w:r>
        <w:t>collective</w:t>
      </w:r>
      <w:r>
        <w:rPr>
          <w:rFonts w:ascii="Times New Roman"/>
        </w:rPr>
        <w:t xml:space="preserve"> </w:t>
      </w:r>
      <w:r>
        <w:t>investments</w:t>
      </w:r>
      <w:r>
        <w:rPr>
          <w:rFonts w:ascii="Times New Roman"/>
        </w:rPr>
        <w:t xml:space="preserve"> </w:t>
      </w:r>
      <w:r>
        <w:t>held</w:t>
      </w:r>
      <w:r>
        <w:rPr>
          <w:rFonts w:ascii="Times New Roman"/>
        </w:rPr>
        <w:t xml:space="preserve"> </w:t>
      </w:r>
      <w:r>
        <w:t>by</w:t>
      </w:r>
      <w:r>
        <w:rPr>
          <w:rFonts w:ascii="Times New Roman"/>
        </w:rPr>
        <w:t xml:space="preserve"> </w:t>
      </w:r>
      <w:r>
        <w:t>the</w:t>
      </w:r>
      <w:r>
        <w:rPr>
          <w:rFonts w:ascii="Times New Roman"/>
        </w:rPr>
        <w:t xml:space="preserve"> </w:t>
      </w:r>
      <w:r>
        <w:t>third-country</w:t>
      </w:r>
      <w:r>
        <w:rPr>
          <w:rFonts w:ascii="Times New Roman"/>
          <w:spacing w:val="40"/>
        </w:rPr>
        <w:t xml:space="preserve"> </w:t>
      </w:r>
      <w:r>
        <w:t>branch,</w:t>
      </w:r>
      <w:r>
        <w:rPr>
          <w:rFonts w:ascii="Times New Roman"/>
          <w:spacing w:val="40"/>
        </w:rPr>
        <w:t xml:space="preserve"> </w:t>
      </w:r>
      <w:r>
        <w:t>following</w:t>
      </w:r>
      <w:r>
        <w:rPr>
          <w:rFonts w:ascii="Times New Roman"/>
          <w:spacing w:val="40"/>
        </w:rPr>
        <w:t xml:space="preserve"> </w:t>
      </w:r>
      <w:r>
        <w:t>the</w:t>
      </w:r>
      <w:r>
        <w:rPr>
          <w:rFonts w:ascii="Times New Roman"/>
          <w:spacing w:val="40"/>
        </w:rPr>
        <w:t xml:space="preserve"> </w:t>
      </w:r>
      <w:r>
        <w:t>instructions</w:t>
      </w:r>
      <w:r>
        <w:rPr>
          <w:rFonts w:ascii="Times New Roman"/>
          <w:spacing w:val="40"/>
        </w:rPr>
        <w:t xml:space="preserve"> </w:t>
      </w:r>
      <w:r>
        <w:t>set</w:t>
      </w:r>
      <w:r>
        <w:rPr>
          <w:rFonts w:ascii="Times New Roman"/>
          <w:spacing w:val="40"/>
        </w:rPr>
        <w:t xml:space="preserve"> </w:t>
      </w:r>
      <w:r>
        <w:t>out</w:t>
      </w:r>
      <w:r>
        <w:rPr>
          <w:rFonts w:ascii="Times New Roman"/>
          <w:spacing w:val="40"/>
        </w:rPr>
        <w:t xml:space="preserve"> </w:t>
      </w:r>
      <w:r>
        <w:t>in</w:t>
      </w:r>
      <w:r>
        <w:rPr>
          <w:rFonts w:ascii="Times New Roman"/>
          <w:spacing w:val="40"/>
        </w:rPr>
        <w:t xml:space="preserve"> </w:t>
      </w:r>
      <w:r>
        <w:t>S.06.03</w:t>
      </w:r>
      <w:r>
        <w:rPr>
          <w:rFonts w:ascii="Times New Roman"/>
          <w:spacing w:val="40"/>
        </w:rPr>
        <w:t xml:space="preserve"> </w:t>
      </w:r>
      <w:r>
        <w:t>of</w:t>
      </w:r>
      <w:r>
        <w:rPr>
          <w:rFonts w:ascii="Times New Roman"/>
        </w:rPr>
        <w:t xml:space="preserve"> </w:t>
      </w:r>
      <w:r>
        <w:t>Annex</w:t>
      </w:r>
      <w:r>
        <w:rPr>
          <w:rFonts w:ascii="Times New Roman"/>
        </w:rPr>
        <w:t xml:space="preserve"> </w:t>
      </w:r>
      <w:r>
        <w:t>II</w:t>
      </w:r>
      <w:r>
        <w:rPr>
          <w:rFonts w:ascii="Times New Roman"/>
          <w:spacing w:val="40"/>
        </w:rPr>
        <w:t xml:space="preserve"> </w:t>
      </w:r>
      <w:r>
        <w:t>to</w:t>
      </w:r>
      <w:r>
        <w:rPr>
          <w:rFonts w:ascii="Times New Roman"/>
          <w:spacing w:val="40"/>
        </w:rPr>
        <w:t xml:space="preserve"> </w:t>
      </w:r>
      <w:r>
        <w:t>the</w:t>
      </w:r>
      <w:r>
        <w:rPr>
          <w:rFonts w:ascii="Times New Roman"/>
          <w:spacing w:val="40"/>
        </w:rPr>
        <w:t xml:space="preserve"> </w:t>
      </w:r>
      <w:r>
        <w:t>Implementing</w:t>
      </w:r>
      <w:r>
        <w:rPr>
          <w:rFonts w:ascii="Times New Roman"/>
          <w:spacing w:val="40"/>
        </w:rPr>
        <w:t xml:space="preserve"> </w:t>
      </w:r>
      <w:r>
        <w:t>Technical</w:t>
      </w:r>
      <w:r>
        <w:rPr>
          <w:rFonts w:ascii="Times New Roman"/>
          <w:spacing w:val="40"/>
        </w:rPr>
        <w:t xml:space="preserve"> </w:t>
      </w:r>
      <w:r>
        <w:t>Standard</w:t>
      </w:r>
      <w:r>
        <w:rPr>
          <w:rFonts w:ascii="Times New Roman"/>
          <w:spacing w:val="40"/>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proofErr w:type="gramStart"/>
      <w:r>
        <w:t>Information;</w:t>
      </w:r>
      <w:proofErr w:type="gramEnd"/>
      <w:r w:rsidR="00D85D27">
        <w:t xml:space="preserve"> </w:t>
      </w:r>
    </w:p>
    <w:p w14:paraId="4E96E11B" w14:textId="26FE9AA8" w:rsidR="00D85D27" w:rsidRDefault="00D85D27" w:rsidP="001148BC">
      <w:pPr>
        <w:pStyle w:val="ListParagraph"/>
        <w:numPr>
          <w:ilvl w:val="0"/>
          <w:numId w:val="13"/>
        </w:numPr>
        <w:spacing w:line="276" w:lineRule="auto"/>
      </w:pPr>
      <w:r>
        <w:t xml:space="preserve">template S.06.04.01 of Annex I to the Implementing Technical Standard on the Templates for the Submission of Information, providing information on the Sustainable investments and climate </w:t>
      </w:r>
      <w:r w:rsidRPr="0080380D">
        <w:t>change-related</w:t>
      </w:r>
      <w:r>
        <w:t xml:space="preserve"> </w:t>
      </w:r>
      <w:r w:rsidRPr="0080380D">
        <w:t>risks</w:t>
      </w:r>
      <w:r w:rsidR="001E3A38">
        <w:t xml:space="preserve"> </w:t>
      </w:r>
      <w:r w:rsidRPr="0080380D">
        <w:t>to</w:t>
      </w:r>
      <w:r w:rsidR="001E3A38">
        <w:t xml:space="preserve"> </w:t>
      </w:r>
      <w:r w:rsidRPr="0080380D">
        <w:t>investments</w:t>
      </w:r>
      <w:r>
        <w:tab/>
      </w:r>
      <w:r w:rsidRPr="0080380D">
        <w:t>held</w:t>
      </w:r>
      <w:r>
        <w:tab/>
      </w:r>
      <w:r w:rsidRPr="0080380D">
        <w:t>by</w:t>
      </w:r>
      <w:r>
        <w:tab/>
      </w:r>
      <w:r w:rsidRPr="0080380D">
        <w:t>the</w:t>
      </w:r>
      <w:r>
        <w:tab/>
      </w:r>
      <w:r w:rsidRPr="0080380D">
        <w:t xml:space="preserve">third </w:t>
      </w:r>
      <w:r>
        <w:t xml:space="preserve">country branch, following the instructions set out in S.06.04 of Annex II to the Implementing Technical Standard on the Templates for the Submission of </w:t>
      </w:r>
      <w:proofErr w:type="gramStart"/>
      <w:r>
        <w:t>Information</w:t>
      </w:r>
      <w:r w:rsidR="003A2912">
        <w:t>;</w:t>
      </w:r>
      <w:proofErr w:type="gramEnd"/>
    </w:p>
    <w:p w14:paraId="742FF13A" w14:textId="3833C819" w:rsidR="00BF6324" w:rsidRDefault="00EA1652" w:rsidP="001148BC">
      <w:pPr>
        <w:pStyle w:val="ListParagraph"/>
        <w:numPr>
          <w:ilvl w:val="0"/>
          <w:numId w:val="13"/>
        </w:numPr>
        <w:spacing w:line="276" w:lineRule="auto"/>
      </w:pPr>
      <w:r>
        <w:t>template</w:t>
      </w:r>
      <w:r w:rsidRPr="0080380D">
        <w:t xml:space="preserve"> </w:t>
      </w:r>
      <w:r>
        <w:t>S.07.01.01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providing</w:t>
      </w:r>
      <w:r w:rsidRPr="0080380D">
        <w:t xml:space="preserve"> </w:t>
      </w:r>
      <w:r>
        <w:t>an</w:t>
      </w:r>
      <w:r w:rsidRPr="0080380D">
        <w:t xml:space="preserve"> </w:t>
      </w:r>
      <w:r>
        <w:t>item-</w:t>
      </w:r>
      <w:r w:rsidRPr="0080380D">
        <w:t xml:space="preserve"> </w:t>
      </w:r>
      <w:r>
        <w:t>by–item</w:t>
      </w:r>
      <w:r w:rsidRPr="0080380D">
        <w:t xml:space="preserve"> </w:t>
      </w:r>
      <w:r>
        <w:t>list</w:t>
      </w:r>
      <w:r w:rsidRPr="0080380D">
        <w:t xml:space="preserve"> </w:t>
      </w:r>
      <w:r>
        <w:t>of</w:t>
      </w:r>
      <w:r w:rsidRPr="0080380D">
        <w:t xml:space="preserve"> </w:t>
      </w:r>
      <w:r>
        <w:t>structured</w:t>
      </w:r>
      <w:r w:rsidRPr="0080380D">
        <w:t xml:space="preserve"> </w:t>
      </w:r>
      <w:r>
        <w:t>products</w:t>
      </w:r>
      <w:r w:rsidRPr="0080380D">
        <w:t xml:space="preserve"> </w:t>
      </w:r>
      <w:r>
        <w:t>only</w:t>
      </w:r>
      <w:r w:rsidRPr="0080380D">
        <w:t xml:space="preserve"> </w:t>
      </w:r>
      <w:r>
        <w:t>when</w:t>
      </w:r>
      <w:r w:rsidRPr="0080380D">
        <w:t xml:space="preserve"> </w:t>
      </w:r>
      <w:r>
        <w:t>the</w:t>
      </w:r>
      <w:r w:rsidRPr="0080380D">
        <w:t xml:space="preserve"> </w:t>
      </w:r>
      <w:r>
        <w:t>amount</w:t>
      </w:r>
      <w:r w:rsidRPr="0080380D">
        <w:t xml:space="preserve"> </w:t>
      </w:r>
      <w:r>
        <w:t>of</w:t>
      </w:r>
      <w:r w:rsidRPr="0080380D">
        <w:t xml:space="preserve"> </w:t>
      </w:r>
      <w:r>
        <w:t>structured</w:t>
      </w:r>
      <w:r w:rsidRPr="0080380D">
        <w:t xml:space="preserve"> </w:t>
      </w:r>
      <w:r>
        <w:t>products</w:t>
      </w:r>
      <w:r w:rsidRPr="0080380D">
        <w:t xml:space="preserve"> </w:t>
      </w:r>
      <w:r>
        <w:t>is</w:t>
      </w:r>
      <w:r w:rsidRPr="0080380D">
        <w:t xml:space="preserve"> </w:t>
      </w:r>
      <w:r>
        <w:t>higher</w:t>
      </w:r>
      <w:r w:rsidRPr="0080380D">
        <w:t xml:space="preserve"> </w:t>
      </w:r>
      <w:r>
        <w:t>than</w:t>
      </w:r>
      <w:r w:rsidRPr="0080380D">
        <w:t xml:space="preserve"> </w:t>
      </w:r>
      <w:r>
        <w:t>5%,</w:t>
      </w:r>
      <w:r w:rsidRPr="0080380D">
        <w:t xml:space="preserve"> </w:t>
      </w:r>
      <w:r>
        <w:t>measured</w:t>
      </w:r>
      <w:r w:rsidRPr="0080380D">
        <w:t xml:space="preserve"> </w:t>
      </w:r>
      <w:r>
        <w:t>as</w:t>
      </w:r>
      <w:r w:rsidRPr="0080380D">
        <w:t xml:space="preserve"> </w:t>
      </w:r>
      <w:r>
        <w:t>the</w:t>
      </w:r>
      <w:r w:rsidRPr="0080380D">
        <w:t xml:space="preserve"> </w:t>
      </w:r>
      <w:r>
        <w:t>assets</w:t>
      </w:r>
      <w:r w:rsidRPr="0080380D">
        <w:t xml:space="preserve"> </w:t>
      </w:r>
      <w:r>
        <w:t>classified</w:t>
      </w:r>
      <w:r w:rsidRPr="0080380D">
        <w:t xml:space="preserve"> </w:t>
      </w:r>
      <w:r>
        <w:t>as</w:t>
      </w:r>
      <w:r w:rsidRPr="0080380D">
        <w:t xml:space="preserve"> </w:t>
      </w:r>
      <w:r>
        <w:t>asset</w:t>
      </w:r>
      <w:r w:rsidRPr="0080380D">
        <w:t xml:space="preserve"> </w:t>
      </w:r>
      <w:r>
        <w:t>categories</w:t>
      </w:r>
      <w:r w:rsidRPr="0080380D">
        <w:t xml:space="preserve"> </w:t>
      </w:r>
      <w:r>
        <w:t>5</w:t>
      </w:r>
      <w:r w:rsidRPr="0080380D">
        <w:t xml:space="preserve"> </w:t>
      </w:r>
      <w:r>
        <w:t>(Structured</w:t>
      </w:r>
      <w:r w:rsidRPr="0080380D">
        <w:t xml:space="preserve"> </w:t>
      </w:r>
      <w:r>
        <w:t>notes)</w:t>
      </w:r>
      <w:r w:rsidRPr="0080380D">
        <w:t xml:space="preserve"> </w:t>
      </w:r>
      <w:r>
        <w:t>and</w:t>
      </w:r>
      <w:r w:rsidRPr="0080380D">
        <w:t xml:space="preserve"> </w:t>
      </w:r>
      <w:r>
        <w:t>6</w:t>
      </w:r>
      <w:r w:rsidRPr="0080380D">
        <w:t xml:space="preserve"> </w:t>
      </w:r>
      <w:r>
        <w:t>(</w:t>
      </w:r>
      <w:proofErr w:type="spellStart"/>
      <w:r>
        <w:t>Collateralised</w:t>
      </w:r>
      <w:proofErr w:type="spellEnd"/>
      <w:r w:rsidRPr="0080380D">
        <w:t xml:space="preserve"> </w:t>
      </w:r>
      <w:r>
        <w:t>securities),</w:t>
      </w:r>
      <w:r w:rsidRPr="0080380D">
        <w:t xml:space="preserve"> </w:t>
      </w:r>
      <w:r>
        <w:t>as</w:t>
      </w:r>
      <w:r w:rsidRPr="0080380D">
        <w:t xml:space="preserve"> </w:t>
      </w:r>
      <w:r>
        <w:t>defined</w:t>
      </w:r>
      <w:r w:rsidRPr="0080380D">
        <w:t xml:space="preserve"> </w:t>
      </w:r>
      <w:r>
        <w:lastRenderedPageBreak/>
        <w:t>in</w:t>
      </w:r>
      <w:r w:rsidRPr="0080380D">
        <w:t xml:space="preserve"> </w:t>
      </w:r>
      <w:r>
        <w:t>Annex</w:t>
      </w:r>
      <w:r w:rsidRPr="0080380D">
        <w:t xml:space="preserve"> </w:t>
      </w:r>
      <w:r>
        <w:t>V</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divided</w:t>
      </w:r>
      <w:r w:rsidRPr="0080380D">
        <w:t xml:space="preserve"> </w:t>
      </w:r>
      <w:r>
        <w:t>by</w:t>
      </w:r>
      <w:r w:rsidRPr="0080380D">
        <w:t xml:space="preserve"> </w:t>
      </w:r>
      <w:r>
        <w:t>the</w:t>
      </w:r>
      <w:r w:rsidRPr="0080380D">
        <w:t xml:space="preserve"> </w:t>
      </w:r>
      <w:r>
        <w:t>sum</w:t>
      </w:r>
      <w:r w:rsidRPr="0080380D">
        <w:t xml:space="preserve"> </w:t>
      </w:r>
      <w:r>
        <w:t>of</w:t>
      </w:r>
      <w:r w:rsidRPr="0080380D">
        <w:t xml:space="preserve"> </w:t>
      </w:r>
      <w:r>
        <w:t>items</w:t>
      </w:r>
      <w:r w:rsidRPr="0080380D">
        <w:t xml:space="preserve"> </w:t>
      </w:r>
      <w:r>
        <w:t>C0010/R0070</w:t>
      </w:r>
      <w:r w:rsidRPr="0080380D">
        <w:t xml:space="preserve"> </w:t>
      </w:r>
      <w:r>
        <w:t>and</w:t>
      </w:r>
      <w:r w:rsidRPr="0080380D">
        <w:t xml:space="preserve"> </w:t>
      </w:r>
      <w:r>
        <w:t>C0010/RC0220</w:t>
      </w:r>
      <w:r w:rsidRPr="0080380D">
        <w:t xml:space="preserve"> </w:t>
      </w:r>
      <w:r>
        <w:t>of</w:t>
      </w:r>
      <w:r w:rsidRPr="0080380D">
        <w:t xml:space="preserve"> </w:t>
      </w:r>
      <w:r>
        <w:t>template</w:t>
      </w:r>
      <w:r w:rsidRPr="0080380D">
        <w:t xml:space="preserve"> </w:t>
      </w:r>
      <w:r>
        <w:t>S.02.01.01,</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S.07.01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t>Information;</w:t>
      </w:r>
      <w:proofErr w:type="gramEnd"/>
    </w:p>
    <w:p w14:paraId="6E46258B" w14:textId="1741E4BE" w:rsidR="00BF6324" w:rsidRPr="00F54F9A" w:rsidRDefault="00EA1652" w:rsidP="001148BC">
      <w:pPr>
        <w:pStyle w:val="ListParagraph"/>
        <w:numPr>
          <w:ilvl w:val="0"/>
          <w:numId w:val="13"/>
        </w:numPr>
        <w:tabs>
          <w:tab w:val="left" w:pos="1493"/>
        </w:tabs>
        <w:spacing w:line="276" w:lineRule="auto"/>
      </w:pPr>
      <w:r w:rsidRPr="00F54F9A">
        <w:t>template</w:t>
      </w:r>
      <w:r w:rsidRPr="0080380D">
        <w:t xml:space="preserve"> </w:t>
      </w:r>
      <w:r w:rsidRPr="00F54F9A">
        <w:t>S.08.01.01</w:t>
      </w:r>
      <w:r w:rsidRPr="0080380D">
        <w:t xml:space="preserve"> </w:t>
      </w:r>
      <w:r w:rsidRPr="00F54F9A">
        <w:t>of</w:t>
      </w:r>
      <w:r w:rsidRPr="0080380D">
        <w:t xml:space="preserve"> </w:t>
      </w:r>
      <w:r w:rsidRPr="00F54F9A">
        <w:t>Annex</w:t>
      </w:r>
      <w:r w:rsidRPr="0080380D">
        <w:t xml:space="preserve"> </w:t>
      </w:r>
      <w:r w:rsidRPr="00F54F9A">
        <w:t>I</w:t>
      </w:r>
      <w:r w:rsidRPr="0080380D">
        <w:t xml:space="preserve"> </w:t>
      </w:r>
      <w:r w:rsidRPr="00F54F9A">
        <w:t>to</w:t>
      </w:r>
      <w:r w:rsidRPr="0080380D">
        <w:t xml:space="preserve"> </w:t>
      </w:r>
      <w:r w:rsidRPr="00F54F9A">
        <w:t>the</w:t>
      </w:r>
      <w:r w:rsidRPr="0080380D">
        <w:t xml:space="preserve"> </w:t>
      </w:r>
      <w:r w:rsidRPr="00F54F9A">
        <w:t>Implementing</w:t>
      </w:r>
      <w:r w:rsidRPr="0080380D">
        <w:t xml:space="preserve"> </w:t>
      </w:r>
      <w:r w:rsidRPr="00F54F9A">
        <w:t>Technical</w:t>
      </w:r>
      <w:r w:rsidRPr="0080380D">
        <w:t xml:space="preserve"> </w:t>
      </w:r>
      <w:r w:rsidRPr="00F54F9A">
        <w:t>Standard</w:t>
      </w:r>
      <w:r w:rsidRPr="0080380D">
        <w:t xml:space="preserve"> </w:t>
      </w:r>
      <w:r w:rsidRPr="00F54F9A">
        <w:t>on</w:t>
      </w:r>
      <w:r w:rsidRPr="0080380D">
        <w:t xml:space="preserve"> </w:t>
      </w:r>
      <w:r w:rsidRPr="00F54F9A">
        <w:t>the</w:t>
      </w:r>
      <w:r w:rsidRPr="0080380D">
        <w:t xml:space="preserve"> </w:t>
      </w:r>
      <w:r w:rsidRPr="00F54F9A">
        <w:t>Templates</w:t>
      </w:r>
      <w:r w:rsidRPr="0080380D">
        <w:t xml:space="preserve"> </w:t>
      </w:r>
      <w:r w:rsidRPr="00F54F9A">
        <w:t>for</w:t>
      </w:r>
      <w:r w:rsidRPr="0080380D">
        <w:t xml:space="preserve"> </w:t>
      </w:r>
      <w:r w:rsidRPr="00F54F9A">
        <w:t>the</w:t>
      </w:r>
      <w:r w:rsidRPr="0080380D">
        <w:t xml:space="preserve"> </w:t>
      </w:r>
      <w:r w:rsidRPr="00F54F9A">
        <w:t>Submission</w:t>
      </w:r>
      <w:r w:rsidRPr="0080380D">
        <w:t xml:space="preserve"> </w:t>
      </w:r>
      <w:r w:rsidRPr="00F54F9A">
        <w:t>of</w:t>
      </w:r>
      <w:r w:rsidRPr="0080380D">
        <w:t xml:space="preserve"> </w:t>
      </w:r>
      <w:r w:rsidRPr="00F54F9A">
        <w:t>Information,</w:t>
      </w:r>
      <w:r w:rsidRPr="0080380D">
        <w:t xml:space="preserve"> </w:t>
      </w:r>
      <w:r w:rsidRPr="00F54F9A">
        <w:t>providing</w:t>
      </w:r>
      <w:r w:rsidRPr="0080380D">
        <w:t xml:space="preserve"> </w:t>
      </w:r>
      <w:r w:rsidRPr="00F54F9A">
        <w:t>an</w:t>
      </w:r>
      <w:r w:rsidRPr="0080380D">
        <w:t xml:space="preserve"> </w:t>
      </w:r>
      <w:r w:rsidRPr="00F54F9A">
        <w:t>item-</w:t>
      </w:r>
      <w:r w:rsidRPr="0080380D">
        <w:t xml:space="preserve"> </w:t>
      </w:r>
      <w:r w:rsidRPr="00F54F9A">
        <w:t>by-item</w:t>
      </w:r>
      <w:r w:rsidRPr="0080380D">
        <w:t xml:space="preserve"> </w:t>
      </w:r>
      <w:r w:rsidRPr="00F54F9A">
        <w:t>list</w:t>
      </w:r>
      <w:r w:rsidRPr="0080380D">
        <w:t xml:space="preserve"> </w:t>
      </w:r>
      <w:r w:rsidRPr="00F54F9A">
        <w:t>of</w:t>
      </w:r>
      <w:r w:rsidRPr="0080380D">
        <w:t xml:space="preserve"> </w:t>
      </w:r>
      <w:r w:rsidRPr="00F54F9A">
        <w:t>open</w:t>
      </w:r>
      <w:r w:rsidRPr="0080380D">
        <w:t xml:space="preserve"> </w:t>
      </w:r>
      <w:r w:rsidRPr="00F54F9A">
        <w:t>positions</w:t>
      </w:r>
      <w:r w:rsidRPr="0080380D">
        <w:t xml:space="preserve"> </w:t>
      </w:r>
      <w:r w:rsidRPr="00F54F9A">
        <w:t>list</w:t>
      </w:r>
      <w:r w:rsidRPr="0080380D">
        <w:t xml:space="preserve"> </w:t>
      </w:r>
      <w:r w:rsidRPr="00F54F9A">
        <w:t>of</w:t>
      </w:r>
      <w:r w:rsidRPr="0080380D">
        <w:t xml:space="preserve"> </w:t>
      </w:r>
      <w:r w:rsidRPr="00F54F9A">
        <w:t>derivatives,</w:t>
      </w:r>
      <w:r w:rsidRPr="0080380D">
        <w:t xml:space="preserve"> </w:t>
      </w:r>
      <w:r w:rsidRPr="00F54F9A">
        <w:t>following</w:t>
      </w:r>
      <w:r w:rsidRPr="0080380D">
        <w:t xml:space="preserve"> </w:t>
      </w:r>
      <w:r w:rsidRPr="00F54F9A">
        <w:t>the</w:t>
      </w:r>
      <w:r w:rsidRPr="0080380D">
        <w:t xml:space="preserve"> </w:t>
      </w:r>
      <w:r w:rsidRPr="00F54F9A">
        <w:t>instructions</w:t>
      </w:r>
      <w:r w:rsidRPr="0080380D">
        <w:t xml:space="preserve"> </w:t>
      </w:r>
      <w:r w:rsidRPr="00F54F9A">
        <w:t>set</w:t>
      </w:r>
      <w:r w:rsidRPr="0080380D">
        <w:t xml:space="preserve"> </w:t>
      </w:r>
      <w:r w:rsidRPr="00F54F9A">
        <w:t>out</w:t>
      </w:r>
      <w:r w:rsidRPr="0080380D">
        <w:t xml:space="preserve"> </w:t>
      </w:r>
      <w:r w:rsidRPr="00F54F9A">
        <w:t>in</w:t>
      </w:r>
      <w:r w:rsidRPr="0080380D">
        <w:t xml:space="preserve"> </w:t>
      </w:r>
      <w:r w:rsidRPr="00F54F9A">
        <w:t>S.08.01</w:t>
      </w:r>
      <w:r w:rsidRPr="0080380D">
        <w:t xml:space="preserve"> </w:t>
      </w:r>
      <w:r w:rsidRPr="00F54F9A">
        <w:t>of</w:t>
      </w:r>
      <w:r w:rsidRPr="0080380D">
        <w:t xml:space="preserve"> </w:t>
      </w:r>
      <w:r w:rsidRPr="00F54F9A">
        <w:t>Annex</w:t>
      </w:r>
      <w:r w:rsidRPr="0080380D">
        <w:t xml:space="preserve"> </w:t>
      </w:r>
      <w:r w:rsidRPr="00F54F9A">
        <w:t>II</w:t>
      </w:r>
      <w:r w:rsidRPr="0080380D">
        <w:t xml:space="preserve"> </w:t>
      </w:r>
      <w:r w:rsidRPr="00F54F9A">
        <w:t>to</w:t>
      </w:r>
      <w:r w:rsidRPr="0080380D">
        <w:t xml:space="preserve"> </w:t>
      </w:r>
      <w:r w:rsidRPr="00F54F9A">
        <w:t>the</w:t>
      </w:r>
      <w:r w:rsidRPr="0080380D">
        <w:t xml:space="preserve"> </w:t>
      </w:r>
      <w:r w:rsidRPr="00F54F9A">
        <w:t>Implementing</w:t>
      </w:r>
      <w:r w:rsidRPr="0080380D">
        <w:t xml:space="preserve"> </w:t>
      </w:r>
      <w:r w:rsidRPr="00F54F9A">
        <w:t>Technical</w:t>
      </w:r>
      <w:r w:rsidRPr="0080380D">
        <w:t xml:space="preserve"> </w:t>
      </w:r>
      <w:r w:rsidRPr="00F54F9A">
        <w:t>Standard</w:t>
      </w:r>
      <w:r w:rsidRPr="0080380D">
        <w:t xml:space="preserve"> </w:t>
      </w:r>
      <w:r w:rsidRPr="00F54F9A">
        <w:t>on</w:t>
      </w:r>
      <w:r w:rsidRPr="0080380D">
        <w:t xml:space="preserve"> </w:t>
      </w:r>
      <w:r w:rsidRPr="00F54F9A">
        <w:t>the</w:t>
      </w:r>
      <w:r w:rsidRPr="0080380D">
        <w:t xml:space="preserve"> </w:t>
      </w:r>
      <w:r w:rsidRPr="00F54F9A">
        <w:t>Templates</w:t>
      </w:r>
      <w:r w:rsidRPr="0080380D">
        <w:t xml:space="preserve"> </w:t>
      </w:r>
      <w:r w:rsidRPr="00F54F9A">
        <w:t>for</w:t>
      </w:r>
      <w:r w:rsidRPr="0080380D">
        <w:t xml:space="preserve"> </w:t>
      </w:r>
      <w:r w:rsidRPr="00F54F9A">
        <w:t>the</w:t>
      </w:r>
      <w:r w:rsidRPr="0080380D">
        <w:t xml:space="preserve"> </w:t>
      </w:r>
      <w:r w:rsidRPr="00F54F9A">
        <w:t>Submission</w:t>
      </w:r>
      <w:r w:rsidRPr="0080380D">
        <w:t xml:space="preserve"> </w:t>
      </w:r>
      <w:r w:rsidRPr="00F54F9A">
        <w:t>of</w:t>
      </w:r>
      <w:r w:rsidRPr="0080380D">
        <w:t xml:space="preserve"> </w:t>
      </w:r>
      <w:proofErr w:type="gramStart"/>
      <w:r w:rsidRPr="00F54F9A">
        <w:t>Information;</w:t>
      </w:r>
      <w:proofErr w:type="gramEnd"/>
    </w:p>
    <w:p w14:paraId="27CF09D1" w14:textId="5DFF0083" w:rsidR="00BF6324" w:rsidRDefault="00EA1652" w:rsidP="001148BC">
      <w:pPr>
        <w:pStyle w:val="ListParagraph"/>
        <w:numPr>
          <w:ilvl w:val="0"/>
          <w:numId w:val="13"/>
        </w:numPr>
        <w:spacing w:line="276" w:lineRule="auto"/>
      </w:pPr>
      <w:r w:rsidRPr="00F54F9A">
        <w:t>template</w:t>
      </w:r>
      <w:r w:rsidRPr="0080380D">
        <w:t xml:space="preserve"> </w:t>
      </w:r>
      <w:r>
        <w:t>S.09.01.01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income,</w:t>
      </w:r>
      <w:r w:rsidRPr="0080380D">
        <w:t xml:space="preserve"> </w:t>
      </w:r>
      <w:r>
        <w:t>gains</w:t>
      </w:r>
      <w:r w:rsidRPr="0080380D">
        <w:t xml:space="preserve"> </w:t>
      </w:r>
      <w:r>
        <w:t>and</w:t>
      </w:r>
      <w:r w:rsidRPr="0080380D">
        <w:t xml:space="preserve"> </w:t>
      </w:r>
      <w:r>
        <w:t>losses</w:t>
      </w:r>
      <w:r w:rsidRPr="0080380D">
        <w:t xml:space="preserve"> </w:t>
      </w:r>
      <w:r>
        <w:t>in</w:t>
      </w:r>
      <w:r w:rsidRPr="0080380D">
        <w:t xml:space="preserve"> </w:t>
      </w:r>
      <w:r>
        <w:t>the</w:t>
      </w:r>
      <w:r w:rsidRPr="0080380D">
        <w:t xml:space="preserve"> </w:t>
      </w:r>
      <w:r>
        <w:t>period</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S.09.01</w:t>
      </w:r>
      <w:r w:rsidRPr="0080380D">
        <w:t xml:space="preserve"> </w:t>
      </w:r>
      <w:r>
        <w:t>in</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t>Information;</w:t>
      </w:r>
      <w:proofErr w:type="gramEnd"/>
    </w:p>
    <w:p w14:paraId="4CB86A2C" w14:textId="761122E6" w:rsidR="00BF6324" w:rsidRDefault="00EA1652" w:rsidP="001148BC">
      <w:pPr>
        <w:pStyle w:val="ListParagraph"/>
        <w:numPr>
          <w:ilvl w:val="0"/>
          <w:numId w:val="13"/>
        </w:numPr>
        <w:spacing w:line="276" w:lineRule="auto"/>
      </w:pPr>
      <w:r>
        <w:t>template</w:t>
      </w:r>
      <w:r w:rsidRPr="0080380D">
        <w:t xml:space="preserve"> </w:t>
      </w:r>
      <w:r>
        <w:t>S.10.01.01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providing</w:t>
      </w:r>
      <w:r w:rsidRPr="0080380D">
        <w:t xml:space="preserve"> </w:t>
      </w:r>
      <w:r>
        <w:t>an</w:t>
      </w:r>
      <w:r w:rsidRPr="0080380D">
        <w:t xml:space="preserve"> </w:t>
      </w:r>
      <w:r>
        <w:t>item-</w:t>
      </w:r>
      <w:r w:rsidRPr="0080380D">
        <w:t xml:space="preserve"> </w:t>
      </w:r>
      <w:r>
        <w:t>by-item</w:t>
      </w:r>
      <w:r w:rsidRPr="0080380D">
        <w:t xml:space="preserve"> </w:t>
      </w:r>
      <w:r>
        <w:t>list</w:t>
      </w:r>
      <w:r w:rsidRPr="0080380D">
        <w:t xml:space="preserve"> </w:t>
      </w:r>
      <w:r>
        <w:t>of</w:t>
      </w:r>
      <w:r w:rsidRPr="0080380D">
        <w:t xml:space="preserve"> </w:t>
      </w:r>
      <w:r>
        <w:t>securities</w:t>
      </w:r>
      <w:r w:rsidRPr="0080380D">
        <w:t xml:space="preserve"> </w:t>
      </w:r>
      <w:r>
        <w:t>lending</w:t>
      </w:r>
      <w:r w:rsidRPr="0080380D">
        <w:t xml:space="preserve"> </w:t>
      </w:r>
      <w:r>
        <w:t>and</w:t>
      </w:r>
      <w:r w:rsidRPr="0080380D">
        <w:t xml:space="preserve"> </w:t>
      </w:r>
      <w:r>
        <w:t>repurchase</w:t>
      </w:r>
      <w:r w:rsidRPr="0080380D">
        <w:t xml:space="preserve"> </w:t>
      </w:r>
      <w:r>
        <w:t>agreements</w:t>
      </w:r>
      <w:r w:rsidRPr="0080380D">
        <w:t xml:space="preserve"> </w:t>
      </w:r>
      <w:r>
        <w:t>data</w:t>
      </w:r>
      <w:r w:rsidRPr="0080380D">
        <w:t xml:space="preserve"> </w:t>
      </w:r>
      <w:r>
        <w:t>on</w:t>
      </w:r>
      <w:r w:rsidRPr="0080380D">
        <w:t xml:space="preserve"> </w:t>
      </w:r>
      <w:r>
        <w:t>and</w:t>
      </w:r>
      <w:r w:rsidRPr="0080380D">
        <w:t xml:space="preserve"> </w:t>
      </w:r>
      <w:r>
        <w:t>off</w:t>
      </w:r>
      <w:r w:rsidRPr="0080380D">
        <w:t xml:space="preserve"> </w:t>
      </w:r>
      <w:r>
        <w:t>balance</w:t>
      </w:r>
      <w:r w:rsidRPr="0080380D">
        <w:t xml:space="preserve"> </w:t>
      </w:r>
      <w:r>
        <w:t>sheet,</w:t>
      </w:r>
      <w:r w:rsidRPr="0080380D">
        <w:t xml:space="preserve"> </w:t>
      </w:r>
      <w:r>
        <w:t>only</w:t>
      </w:r>
      <w:r w:rsidRPr="0080380D">
        <w:t xml:space="preserve"> </w:t>
      </w:r>
      <w:r>
        <w:t>when</w:t>
      </w:r>
      <w:r w:rsidRPr="0080380D">
        <w:t xml:space="preserve"> </w:t>
      </w:r>
      <w:r>
        <w:t>the</w:t>
      </w:r>
      <w:r w:rsidRPr="0080380D">
        <w:t xml:space="preserve"> </w:t>
      </w:r>
      <w:r>
        <w:t>value</w:t>
      </w:r>
      <w:r w:rsidRPr="0080380D">
        <w:t xml:space="preserve"> </w:t>
      </w:r>
      <w:r>
        <w:t>of</w:t>
      </w:r>
      <w:r w:rsidRPr="0080380D">
        <w:t xml:space="preserve"> </w:t>
      </w:r>
      <w:r>
        <w:t>the</w:t>
      </w:r>
      <w:r w:rsidRPr="0080380D">
        <w:t xml:space="preserve"> </w:t>
      </w:r>
      <w:r>
        <w:t>underlying</w:t>
      </w:r>
      <w:r w:rsidRPr="0080380D">
        <w:t xml:space="preserve"> </w:t>
      </w:r>
      <w:r>
        <w:t>securities,</w:t>
      </w:r>
      <w:r w:rsidRPr="0080380D">
        <w:t xml:space="preserve"> </w:t>
      </w:r>
      <w:r>
        <w:t>on</w:t>
      </w:r>
      <w:r w:rsidRPr="0080380D">
        <w:t xml:space="preserve"> </w:t>
      </w:r>
      <w:r>
        <w:t>and</w:t>
      </w:r>
      <w:r w:rsidRPr="0080380D">
        <w:t xml:space="preserve"> </w:t>
      </w:r>
      <w:r>
        <w:t>off</w:t>
      </w:r>
      <w:r w:rsidRPr="0080380D">
        <w:t xml:space="preserve"> </w:t>
      </w:r>
      <w:r>
        <w:t>balance</w:t>
      </w:r>
      <w:r w:rsidRPr="0080380D">
        <w:t xml:space="preserve"> </w:t>
      </w:r>
      <w:r>
        <w:t>sheet,</w:t>
      </w:r>
      <w:r w:rsidRPr="0080380D">
        <w:t xml:space="preserve"> </w:t>
      </w:r>
      <w:r>
        <w:t>involved</w:t>
      </w:r>
      <w:r w:rsidRPr="0080380D">
        <w:t xml:space="preserve"> </w:t>
      </w:r>
      <w:r>
        <w:t>in</w:t>
      </w:r>
      <w:r w:rsidRPr="0080380D">
        <w:t xml:space="preserve"> </w:t>
      </w:r>
      <w:r>
        <w:t>lending</w:t>
      </w:r>
      <w:r w:rsidRPr="0080380D">
        <w:t xml:space="preserve"> </w:t>
      </w:r>
      <w:r>
        <w:t>or</w:t>
      </w:r>
      <w:r w:rsidRPr="0080380D">
        <w:t xml:space="preserve"> </w:t>
      </w:r>
      <w:r>
        <w:t>repurchase</w:t>
      </w:r>
      <w:r w:rsidRPr="0080380D">
        <w:t xml:space="preserve"> </w:t>
      </w:r>
      <w:r>
        <w:t>agreements,</w:t>
      </w:r>
      <w:r w:rsidRPr="0080380D">
        <w:t xml:space="preserve"> </w:t>
      </w:r>
      <w:r>
        <w:t>for</w:t>
      </w:r>
      <w:r w:rsidRPr="0080380D">
        <w:t xml:space="preserve"> </w:t>
      </w:r>
      <w:r>
        <w:t>contracts</w:t>
      </w:r>
      <w:r w:rsidRPr="0080380D">
        <w:t xml:space="preserve"> </w:t>
      </w:r>
      <w:r>
        <w:t>with</w:t>
      </w:r>
      <w:r w:rsidRPr="0080380D">
        <w:t xml:space="preserve"> </w:t>
      </w:r>
      <w:r>
        <w:t>maturity</w:t>
      </w:r>
      <w:r w:rsidRPr="0080380D">
        <w:t xml:space="preserve"> </w:t>
      </w:r>
      <w:r>
        <w:t>date</w:t>
      </w:r>
      <w:r w:rsidRPr="0080380D">
        <w:t xml:space="preserve"> </w:t>
      </w:r>
      <w:r>
        <w:t>falling</w:t>
      </w:r>
      <w:r w:rsidRPr="0080380D">
        <w:t xml:space="preserve"> </w:t>
      </w:r>
      <w:r>
        <w:t>after</w:t>
      </w:r>
      <w:r w:rsidRPr="0080380D">
        <w:t xml:space="preserve"> </w:t>
      </w:r>
      <w:r>
        <w:t>the</w:t>
      </w:r>
      <w:r w:rsidRPr="0080380D">
        <w:t xml:space="preserve"> </w:t>
      </w:r>
      <w:r>
        <w:t>reporting</w:t>
      </w:r>
      <w:r w:rsidRPr="0080380D">
        <w:t xml:space="preserve"> </w:t>
      </w:r>
      <w:r>
        <w:t>reference</w:t>
      </w:r>
      <w:r w:rsidRPr="0080380D">
        <w:t xml:space="preserve"> </w:t>
      </w:r>
      <w:r>
        <w:t>date</w:t>
      </w:r>
      <w:r w:rsidRPr="0080380D">
        <w:t xml:space="preserve"> </w:t>
      </w:r>
      <w:r>
        <w:t>represent</w:t>
      </w:r>
      <w:r w:rsidRPr="0080380D">
        <w:t xml:space="preserve"> </w:t>
      </w:r>
      <w:r>
        <w:t>more</w:t>
      </w:r>
      <w:r w:rsidRPr="0080380D">
        <w:t xml:space="preserve"> </w:t>
      </w:r>
      <w:r>
        <w:t>than</w:t>
      </w:r>
      <w:r w:rsidRPr="0080380D">
        <w:t xml:space="preserve"> </w:t>
      </w:r>
      <w:r>
        <w:t>5%</w:t>
      </w:r>
      <w:r w:rsidRPr="0080380D">
        <w:t xml:space="preserve"> </w:t>
      </w:r>
      <w:r>
        <w:t>of</w:t>
      </w:r>
      <w:r w:rsidRPr="0080380D">
        <w:t xml:space="preserve"> </w:t>
      </w:r>
      <w:r>
        <w:t>the</w:t>
      </w:r>
      <w:r w:rsidRPr="0080380D">
        <w:t xml:space="preserve"> </w:t>
      </w:r>
      <w:r>
        <w:t>total</w:t>
      </w:r>
      <w:r w:rsidRPr="0080380D">
        <w:t xml:space="preserve"> </w:t>
      </w:r>
      <w:r>
        <w:t>investments</w:t>
      </w:r>
      <w:r w:rsidRPr="0080380D">
        <w:t xml:space="preserve"> </w:t>
      </w:r>
      <w:r>
        <w:t>as</w:t>
      </w:r>
      <w:r w:rsidRPr="0080380D">
        <w:t xml:space="preserve"> </w:t>
      </w:r>
      <w:r>
        <w:t>reported</w:t>
      </w:r>
      <w:r w:rsidRPr="0080380D">
        <w:t xml:space="preserve"> </w:t>
      </w:r>
      <w:r>
        <w:t>in</w:t>
      </w:r>
      <w:r w:rsidRPr="0080380D">
        <w:t xml:space="preserve"> </w:t>
      </w:r>
      <w:r>
        <w:t>items</w:t>
      </w:r>
      <w:r w:rsidRPr="0080380D">
        <w:t xml:space="preserve"> </w:t>
      </w:r>
      <w:r>
        <w:t>C0010/R0070</w:t>
      </w:r>
      <w:r w:rsidRPr="0080380D">
        <w:t xml:space="preserve"> </w:t>
      </w:r>
      <w:r>
        <w:t>and</w:t>
      </w:r>
      <w:r w:rsidRPr="0080380D">
        <w:t xml:space="preserve"> </w:t>
      </w:r>
      <w:r>
        <w:t>C0010/R0220</w:t>
      </w:r>
      <w:r w:rsidRPr="0080380D">
        <w:t xml:space="preserve"> </w:t>
      </w:r>
      <w:r>
        <w:t>of</w:t>
      </w:r>
      <w:r w:rsidRPr="0080380D">
        <w:t xml:space="preserve"> </w:t>
      </w:r>
      <w:r>
        <w:t>template</w:t>
      </w:r>
      <w:r w:rsidRPr="0080380D">
        <w:t xml:space="preserve"> </w:t>
      </w:r>
      <w:r>
        <w:t>S.02.01.01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S.10.01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p>
    <w:p w14:paraId="36038A9D" w14:textId="2FF25834" w:rsidR="00FF1E51" w:rsidRDefault="00FF1E51">
      <w:pPr>
        <w:pStyle w:val="ListParagraph"/>
        <w:numPr>
          <w:ilvl w:val="0"/>
          <w:numId w:val="13"/>
        </w:numPr>
        <w:tabs>
          <w:tab w:val="left" w:pos="1493"/>
        </w:tabs>
        <w:spacing w:line="276" w:lineRule="auto"/>
      </w:pPr>
      <w:r w:rsidRPr="00F54F9A">
        <w:t>Where</w:t>
      </w:r>
      <w:r w:rsidRPr="0080380D">
        <w:t xml:space="preserve"> </w:t>
      </w:r>
      <w:r>
        <w:t>the</w:t>
      </w:r>
      <w:r w:rsidRPr="0080380D">
        <w:t xml:space="preserve"> </w:t>
      </w:r>
      <w:r>
        <w:t>ratio</w:t>
      </w:r>
      <w:r w:rsidRPr="0080380D">
        <w:t xml:space="preserve"> </w:t>
      </w:r>
      <w:r>
        <w:t>of</w:t>
      </w:r>
      <w:r w:rsidRPr="0080380D">
        <w:t xml:space="preserve"> </w:t>
      </w:r>
      <w:r>
        <w:t>the</w:t>
      </w:r>
      <w:r w:rsidRPr="0080380D">
        <w:t xml:space="preserve"> </w:t>
      </w:r>
      <w:r>
        <w:t>value</w:t>
      </w:r>
      <w:r w:rsidRPr="0080380D">
        <w:t xml:space="preserve"> </w:t>
      </w:r>
      <w:r>
        <w:t>of</w:t>
      </w:r>
      <w:r w:rsidRPr="0080380D">
        <w:t xml:space="preserve"> </w:t>
      </w:r>
      <w:r>
        <w:t>assets</w:t>
      </w:r>
      <w:r w:rsidRPr="0080380D">
        <w:t xml:space="preserve"> </w:t>
      </w:r>
      <w:r>
        <w:t>held</w:t>
      </w:r>
      <w:r w:rsidRPr="0080380D">
        <w:t xml:space="preserve"> </w:t>
      </w:r>
      <w:r>
        <w:t>as</w:t>
      </w:r>
      <w:r w:rsidRPr="0080380D">
        <w:t xml:space="preserve"> </w:t>
      </w:r>
      <w:r>
        <w:t>collateral</w:t>
      </w:r>
      <w:r w:rsidRPr="0080380D">
        <w:t xml:space="preserve"> </w:t>
      </w:r>
      <w:r>
        <w:t>to</w:t>
      </w:r>
      <w:r w:rsidRPr="0080380D">
        <w:t xml:space="preserve"> </w:t>
      </w:r>
      <w:r>
        <w:t>total</w:t>
      </w:r>
      <w:r w:rsidRPr="0080380D">
        <w:t xml:space="preserve"> </w:t>
      </w:r>
      <w:r>
        <w:t>balance</w:t>
      </w:r>
      <w:r w:rsidRPr="0080380D">
        <w:t xml:space="preserve"> </w:t>
      </w:r>
      <w:r>
        <w:t>sheet</w:t>
      </w:r>
      <w:r w:rsidRPr="0080380D">
        <w:t xml:space="preserve"> </w:t>
      </w:r>
      <w:r>
        <w:t>as reported</w:t>
      </w:r>
      <w:r w:rsidRPr="0080380D">
        <w:t xml:space="preserve"> </w:t>
      </w:r>
      <w:r>
        <w:t>in</w:t>
      </w:r>
      <w:r w:rsidRPr="0080380D">
        <w:t xml:space="preserve"> </w:t>
      </w:r>
      <w:r>
        <w:t>items C0010/R0500 of template S.02.01.01 exceeds 10%, template S.11.01.01 of Annex I to the Implementing</w:t>
      </w:r>
      <w:r w:rsidRPr="0080380D">
        <w:t xml:space="preserve"> </w:t>
      </w:r>
      <w:r>
        <w:t>Technical 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providing an item</w:t>
      </w:r>
      <w:r w:rsidR="002453C6">
        <w:t xml:space="preserve"> </w:t>
      </w:r>
      <w:r>
        <w:t>by</w:t>
      </w:r>
      <w:r w:rsidR="002453C6">
        <w:t xml:space="preserve"> </w:t>
      </w:r>
      <w:r>
        <w:t>item list of assets held as collateral, consisting of all types of off balance sheet asset categories held as collateral following the instructions set out in S.11.01 of Annex II to the Implementing Technical Standard on the Templates for the Submission of Information.</w:t>
      </w:r>
    </w:p>
    <w:p w14:paraId="4BED6463" w14:textId="6E278009" w:rsidR="00BF6324" w:rsidRDefault="00EA1652" w:rsidP="001148BC">
      <w:pPr>
        <w:pStyle w:val="ListParagraph"/>
        <w:numPr>
          <w:ilvl w:val="0"/>
          <w:numId w:val="13"/>
        </w:numPr>
        <w:tabs>
          <w:tab w:val="left" w:pos="1493"/>
        </w:tabs>
        <w:spacing w:line="276" w:lineRule="auto"/>
      </w:pPr>
      <w:r w:rsidRPr="00F54F9A">
        <w:t>template</w:t>
      </w:r>
      <w:r w:rsidRPr="0080380D">
        <w:t xml:space="preserve"> </w:t>
      </w:r>
      <w:r w:rsidRPr="00F54F9A">
        <w:t>S.12.01.01</w:t>
      </w:r>
      <w:r w:rsidRPr="0080380D">
        <w:t xml:space="preserve"> </w:t>
      </w:r>
      <w:r w:rsidRPr="00F54F9A">
        <w:t>of</w:t>
      </w:r>
      <w:r w:rsidRPr="0080380D">
        <w:t xml:space="preserve"> </w:t>
      </w:r>
      <w:r w:rsidRPr="00F54F9A">
        <w:t>Annex</w:t>
      </w:r>
      <w:r w:rsidRPr="0080380D">
        <w:t xml:space="preserve"> </w:t>
      </w:r>
      <w:r w:rsidRPr="00F54F9A">
        <w:t>I</w:t>
      </w:r>
      <w:r w:rsidRPr="0080380D">
        <w:t xml:space="preserve"> </w:t>
      </w:r>
      <w:r w:rsidRPr="00F54F9A">
        <w:t>to</w:t>
      </w:r>
      <w:r w:rsidRPr="0080380D">
        <w:t xml:space="preserve"> </w:t>
      </w:r>
      <w:r w:rsidRPr="00F54F9A">
        <w:t>the</w:t>
      </w:r>
      <w:r w:rsidRPr="0080380D">
        <w:t xml:space="preserve"> </w:t>
      </w:r>
      <w:r w:rsidRPr="00F54F9A">
        <w:t>Implementing</w:t>
      </w:r>
      <w:r w:rsidRPr="0080380D">
        <w:t xml:space="preserve"> </w:t>
      </w:r>
      <w:r w:rsidRPr="00F54F9A">
        <w:t>Technical</w:t>
      </w:r>
      <w:r w:rsidRPr="0080380D">
        <w:t xml:space="preserve"> </w:t>
      </w:r>
      <w:r w:rsidRPr="00F54F9A">
        <w:t>Standard</w:t>
      </w:r>
      <w:r w:rsidRPr="0080380D">
        <w:t xml:space="preserve"> </w:t>
      </w:r>
      <w:r w:rsidRPr="00F54F9A">
        <w:t>on</w:t>
      </w:r>
      <w:r w:rsidRPr="0080380D">
        <w:t xml:space="preserve"> </w:t>
      </w:r>
      <w:r w:rsidRPr="00F54F9A">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life</w:t>
      </w:r>
      <w:r w:rsidRPr="0080380D">
        <w:t xml:space="preserve"> </w:t>
      </w:r>
      <w:r>
        <w:t>and</w:t>
      </w:r>
      <w:r w:rsidRPr="0080380D">
        <w:t xml:space="preserve"> </w:t>
      </w:r>
      <w:r>
        <w:t>health</w:t>
      </w:r>
      <w:r w:rsidRPr="0080380D">
        <w:t xml:space="preserve"> </w:t>
      </w:r>
      <w:r>
        <w:t>SLT</w:t>
      </w:r>
      <w:r w:rsidRPr="0080380D">
        <w:t xml:space="preserve"> </w:t>
      </w:r>
      <w:r>
        <w:t>technical</w:t>
      </w:r>
      <w:r w:rsidRPr="0080380D">
        <w:t xml:space="preserve"> </w:t>
      </w:r>
      <w:r>
        <w:t>provisions,</w:t>
      </w:r>
      <w:r w:rsidRPr="0080380D">
        <w:t xml:space="preserve"> </w:t>
      </w:r>
      <w:r>
        <w:t>by</w:t>
      </w:r>
      <w:r w:rsidRPr="0080380D">
        <w:t xml:space="preserve"> </w:t>
      </w:r>
      <w:r>
        <w:t>lines</w:t>
      </w:r>
      <w:r w:rsidRPr="0080380D">
        <w:t xml:space="preserve"> </w:t>
      </w:r>
      <w:r>
        <w:t>of</w:t>
      </w:r>
      <w:r w:rsidRPr="0080380D">
        <w:t xml:space="preserve"> </w:t>
      </w:r>
      <w:r>
        <w:t>business</w:t>
      </w:r>
      <w:r w:rsidRPr="0080380D">
        <w:t xml:space="preserve"> </w:t>
      </w:r>
      <w:r>
        <w:t>as</w:t>
      </w:r>
      <w:r w:rsidRPr="0080380D">
        <w:t xml:space="preserve"> </w:t>
      </w:r>
      <w:r>
        <w:t>defined</w:t>
      </w:r>
      <w:r w:rsidRPr="0080380D">
        <w:t xml:space="preserve"> </w:t>
      </w:r>
      <w:r>
        <w:t>in</w:t>
      </w:r>
      <w:r w:rsidRPr="0080380D">
        <w:t xml:space="preserve"> </w:t>
      </w:r>
      <w:r>
        <w:t>Annex</w:t>
      </w:r>
      <w:r w:rsidRPr="0080380D">
        <w:t xml:space="preserve"> </w:t>
      </w:r>
      <w:r>
        <w:t>I</w:t>
      </w:r>
      <w:r w:rsidRPr="0080380D">
        <w:t xml:space="preserve"> </w:t>
      </w:r>
      <w:r>
        <w:t>of</w:t>
      </w:r>
      <w:r w:rsidRPr="0080380D">
        <w:t xml:space="preserve"> </w:t>
      </w:r>
      <w:r>
        <w:t>Delegated</w:t>
      </w:r>
      <w:r w:rsidRPr="0080380D">
        <w:t xml:space="preserve"> </w:t>
      </w:r>
      <w:r>
        <w:t>Regulation</w:t>
      </w:r>
      <w:r w:rsidRPr="0080380D">
        <w:t xml:space="preserve"> </w:t>
      </w:r>
      <w:r>
        <w:t>(EU)</w:t>
      </w:r>
      <w:r w:rsidRPr="0080380D">
        <w:t xml:space="preserve"> </w:t>
      </w:r>
      <w:r>
        <w:t>2015/35,</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S.12.01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rsidRPr="0080380D">
        <w:t>Information;</w:t>
      </w:r>
      <w:proofErr w:type="gramEnd"/>
    </w:p>
    <w:p w14:paraId="6D30FD95" w14:textId="08C3C8C7" w:rsidR="00BF6324" w:rsidRDefault="0001556E" w:rsidP="002453C6">
      <w:pPr>
        <w:pStyle w:val="ListParagraph"/>
        <w:numPr>
          <w:ilvl w:val="0"/>
          <w:numId w:val="13"/>
        </w:numPr>
        <w:spacing w:before="0" w:line="276" w:lineRule="auto"/>
        <w:ind w:left="1491"/>
      </w:pPr>
      <w:r w:rsidRPr="00F54F9A">
        <w:t>template</w:t>
      </w:r>
      <w:r>
        <w:t xml:space="preserve"> S.12.02.01 of Annex I to the Implementing Technical Standard on the Templates for the Submission of Information, specifying information on life and health SLT technical provisions by country, where the life and health SLT technical provisions regarding the country where the branch is established does not represent 100% of the sum of the technical provisions calculated as a whole and gross best estimate, following the instructions </w:t>
      </w:r>
      <w:r>
        <w:lastRenderedPageBreak/>
        <w:t xml:space="preserve">set out in S.12.02 of Annex II to the Implementing Technical Standard on the Templates for the Submission of </w:t>
      </w:r>
      <w:proofErr w:type="gramStart"/>
      <w:r>
        <w:t>Information</w:t>
      </w:r>
      <w:r w:rsidR="00EA1652" w:rsidRPr="0080380D">
        <w:t>;</w:t>
      </w:r>
      <w:proofErr w:type="gramEnd"/>
    </w:p>
    <w:p w14:paraId="68C85086" w14:textId="77777777" w:rsidR="002453C6" w:rsidRDefault="002453C6" w:rsidP="002453C6">
      <w:pPr>
        <w:pStyle w:val="ListParagraph"/>
        <w:spacing w:before="0" w:line="276" w:lineRule="auto"/>
        <w:ind w:left="1491" w:firstLine="0"/>
      </w:pPr>
    </w:p>
    <w:p w14:paraId="56A1F589" w14:textId="1B19B202" w:rsidR="001C461D" w:rsidRPr="001148BC" w:rsidRDefault="001C461D" w:rsidP="001148BC">
      <w:pPr>
        <w:pStyle w:val="ListParagraph"/>
        <w:numPr>
          <w:ilvl w:val="0"/>
          <w:numId w:val="13"/>
        </w:numPr>
        <w:spacing w:before="0" w:line="276" w:lineRule="auto"/>
        <w:ind w:left="1491"/>
      </w:pPr>
      <w:r w:rsidRPr="00F54F9A">
        <w:t>unless</w:t>
      </w:r>
      <w:r w:rsidRPr="00485328">
        <w:t xml:space="preserve"> the branch uses simplifications for the calculation of technical</w:t>
      </w:r>
      <w:r w:rsidR="00485328">
        <w:t xml:space="preserve"> </w:t>
      </w:r>
      <w:r w:rsidRPr="00485328">
        <w:t>provisions, for which an estimate</w:t>
      </w:r>
      <w:r w:rsidRPr="001148BC">
        <w:t xml:space="preserve"> </w:t>
      </w:r>
      <w:r w:rsidRPr="00485328">
        <w:t>of</w:t>
      </w:r>
      <w:r w:rsidRPr="001148BC">
        <w:t xml:space="preserve"> </w:t>
      </w:r>
      <w:r w:rsidRPr="00485328">
        <w:t>the</w:t>
      </w:r>
      <w:r w:rsidRPr="001148BC">
        <w:t xml:space="preserve"> </w:t>
      </w:r>
      <w:r w:rsidRPr="00485328">
        <w:t>expected</w:t>
      </w:r>
      <w:r w:rsidRPr="001148BC">
        <w:t xml:space="preserve"> </w:t>
      </w:r>
      <w:r w:rsidRPr="00485328">
        <w:t>future</w:t>
      </w:r>
      <w:r w:rsidRPr="001148BC">
        <w:t xml:space="preserve"> </w:t>
      </w:r>
      <w:r w:rsidRPr="00485328">
        <w:t>cash</w:t>
      </w:r>
      <w:r w:rsidRPr="001148BC">
        <w:t>–</w:t>
      </w:r>
      <w:r w:rsidRPr="00485328">
        <w:t>flows</w:t>
      </w:r>
      <w:r w:rsidRPr="001148BC">
        <w:t xml:space="preserve"> </w:t>
      </w:r>
      <w:r w:rsidRPr="00485328">
        <w:t>arising</w:t>
      </w:r>
    </w:p>
    <w:p w14:paraId="03663978" w14:textId="1AB68E63" w:rsidR="001C461D" w:rsidRPr="00485328" w:rsidRDefault="001C461D" w:rsidP="001148BC">
      <w:pPr>
        <w:pStyle w:val="ListParagraph"/>
        <w:tabs>
          <w:tab w:val="left" w:pos="1493"/>
        </w:tabs>
        <w:spacing w:before="0" w:line="276" w:lineRule="auto"/>
        <w:ind w:left="1491" w:firstLine="0"/>
      </w:pPr>
      <w:r w:rsidRPr="00485328">
        <w:t>from</w:t>
      </w:r>
      <w:r w:rsidRPr="001148BC">
        <w:t xml:space="preserve"> </w:t>
      </w:r>
      <w:r w:rsidRPr="00485328">
        <w:t>the</w:t>
      </w:r>
      <w:r w:rsidRPr="001148BC">
        <w:t xml:space="preserve"> </w:t>
      </w:r>
      <w:r w:rsidRPr="00485328">
        <w:t>contracts</w:t>
      </w:r>
      <w:r w:rsidRPr="001148BC">
        <w:t xml:space="preserve"> </w:t>
      </w:r>
      <w:r w:rsidRPr="00485328">
        <w:t>are</w:t>
      </w:r>
      <w:r w:rsidRPr="001148BC">
        <w:t xml:space="preserve"> </w:t>
      </w:r>
      <w:r w:rsidRPr="00485328">
        <w:t>not</w:t>
      </w:r>
      <w:r w:rsidRPr="001148BC">
        <w:t xml:space="preserve"> </w:t>
      </w:r>
      <w:r w:rsidRPr="00485328">
        <w:t>calculated,</w:t>
      </w:r>
      <w:r w:rsidRPr="001148BC">
        <w:t xml:space="preserve"> template</w:t>
      </w:r>
      <w:r w:rsidR="007E2631" w:rsidRPr="001148BC">
        <w:t xml:space="preserve"> </w:t>
      </w:r>
      <w:r w:rsidRPr="00485328">
        <w:t>S.13.01.01 of Annex I to</w:t>
      </w:r>
      <w:r w:rsidR="00485328">
        <w:t xml:space="preserve"> </w:t>
      </w:r>
      <w:r w:rsidRPr="00485328">
        <w:t>the Implementing Technical Standard on the Templates for the</w:t>
      </w:r>
      <w:r w:rsidRPr="001148BC">
        <w:t xml:space="preserve"> </w:t>
      </w:r>
      <w:r w:rsidRPr="00485328">
        <w:t xml:space="preserve">Submission of Information, regarding projection of best estimate future cash flows of the life business, following the 19/36 instructions set out in S.13.01 of Annex II to the Implementing Technical Standard on the Templates for the Submission of </w:t>
      </w:r>
      <w:proofErr w:type="gramStart"/>
      <w:r w:rsidRPr="00485328">
        <w:t>Information</w:t>
      </w:r>
      <w:r w:rsidR="007B4651" w:rsidRPr="001148BC">
        <w:t>;</w:t>
      </w:r>
      <w:proofErr w:type="gramEnd"/>
    </w:p>
    <w:p w14:paraId="76C0E223" w14:textId="542B25A9" w:rsidR="00BF6324" w:rsidRPr="00F54F9A" w:rsidRDefault="00B54A22" w:rsidP="0080380D">
      <w:pPr>
        <w:pStyle w:val="ListParagraph"/>
        <w:numPr>
          <w:ilvl w:val="0"/>
          <w:numId w:val="13"/>
        </w:numPr>
        <w:spacing w:line="276" w:lineRule="auto"/>
      </w:pPr>
      <w:r w:rsidRPr="00F54F9A">
        <w:t>template S.14.01.01 of Annex I to the Implementing Technical Standard on the Templates for the Submission of Information, regarding life obligations analysis, including life insurance contracts</w:t>
      </w:r>
      <w:r w:rsidRPr="0080380D">
        <w:t xml:space="preserve"> </w:t>
      </w:r>
      <w:r w:rsidRPr="00F54F9A">
        <w:t xml:space="preserve">and annuities stemming from </w:t>
      </w:r>
      <w:r w:rsidR="00264D88" w:rsidRPr="00F54F9A">
        <w:t>non-life</w:t>
      </w:r>
      <w:r w:rsidRPr="00F54F9A">
        <w:t xml:space="preserve"> contracts, by product and by homogeneous risk group issued by the branch, following the instructions set out in S.14.01 of Annex II to the Implementing Technical Standard on the Templates for the Submission of Information;</w:t>
      </w:r>
    </w:p>
    <w:p w14:paraId="7E718751" w14:textId="6DC58D69" w:rsidR="00A2338A" w:rsidRPr="00F54F9A" w:rsidRDefault="00D96448" w:rsidP="001148BC">
      <w:pPr>
        <w:pStyle w:val="ListParagraph"/>
        <w:numPr>
          <w:ilvl w:val="0"/>
          <w:numId w:val="13"/>
        </w:numPr>
        <w:tabs>
          <w:tab w:val="left" w:pos="1493"/>
        </w:tabs>
        <w:spacing w:line="276" w:lineRule="auto"/>
      </w:pPr>
      <w:r w:rsidRPr="00F54F9A">
        <w:t>template S.14.02.01 of Annex I to the Implementing Technical</w:t>
      </w:r>
      <w:r w:rsidR="002453C6">
        <w:t xml:space="preserve"> </w:t>
      </w:r>
      <w:r w:rsidRPr="00F54F9A">
        <w:t>Standard on the Templates for the Submission of Information, specifying information</w:t>
      </w:r>
      <w:r>
        <w:t xml:space="preserve"> on non-life obligations analysis,</w:t>
      </w:r>
      <w:r w:rsidRPr="0080380D">
        <w:t xml:space="preserve"> </w:t>
      </w:r>
      <w:r>
        <w:t>by line of business and specific product categories issued by the undertaking, following the instructions set</w:t>
      </w:r>
      <w:r w:rsidRPr="0080380D">
        <w:t xml:space="preserve"> </w:t>
      </w:r>
      <w:r>
        <w:t xml:space="preserve">out in S.14.02 of Annex II to the Implementing Technical Standard on the </w:t>
      </w:r>
      <w:r w:rsidRPr="00F54F9A">
        <w:t xml:space="preserve">Templates for the Submission of </w:t>
      </w:r>
      <w:proofErr w:type="gramStart"/>
      <w:r w:rsidRPr="00F54F9A">
        <w:t>Information</w:t>
      </w:r>
      <w:r w:rsidR="00485328" w:rsidRPr="00F54F9A">
        <w:t>;</w:t>
      </w:r>
      <w:proofErr w:type="gramEnd"/>
    </w:p>
    <w:p w14:paraId="08B99278" w14:textId="27D74C4A" w:rsidR="00947683" w:rsidRDefault="003B2D3E" w:rsidP="0080380D">
      <w:pPr>
        <w:pStyle w:val="ListParagraph"/>
        <w:numPr>
          <w:ilvl w:val="0"/>
          <w:numId w:val="13"/>
        </w:numPr>
        <w:tabs>
          <w:tab w:val="left" w:pos="1493"/>
        </w:tabs>
        <w:spacing w:line="276" w:lineRule="auto"/>
      </w:pPr>
      <w:r w:rsidRPr="00F54F9A">
        <w:t>template S.14.03 of Annex I to the Implementing Technical Standard on the Templates</w:t>
      </w:r>
      <w:r>
        <w:t xml:space="preserve"> for the Submission of Information, specifying information on cyber underwriting risk, following instructions set out in section S.14.03 of Annex II to the Implementing Technical Standard on the Templates for the Submission of Information, where any of the following conditions apply:</w:t>
      </w:r>
    </w:p>
    <w:p w14:paraId="711A763A" w14:textId="4BFDEC7E" w:rsidR="003B2D3E" w:rsidRPr="0080380D" w:rsidRDefault="003B2D3E" w:rsidP="001148BC">
      <w:pPr>
        <w:pStyle w:val="ListParagraph"/>
        <w:numPr>
          <w:ilvl w:val="0"/>
          <w:numId w:val="39"/>
        </w:numPr>
        <w:tabs>
          <w:tab w:val="left" w:pos="1493"/>
        </w:tabs>
        <w:spacing w:line="276" w:lineRule="auto"/>
      </w:pPr>
      <w:r w:rsidRPr="0080380D">
        <w:t xml:space="preserve">sum of premiums earned for standalone cyber policies and policies with cyber as add-on coverage (where only the (estimated) premiums earned for cyber risk should be </w:t>
      </w:r>
      <w:proofErr w:type="gramStart"/>
      <w:r w:rsidRPr="0080380D">
        <w:t>taken into account</w:t>
      </w:r>
      <w:proofErr w:type="gramEnd"/>
      <w:r w:rsidRPr="0080380D">
        <w:t xml:space="preserve">) is greater than 5% of the overall non-life business pursued by the undertaking or greater than 5 million </w:t>
      </w:r>
      <w:proofErr w:type="gramStart"/>
      <w:r w:rsidRPr="0080380D">
        <w:t>€;</w:t>
      </w:r>
      <w:proofErr w:type="gramEnd"/>
    </w:p>
    <w:p w14:paraId="2D21A24C" w14:textId="591A3736" w:rsidR="00F44BF1" w:rsidRPr="0080380D" w:rsidRDefault="00F44BF1" w:rsidP="001148BC">
      <w:pPr>
        <w:pStyle w:val="ListParagraph"/>
        <w:numPr>
          <w:ilvl w:val="0"/>
          <w:numId w:val="39"/>
        </w:numPr>
        <w:tabs>
          <w:tab w:val="left" w:pos="1493"/>
        </w:tabs>
        <w:spacing w:line="276" w:lineRule="auto"/>
      </w:pPr>
      <w:r w:rsidRPr="0080380D">
        <w:t>number of policies that include cyber risk coverage (i.e. standalone cyber and/or cyber</w:t>
      </w:r>
      <w:r w:rsidRPr="001148BC">
        <w:t xml:space="preserve"> </w:t>
      </w:r>
      <w:r w:rsidRPr="0080380D">
        <w:t xml:space="preserve">ad add-on policy) represent more than 3% of the total number of policies of the non-life </w:t>
      </w:r>
      <w:r w:rsidRPr="001148BC">
        <w:t>business</w:t>
      </w:r>
      <w:proofErr w:type="gramStart"/>
      <w:r w:rsidRPr="001148BC">
        <w:t>);</w:t>
      </w:r>
      <w:proofErr w:type="gramEnd"/>
    </w:p>
    <w:p w14:paraId="34BC8B5B" w14:textId="46DC91D0" w:rsidR="00BF6324" w:rsidRPr="0080380D" w:rsidDel="00A22A76" w:rsidRDefault="002B6381" w:rsidP="00A22A76">
      <w:pPr>
        <w:pStyle w:val="ListParagraph"/>
        <w:numPr>
          <w:ilvl w:val="0"/>
          <w:numId w:val="13"/>
        </w:numPr>
        <w:spacing w:line="276" w:lineRule="auto"/>
        <w:rPr>
          <w:del w:id="277" w:author="Johannes Backer" w:date="2025-05-15T08:20:00Z"/>
        </w:rPr>
      </w:pPr>
      <w:r w:rsidRPr="00F54F9A">
        <w:t>template</w:t>
      </w:r>
      <w:r w:rsidRPr="0080380D">
        <w:t xml:space="preserve"> </w:t>
      </w:r>
      <w:r w:rsidRPr="00F54F9A">
        <w:t>S.16.01.01</w:t>
      </w:r>
      <w:r w:rsidRPr="0080380D">
        <w:t xml:space="preserve"> </w:t>
      </w:r>
      <w:r w:rsidRPr="00F54F9A">
        <w:t>of</w:t>
      </w:r>
      <w:r w:rsidRPr="0080380D">
        <w:t xml:space="preserve"> </w:t>
      </w:r>
      <w:r w:rsidRPr="00F54F9A">
        <w:t>Annex</w:t>
      </w:r>
      <w:r w:rsidRPr="0080380D">
        <w:t xml:space="preserve"> </w:t>
      </w:r>
      <w:r w:rsidRPr="00F54F9A">
        <w:t>I</w:t>
      </w:r>
      <w:r w:rsidRPr="0080380D">
        <w:t xml:space="preserve"> </w:t>
      </w:r>
      <w:r w:rsidRPr="00F54F9A">
        <w:t>to</w:t>
      </w:r>
      <w:r w:rsidRPr="0080380D">
        <w:t xml:space="preserve"> </w:t>
      </w:r>
      <w:r w:rsidRPr="00F54F9A">
        <w:t>the</w:t>
      </w:r>
      <w:r w:rsidRPr="0080380D">
        <w:t xml:space="preserve"> </w:t>
      </w:r>
      <w:r w:rsidRPr="00F54F9A">
        <w:t>Implementing</w:t>
      </w:r>
      <w:r w:rsidRPr="0080380D">
        <w:t xml:space="preserve"> </w:t>
      </w:r>
      <w:r w:rsidRPr="00F54F9A">
        <w:t>Technical</w:t>
      </w:r>
      <w:r w:rsidRPr="0080380D">
        <w:t xml:space="preserve"> </w:t>
      </w:r>
      <w:r w:rsidRPr="00F54F9A">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annuities</w:t>
      </w:r>
      <w:r w:rsidRPr="0080380D">
        <w:t xml:space="preserve"> </w:t>
      </w:r>
      <w:r>
        <w:t>stemming</w:t>
      </w:r>
      <w:r w:rsidRPr="0080380D">
        <w:t xml:space="preserve"> </w:t>
      </w:r>
      <w:r>
        <w:t>from</w:t>
      </w:r>
      <w:r w:rsidRPr="0080380D">
        <w:t xml:space="preserve"> </w:t>
      </w:r>
      <w:r>
        <w:t>non-life</w:t>
      </w:r>
      <w:r w:rsidRPr="0080380D">
        <w:t xml:space="preserve"> </w:t>
      </w:r>
      <w:r>
        <w:t>insurance</w:t>
      </w:r>
      <w:r w:rsidRPr="0080380D">
        <w:t xml:space="preserve"> </w:t>
      </w:r>
      <w:r>
        <w:t>obligations</w:t>
      </w:r>
      <w:r w:rsidRPr="0080380D">
        <w:t xml:space="preserve"> </w:t>
      </w:r>
      <w:r>
        <w:t>issued</w:t>
      </w:r>
      <w:r w:rsidRPr="0080380D">
        <w:t xml:space="preserve"> </w:t>
      </w:r>
      <w:r>
        <w:t>by</w:t>
      </w:r>
      <w:r w:rsidRPr="0080380D">
        <w:t xml:space="preserve"> </w:t>
      </w:r>
      <w:r>
        <w:t>the</w:t>
      </w:r>
      <w:r w:rsidRPr="0080380D">
        <w:t xml:space="preserve"> </w:t>
      </w:r>
      <w:r>
        <w:t>branch</w:t>
      </w:r>
      <w:r w:rsidRPr="0080380D">
        <w:t xml:space="preserve"> </w:t>
      </w:r>
      <w:r>
        <w:t>under</w:t>
      </w:r>
      <w:r w:rsidRPr="0080380D">
        <w:t xml:space="preserve"> </w:t>
      </w:r>
      <w:r>
        <w:t>direct</w:t>
      </w:r>
      <w:r w:rsidRPr="0080380D">
        <w:t xml:space="preserve"> </w:t>
      </w:r>
      <w:r>
        <w:t>insurance</w:t>
      </w:r>
      <w:r w:rsidRPr="0080380D">
        <w:t xml:space="preserve"> </w:t>
      </w:r>
      <w:r>
        <w:t>business,</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S.16.01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regarding</w:t>
      </w:r>
      <w:r w:rsidRPr="0080380D">
        <w:t xml:space="preserve"> </w:t>
      </w:r>
      <w:r>
        <w:t>all</w:t>
      </w:r>
      <w:r w:rsidRPr="0080380D">
        <w:t xml:space="preserve"> </w:t>
      </w:r>
      <w:r>
        <w:t>lines</w:t>
      </w:r>
      <w:r w:rsidRPr="0080380D">
        <w:t xml:space="preserve"> </w:t>
      </w:r>
      <w:r>
        <w:t>of</w:t>
      </w:r>
      <w:r w:rsidRPr="0080380D">
        <w:t xml:space="preserve"> </w:t>
      </w:r>
      <w:r>
        <w:t>business</w:t>
      </w:r>
      <w:r w:rsidRPr="0080380D">
        <w:t xml:space="preserve"> </w:t>
      </w:r>
      <w:r>
        <w:t>originating</w:t>
      </w:r>
      <w:r w:rsidRPr="0080380D">
        <w:t xml:space="preserve"> </w:t>
      </w:r>
      <w:r>
        <w:t>annuities</w:t>
      </w:r>
      <w:r w:rsidRPr="0080380D">
        <w:t xml:space="preserve"> </w:t>
      </w:r>
      <w:r>
        <w:t>as</w:t>
      </w:r>
      <w:r w:rsidRPr="0080380D">
        <w:t xml:space="preserve"> </w:t>
      </w:r>
      <w:r>
        <w:t>defined</w:t>
      </w:r>
      <w:r w:rsidRPr="0080380D">
        <w:t xml:space="preserve"> </w:t>
      </w:r>
      <w:r>
        <w:t>in</w:t>
      </w:r>
      <w:r w:rsidRPr="0080380D">
        <w:t xml:space="preserve"> </w:t>
      </w:r>
      <w:r>
        <w:t>Annex</w:t>
      </w:r>
      <w:r w:rsidRPr="0080380D">
        <w:t xml:space="preserve"> </w:t>
      </w:r>
      <w:r>
        <w:t>I</w:t>
      </w:r>
      <w:r w:rsidRPr="0080380D">
        <w:t xml:space="preserve"> </w:t>
      </w:r>
      <w:r>
        <w:t>to</w:t>
      </w:r>
      <w:r w:rsidRPr="0080380D">
        <w:t xml:space="preserve"> </w:t>
      </w:r>
      <w:r>
        <w:t>Delegated</w:t>
      </w:r>
      <w:r w:rsidRPr="0080380D">
        <w:t xml:space="preserve"> </w:t>
      </w:r>
      <w:r>
        <w:t>Regulation</w:t>
      </w:r>
      <w:r w:rsidRPr="0080380D">
        <w:t xml:space="preserve"> </w:t>
      </w:r>
      <w:r>
        <w:t>(EU)</w:t>
      </w:r>
      <w:r w:rsidRPr="0080380D">
        <w:t xml:space="preserve"> </w:t>
      </w:r>
      <w:r>
        <w:t>2015/35</w:t>
      </w:r>
      <w:r w:rsidRPr="0080380D">
        <w:t xml:space="preserve"> </w:t>
      </w:r>
      <w:del w:id="278" w:author="Johannes Backer" w:date="2025-05-15T08:20:00Z">
        <w:r w:rsidDel="00A22A76">
          <w:delText>and</w:delText>
        </w:r>
        <w:r w:rsidRPr="0080380D" w:rsidDel="00A22A76">
          <w:delText xml:space="preserve"> </w:delText>
        </w:r>
        <w:r w:rsidDel="00A22A76">
          <w:delText>additionally</w:delText>
        </w:r>
        <w:r w:rsidRPr="0080380D" w:rsidDel="00A22A76">
          <w:delText xml:space="preserve"> </w:delText>
        </w:r>
        <w:r w:rsidDel="00A22A76">
          <w:delText>by</w:delText>
        </w:r>
        <w:r w:rsidRPr="0080380D" w:rsidDel="00A22A76">
          <w:delText xml:space="preserve"> </w:delText>
        </w:r>
        <w:r w:rsidDel="00A22A76">
          <w:delText>currency</w:delText>
        </w:r>
        <w:r w:rsidRPr="0080380D" w:rsidDel="00A22A76">
          <w:delText xml:space="preserve"> </w:delText>
        </w:r>
        <w:r w:rsidDel="00A22A76">
          <w:delText>only</w:delText>
        </w:r>
        <w:r w:rsidRPr="0080380D" w:rsidDel="00A22A76">
          <w:delText xml:space="preserve"> </w:delText>
        </w:r>
        <w:r w:rsidDel="00A22A76">
          <w:delText>when</w:delText>
        </w:r>
        <w:r w:rsidRPr="0080380D" w:rsidDel="00A22A76">
          <w:delText xml:space="preserve"> </w:delText>
        </w:r>
        <w:r w:rsidDel="00A22A76">
          <w:delText>the</w:delText>
        </w:r>
        <w:r w:rsidRPr="0080380D" w:rsidDel="00A22A76">
          <w:delText xml:space="preserve"> </w:delText>
        </w:r>
        <w:r w:rsidDel="00A22A76">
          <w:delText>following</w:delText>
        </w:r>
        <w:r w:rsidRPr="0080380D" w:rsidDel="00A22A76">
          <w:delText xml:space="preserve"> </w:delText>
        </w:r>
        <w:r w:rsidDel="00A22A76">
          <w:delText>applies:</w:delText>
        </w:r>
      </w:del>
    </w:p>
    <w:p w14:paraId="403AF202" w14:textId="7BFBB0CC" w:rsidR="00BF6324" w:rsidRPr="0080380D" w:rsidDel="00A22A76" w:rsidRDefault="00A51A09">
      <w:pPr>
        <w:pStyle w:val="ListParagraph"/>
        <w:numPr>
          <w:ilvl w:val="0"/>
          <w:numId w:val="13"/>
        </w:numPr>
        <w:spacing w:line="276" w:lineRule="auto"/>
        <w:rPr>
          <w:del w:id="279" w:author="Johannes Backer" w:date="2025-05-15T08:20:00Z"/>
        </w:rPr>
        <w:pPrChange w:id="280" w:author="Johannes Backer" w:date="2025-05-15T08:20:00Z">
          <w:pPr>
            <w:pStyle w:val="ListParagraph"/>
            <w:numPr>
              <w:numId w:val="34"/>
            </w:numPr>
            <w:tabs>
              <w:tab w:val="left" w:pos="1493"/>
            </w:tabs>
            <w:spacing w:line="276" w:lineRule="auto"/>
            <w:ind w:left="2603" w:hanging="720"/>
          </w:pPr>
        </w:pPrChange>
      </w:pPr>
      <w:del w:id="281" w:author="Johannes Backer" w:date="2025-05-15T08:20:00Z">
        <w:r w:rsidRPr="0080380D" w:rsidDel="00A22A76">
          <w:delText>If</w:delText>
        </w:r>
        <w:r w:rsidRPr="001148BC" w:rsidDel="00A22A76">
          <w:delText xml:space="preserve"> </w:delText>
        </w:r>
        <w:r w:rsidRPr="0080380D" w:rsidDel="00A22A76">
          <w:delText>the</w:delText>
        </w:r>
        <w:r w:rsidRPr="001148BC" w:rsidDel="00A22A76">
          <w:delText xml:space="preserve"> </w:delText>
        </w:r>
        <w:r w:rsidRPr="0080380D" w:rsidDel="00A22A76">
          <w:delText>best</w:delText>
        </w:r>
        <w:r w:rsidRPr="001148BC" w:rsidDel="00A22A76">
          <w:delText xml:space="preserve"> </w:delText>
        </w:r>
        <w:r w:rsidRPr="0080380D" w:rsidDel="00A22A76">
          <w:delText>estimate</w:delText>
        </w:r>
        <w:r w:rsidRPr="001148BC" w:rsidDel="00A22A76">
          <w:delText xml:space="preserve"> </w:delText>
        </w:r>
        <w:r w:rsidRPr="0080380D" w:rsidDel="00A22A76">
          <w:delText>for</w:delText>
        </w:r>
        <w:r w:rsidRPr="001148BC" w:rsidDel="00A22A76">
          <w:delText xml:space="preserve"> </w:delText>
        </w:r>
        <w:r w:rsidRPr="0080380D" w:rsidDel="00A22A76">
          <w:delText>the</w:delText>
        </w:r>
        <w:r w:rsidRPr="001148BC" w:rsidDel="00A22A76">
          <w:delText xml:space="preserve"> </w:delText>
        </w:r>
        <w:r w:rsidRPr="0080380D" w:rsidDel="00A22A76">
          <w:delText>annuity</w:delText>
        </w:r>
        <w:r w:rsidRPr="001148BC" w:rsidDel="00A22A76">
          <w:delText xml:space="preserve"> </w:delText>
        </w:r>
        <w:r w:rsidRPr="0080380D" w:rsidDel="00A22A76">
          <w:delText>claims</w:delText>
        </w:r>
        <w:r w:rsidRPr="001148BC" w:rsidDel="00A22A76">
          <w:delText xml:space="preserve"> </w:delText>
        </w:r>
        <w:r w:rsidRPr="0080380D" w:rsidDel="00A22A76">
          <w:delText>provisions</w:delText>
        </w:r>
        <w:r w:rsidRPr="001148BC" w:rsidDel="00A22A76">
          <w:delText xml:space="preserve"> </w:delText>
        </w:r>
        <w:r w:rsidRPr="0080380D" w:rsidDel="00A22A76">
          <w:delText>on</w:delText>
        </w:r>
        <w:r w:rsidRPr="001148BC" w:rsidDel="00A22A76">
          <w:delText xml:space="preserve"> </w:delText>
        </w:r>
        <w:r w:rsidRPr="0080380D" w:rsidDel="00A22A76">
          <w:delText>a</w:delText>
        </w:r>
        <w:r w:rsidRPr="001148BC" w:rsidDel="00A22A76">
          <w:delText xml:space="preserve"> </w:delText>
        </w:r>
        <w:r w:rsidRPr="0080380D" w:rsidDel="00A22A76">
          <w:delText>discounted</w:delText>
        </w:r>
        <w:r w:rsidRPr="001148BC" w:rsidDel="00A22A76">
          <w:delText xml:space="preserve"> </w:delText>
        </w:r>
        <w:r w:rsidRPr="0080380D" w:rsidDel="00A22A76">
          <w:delText>basis</w:delText>
        </w:r>
        <w:r w:rsidRPr="001148BC" w:rsidDel="00A22A76">
          <w:delText xml:space="preserve"> </w:delText>
        </w:r>
        <w:r w:rsidRPr="0080380D" w:rsidDel="00A22A76">
          <w:lastRenderedPageBreak/>
          <w:delText>from</w:delText>
        </w:r>
        <w:r w:rsidRPr="001148BC" w:rsidDel="00A22A76">
          <w:delText xml:space="preserve"> </w:delText>
        </w:r>
        <w:r w:rsidRPr="0080380D" w:rsidDel="00A22A76">
          <w:delText>one</w:delText>
        </w:r>
        <w:r w:rsidRPr="001148BC" w:rsidDel="00A22A76">
          <w:delText xml:space="preserve"> </w:delText>
        </w:r>
        <w:r w:rsidRPr="0080380D" w:rsidDel="00A22A76">
          <w:delText>non-life</w:delText>
        </w:r>
        <w:r w:rsidRPr="001148BC" w:rsidDel="00A22A76">
          <w:delText xml:space="preserve"> </w:delText>
        </w:r>
        <w:r w:rsidRPr="0080380D" w:rsidDel="00A22A76">
          <w:delText>line</w:delText>
        </w:r>
        <w:r w:rsidRPr="001148BC" w:rsidDel="00A22A76">
          <w:delText xml:space="preserve"> </w:delText>
        </w:r>
        <w:r w:rsidRPr="0080380D" w:rsidDel="00A22A76">
          <w:delText>of</w:delText>
        </w:r>
        <w:r w:rsidRPr="001148BC" w:rsidDel="00A22A76">
          <w:delText xml:space="preserve"> </w:delText>
        </w:r>
        <w:r w:rsidRPr="0080380D" w:rsidDel="00A22A76">
          <w:delText>business</w:delText>
        </w:r>
        <w:r w:rsidRPr="001148BC" w:rsidDel="00A22A76">
          <w:delText xml:space="preserve"> </w:delText>
        </w:r>
        <w:r w:rsidRPr="0080380D" w:rsidDel="00A22A76">
          <w:delText>represents</w:delText>
        </w:r>
        <w:r w:rsidRPr="001148BC" w:rsidDel="00A22A76">
          <w:delText xml:space="preserve"> </w:delText>
        </w:r>
        <w:r w:rsidRPr="0080380D" w:rsidDel="00A22A76">
          <w:delText>more</w:delText>
        </w:r>
        <w:r w:rsidRPr="001148BC" w:rsidDel="00A22A76">
          <w:delText xml:space="preserve"> </w:delText>
        </w:r>
        <w:r w:rsidRPr="0080380D" w:rsidDel="00A22A76">
          <w:delText>than</w:delText>
        </w:r>
        <w:r w:rsidRPr="001148BC" w:rsidDel="00A22A76">
          <w:delText xml:space="preserve"> </w:delText>
        </w:r>
        <w:r w:rsidRPr="0080380D" w:rsidDel="00A22A76">
          <w:delText>3%</w:delText>
        </w:r>
        <w:r w:rsidRPr="001148BC" w:rsidDel="00A22A76">
          <w:delText xml:space="preserve"> </w:delText>
        </w:r>
        <w:r w:rsidRPr="0080380D" w:rsidDel="00A22A76">
          <w:delText>of</w:delText>
        </w:r>
        <w:r w:rsidRPr="001148BC" w:rsidDel="00A22A76">
          <w:delText xml:space="preserve"> </w:delText>
        </w:r>
        <w:r w:rsidRPr="0080380D" w:rsidDel="00A22A76">
          <w:delText>the</w:delText>
        </w:r>
        <w:r w:rsidRPr="001148BC" w:rsidDel="00A22A76">
          <w:delText xml:space="preserve"> </w:delText>
        </w:r>
        <w:r w:rsidRPr="0080380D" w:rsidDel="00A22A76">
          <w:delText>total</w:delText>
        </w:r>
        <w:r w:rsidRPr="001148BC" w:rsidDel="00A22A76">
          <w:delText xml:space="preserve"> </w:delText>
        </w:r>
        <w:r w:rsidRPr="0080380D" w:rsidDel="00A22A76">
          <w:delText>best</w:delText>
        </w:r>
        <w:r w:rsidRPr="001148BC" w:rsidDel="00A22A76">
          <w:delText xml:space="preserve"> </w:delText>
        </w:r>
        <w:r w:rsidRPr="0080380D" w:rsidDel="00A22A76">
          <w:delText>estimate</w:delText>
        </w:r>
        <w:r w:rsidRPr="001148BC" w:rsidDel="00A22A76">
          <w:delText xml:space="preserve"> </w:delText>
        </w:r>
        <w:r w:rsidRPr="0080380D" w:rsidDel="00A22A76">
          <w:delText>for</w:delText>
        </w:r>
        <w:r w:rsidRPr="001148BC" w:rsidDel="00A22A76">
          <w:delText xml:space="preserve"> </w:delText>
        </w:r>
        <w:r w:rsidRPr="0080380D" w:rsidDel="00A22A76">
          <w:delText>all</w:delText>
        </w:r>
        <w:r w:rsidRPr="001148BC" w:rsidDel="00A22A76">
          <w:delText xml:space="preserve"> </w:delText>
        </w:r>
        <w:r w:rsidRPr="0080380D" w:rsidDel="00A22A76">
          <w:delText>annuity</w:delText>
        </w:r>
        <w:r w:rsidRPr="001148BC" w:rsidDel="00A22A76">
          <w:delText xml:space="preserve"> </w:delText>
        </w:r>
        <w:r w:rsidRPr="0080380D" w:rsidDel="00A22A76">
          <w:delText>claims</w:delText>
        </w:r>
        <w:r w:rsidRPr="001148BC" w:rsidDel="00A22A76">
          <w:delText xml:space="preserve"> </w:delText>
        </w:r>
        <w:r w:rsidRPr="0080380D" w:rsidDel="00A22A76">
          <w:delText>provisions</w:delText>
        </w:r>
        <w:r w:rsidRPr="001148BC" w:rsidDel="00A22A76">
          <w:delText xml:space="preserve"> </w:delText>
        </w:r>
        <w:r w:rsidRPr="0080380D" w:rsidDel="00A22A76">
          <w:delText>the</w:delText>
        </w:r>
        <w:r w:rsidRPr="001148BC" w:rsidDel="00A22A76">
          <w:delText xml:space="preserve"> </w:delText>
        </w:r>
        <w:r w:rsidRPr="0080380D" w:rsidDel="00A22A76">
          <w:delText>information</w:delText>
        </w:r>
        <w:r w:rsidRPr="001148BC" w:rsidDel="00A22A76">
          <w:delText xml:space="preserve"> </w:delText>
        </w:r>
        <w:r w:rsidRPr="0080380D" w:rsidDel="00A22A76">
          <w:delText>should</w:delText>
        </w:r>
        <w:r w:rsidRPr="001148BC" w:rsidDel="00A22A76">
          <w:delText xml:space="preserve"> </w:delText>
        </w:r>
        <w:r w:rsidRPr="0080380D" w:rsidDel="00A22A76">
          <w:delText>be</w:delText>
        </w:r>
        <w:r w:rsidRPr="001148BC" w:rsidDel="00A22A76">
          <w:delText xml:space="preserve"> </w:delText>
        </w:r>
        <w:r w:rsidRPr="0080380D" w:rsidDel="00A22A76">
          <w:delText>reported</w:delText>
        </w:r>
        <w:r w:rsidRPr="001148BC" w:rsidDel="00A22A76">
          <w:delText xml:space="preserve"> </w:delText>
        </w:r>
        <w:r w:rsidRPr="0080380D" w:rsidDel="00A22A76">
          <w:delText>with</w:delText>
        </w:r>
        <w:r w:rsidRPr="001148BC" w:rsidDel="00A22A76">
          <w:delText xml:space="preserve"> </w:delText>
        </w:r>
        <w:r w:rsidRPr="0080380D" w:rsidDel="00A22A76">
          <w:delText>the</w:delText>
        </w:r>
        <w:r w:rsidRPr="001148BC" w:rsidDel="00A22A76">
          <w:delText xml:space="preserve"> </w:delText>
        </w:r>
        <w:r w:rsidRPr="0080380D" w:rsidDel="00A22A76">
          <w:delText>following</w:delText>
        </w:r>
        <w:r w:rsidRPr="001148BC" w:rsidDel="00A22A76">
          <w:delText xml:space="preserve"> </w:delText>
        </w:r>
        <w:r w:rsidRPr="0080380D" w:rsidDel="00A22A76">
          <w:delText>split</w:delText>
        </w:r>
        <w:r w:rsidRPr="001148BC" w:rsidDel="00A22A76">
          <w:delText xml:space="preserve"> </w:delText>
        </w:r>
        <w:r w:rsidRPr="0080380D" w:rsidDel="00A22A76">
          <w:delText>by</w:delText>
        </w:r>
        <w:r w:rsidRPr="001148BC" w:rsidDel="00A22A76">
          <w:delText xml:space="preserve"> </w:delText>
        </w:r>
        <w:r w:rsidRPr="0080380D" w:rsidDel="00A22A76">
          <w:delText>currencies:</w:delText>
        </w:r>
      </w:del>
    </w:p>
    <w:p w14:paraId="3063094C" w14:textId="13C5032F" w:rsidR="00BF6324" w:rsidDel="00A22A76" w:rsidRDefault="00D81A46">
      <w:pPr>
        <w:pStyle w:val="ListParagraph"/>
        <w:numPr>
          <w:ilvl w:val="0"/>
          <w:numId w:val="13"/>
        </w:numPr>
        <w:spacing w:line="276" w:lineRule="auto"/>
        <w:rPr>
          <w:del w:id="282" w:author="Johannes Backer" w:date="2025-05-15T08:20:00Z"/>
        </w:rPr>
        <w:pPrChange w:id="283" w:author="Johannes Backer" w:date="2025-05-15T08:20:00Z">
          <w:pPr>
            <w:pStyle w:val="ListParagraph"/>
            <w:numPr>
              <w:ilvl w:val="3"/>
              <w:numId w:val="35"/>
            </w:numPr>
            <w:tabs>
              <w:tab w:val="left" w:pos="1493"/>
            </w:tabs>
            <w:spacing w:line="276" w:lineRule="auto"/>
            <w:ind w:left="3385" w:hanging="360"/>
          </w:pPr>
        </w:pPrChange>
      </w:pPr>
      <w:del w:id="284" w:author="Johannes Backer" w:date="2025-05-15T08:20:00Z">
        <w:r w:rsidDel="00A22A76">
          <w:delText>amounts</w:delText>
        </w:r>
        <w:r w:rsidRPr="0080380D" w:rsidDel="00A22A76">
          <w:delText xml:space="preserve"> </w:delText>
        </w:r>
        <w:r w:rsidDel="00A22A76">
          <w:delText>for</w:delText>
        </w:r>
        <w:r w:rsidRPr="0080380D" w:rsidDel="00A22A76">
          <w:delText xml:space="preserve"> </w:delText>
        </w:r>
        <w:r w:rsidDel="00A22A76">
          <w:delText>the</w:delText>
        </w:r>
        <w:r w:rsidRPr="0080380D" w:rsidDel="00A22A76">
          <w:delText xml:space="preserve"> </w:delText>
        </w:r>
        <w:r w:rsidDel="00A22A76">
          <w:delText>reporting</w:delText>
        </w:r>
        <w:r w:rsidRPr="0080380D" w:rsidDel="00A22A76">
          <w:delText xml:space="preserve"> currency;</w:delText>
        </w:r>
      </w:del>
    </w:p>
    <w:p w14:paraId="626888E4" w14:textId="0DECF2A9" w:rsidR="00BF6324" w:rsidDel="00A22A76" w:rsidRDefault="00A51A09">
      <w:pPr>
        <w:pStyle w:val="ListParagraph"/>
        <w:numPr>
          <w:ilvl w:val="0"/>
          <w:numId w:val="13"/>
        </w:numPr>
        <w:spacing w:line="276" w:lineRule="auto"/>
        <w:rPr>
          <w:del w:id="285" w:author="Johannes Backer" w:date="2025-05-15T08:20:00Z"/>
        </w:rPr>
        <w:pPrChange w:id="286" w:author="Johannes Backer" w:date="2025-05-15T08:20:00Z">
          <w:pPr>
            <w:pStyle w:val="ListParagraph"/>
            <w:numPr>
              <w:ilvl w:val="3"/>
              <w:numId w:val="35"/>
            </w:numPr>
            <w:tabs>
              <w:tab w:val="left" w:pos="1493"/>
            </w:tabs>
            <w:spacing w:line="276" w:lineRule="auto"/>
            <w:ind w:left="3385" w:hanging="360"/>
          </w:pPr>
        </w:pPrChange>
      </w:pPr>
      <w:del w:id="287" w:author="Johannes Backer" w:date="2025-05-15T08:20:00Z">
        <w:r w:rsidDel="00A22A76">
          <w:delText>amounts</w:delText>
        </w:r>
        <w:r w:rsidRPr="0080380D" w:rsidDel="00A22A76">
          <w:delText xml:space="preserve"> </w:delText>
        </w:r>
        <w:r w:rsidDel="00A22A76">
          <w:delText>for</w:delText>
        </w:r>
        <w:r w:rsidRPr="0080380D" w:rsidDel="00A22A76">
          <w:delText xml:space="preserve"> </w:delText>
        </w:r>
        <w:r w:rsidDel="00A22A76">
          <w:delText>any</w:delText>
        </w:r>
        <w:r w:rsidRPr="0080380D" w:rsidDel="00A22A76">
          <w:delText xml:space="preserve"> </w:delText>
        </w:r>
        <w:r w:rsidDel="00A22A76">
          <w:delText>currency</w:delText>
        </w:r>
        <w:r w:rsidRPr="0080380D" w:rsidDel="00A22A76">
          <w:delText xml:space="preserve"> </w:delText>
        </w:r>
        <w:r w:rsidDel="00A22A76">
          <w:delText>that</w:delText>
        </w:r>
        <w:r w:rsidRPr="0080380D" w:rsidDel="00A22A76">
          <w:delText xml:space="preserve"> </w:delText>
        </w:r>
        <w:r w:rsidDel="00A22A76">
          <w:delText>represents</w:delText>
        </w:r>
        <w:r w:rsidRPr="0080380D" w:rsidDel="00A22A76">
          <w:delText xml:space="preserve"> </w:delText>
        </w:r>
        <w:r w:rsidDel="00A22A76">
          <w:delText>more</w:delText>
        </w:r>
        <w:r w:rsidRPr="0080380D" w:rsidDel="00A22A76">
          <w:delText xml:space="preserve"> </w:delText>
        </w:r>
        <w:r w:rsidDel="00A22A76">
          <w:delText>than</w:delText>
        </w:r>
        <w:r w:rsidRPr="0080380D" w:rsidDel="00A22A76">
          <w:delText xml:space="preserve"> </w:delText>
        </w:r>
        <w:r w:rsidDel="00A22A76">
          <w:delText>25%</w:delText>
        </w:r>
        <w:r w:rsidRPr="0080380D" w:rsidDel="00A22A76">
          <w:delText xml:space="preserve"> </w:delText>
        </w:r>
        <w:r w:rsidDel="00A22A76">
          <w:delText>of</w:delText>
        </w:r>
        <w:r w:rsidRPr="0080380D" w:rsidDel="00A22A76">
          <w:delText xml:space="preserve"> </w:delText>
        </w:r>
        <w:r w:rsidDel="00A22A76">
          <w:delText>the</w:delText>
        </w:r>
        <w:r w:rsidRPr="0080380D" w:rsidDel="00A22A76">
          <w:delText xml:space="preserve"> </w:delText>
        </w:r>
        <w:r w:rsidDel="00A22A76">
          <w:delText>best</w:delText>
        </w:r>
        <w:r w:rsidRPr="0080380D" w:rsidDel="00A22A76">
          <w:delText xml:space="preserve"> </w:delText>
        </w:r>
        <w:r w:rsidDel="00A22A76">
          <w:delText>estimate</w:delText>
        </w:r>
        <w:r w:rsidRPr="0080380D" w:rsidDel="00A22A76">
          <w:delText xml:space="preserve"> </w:delText>
        </w:r>
        <w:r w:rsidDel="00A22A76">
          <w:delText>for</w:delText>
        </w:r>
        <w:r w:rsidRPr="0080380D" w:rsidDel="00A22A76">
          <w:delText xml:space="preserve"> </w:delText>
        </w:r>
        <w:r w:rsidDel="00A22A76">
          <w:delText>the</w:delText>
        </w:r>
        <w:r w:rsidRPr="0080380D" w:rsidDel="00A22A76">
          <w:delText xml:space="preserve"> </w:delText>
        </w:r>
        <w:r w:rsidDel="00A22A76">
          <w:delText>annuity</w:delText>
        </w:r>
        <w:r w:rsidRPr="0080380D" w:rsidDel="00A22A76">
          <w:delText xml:space="preserve"> </w:delText>
        </w:r>
        <w:r w:rsidDel="00A22A76">
          <w:delText>claims</w:delText>
        </w:r>
        <w:r w:rsidRPr="0080380D" w:rsidDel="00A22A76">
          <w:delText xml:space="preserve"> </w:delText>
        </w:r>
        <w:r w:rsidDel="00A22A76">
          <w:delText>provisions</w:delText>
        </w:r>
        <w:r w:rsidRPr="0080380D" w:rsidDel="00A22A76">
          <w:delText xml:space="preserve"> </w:delText>
        </w:r>
        <w:r w:rsidDel="00A22A76">
          <w:delText>on</w:delText>
        </w:r>
        <w:r w:rsidRPr="0080380D" w:rsidDel="00A22A76">
          <w:delText xml:space="preserve"> </w:delText>
        </w:r>
        <w:r w:rsidDel="00A22A76">
          <w:delText>a</w:delText>
        </w:r>
        <w:r w:rsidRPr="0080380D" w:rsidDel="00A22A76">
          <w:delText xml:space="preserve"> </w:delText>
        </w:r>
        <w:r w:rsidDel="00A22A76">
          <w:delText>discounted</w:delText>
        </w:r>
        <w:r w:rsidRPr="0080380D" w:rsidDel="00A22A76">
          <w:delText xml:space="preserve"> </w:delText>
        </w:r>
        <w:r w:rsidDel="00A22A76">
          <w:delText>basis</w:delText>
        </w:r>
        <w:r w:rsidRPr="0080380D" w:rsidDel="00A22A76">
          <w:delText xml:space="preserve"> </w:delText>
        </w:r>
        <w:r w:rsidDel="00A22A76">
          <w:delText>in</w:delText>
        </w:r>
        <w:r w:rsidRPr="0080380D" w:rsidDel="00A22A76">
          <w:delText xml:space="preserve"> </w:delText>
        </w:r>
        <w:r w:rsidDel="00A22A76">
          <w:delText>the</w:delText>
        </w:r>
        <w:r w:rsidRPr="0080380D" w:rsidDel="00A22A76">
          <w:delText xml:space="preserve"> </w:delText>
        </w:r>
        <w:r w:rsidDel="00A22A76">
          <w:delText>original</w:delText>
        </w:r>
        <w:r w:rsidRPr="0080380D" w:rsidDel="00A22A76">
          <w:delText xml:space="preserve"> </w:delText>
        </w:r>
        <w:r w:rsidDel="00A22A76">
          <w:delText>currency</w:delText>
        </w:r>
        <w:r w:rsidRPr="0080380D" w:rsidDel="00A22A76">
          <w:delText xml:space="preserve"> </w:delText>
        </w:r>
        <w:r w:rsidDel="00A22A76">
          <w:delText>from</w:delText>
        </w:r>
        <w:r w:rsidRPr="0080380D" w:rsidDel="00A22A76">
          <w:delText xml:space="preserve"> </w:delText>
        </w:r>
        <w:r w:rsidDel="00A22A76">
          <w:delText>that</w:delText>
        </w:r>
        <w:r w:rsidRPr="0080380D" w:rsidDel="00A22A76">
          <w:delText xml:space="preserve"> </w:delText>
        </w:r>
        <w:r w:rsidDel="00A22A76">
          <w:delText>non-life</w:delText>
        </w:r>
        <w:r w:rsidRPr="0080380D" w:rsidDel="00A22A76">
          <w:delText xml:space="preserve"> </w:delText>
        </w:r>
        <w:r w:rsidDel="00A22A76">
          <w:delText>line</w:delText>
        </w:r>
        <w:r w:rsidRPr="0080380D" w:rsidDel="00A22A76">
          <w:delText xml:space="preserve"> </w:delText>
        </w:r>
        <w:r w:rsidDel="00A22A76">
          <w:delText>of</w:delText>
        </w:r>
        <w:r w:rsidRPr="0080380D" w:rsidDel="00A22A76">
          <w:delText xml:space="preserve"> </w:delText>
        </w:r>
        <w:r w:rsidDel="00A22A76">
          <w:delText>business;</w:delText>
        </w:r>
        <w:r w:rsidRPr="0080380D" w:rsidDel="00A22A76">
          <w:delText xml:space="preserve"> </w:delText>
        </w:r>
        <w:r w:rsidDel="00A22A76">
          <w:delText>or</w:delText>
        </w:r>
      </w:del>
    </w:p>
    <w:p w14:paraId="6C8D9148" w14:textId="347CF039" w:rsidR="00BF6324" w:rsidRDefault="00A51A09">
      <w:pPr>
        <w:pStyle w:val="ListParagraph"/>
        <w:numPr>
          <w:ilvl w:val="0"/>
          <w:numId w:val="13"/>
        </w:numPr>
        <w:spacing w:line="276" w:lineRule="auto"/>
        <w:pPrChange w:id="288" w:author="Johannes Backer" w:date="2025-05-15T08:20:00Z">
          <w:pPr>
            <w:pStyle w:val="ListParagraph"/>
            <w:numPr>
              <w:ilvl w:val="3"/>
              <w:numId w:val="35"/>
            </w:numPr>
            <w:tabs>
              <w:tab w:val="left" w:pos="1493"/>
            </w:tabs>
            <w:spacing w:line="276" w:lineRule="auto"/>
            <w:ind w:left="3385" w:hanging="360"/>
          </w:pPr>
        </w:pPrChange>
      </w:pPr>
      <w:del w:id="289" w:author="Johannes Backer" w:date="2025-05-15T08:20:00Z">
        <w:r w:rsidDel="00A22A76">
          <w:delText>amounts</w:delText>
        </w:r>
        <w:r w:rsidRPr="0080380D" w:rsidDel="00A22A76">
          <w:delText xml:space="preserve"> </w:delText>
        </w:r>
        <w:r w:rsidDel="00A22A76">
          <w:delText>for</w:delText>
        </w:r>
        <w:r w:rsidRPr="0080380D" w:rsidDel="00A22A76">
          <w:delText xml:space="preserve"> </w:delText>
        </w:r>
        <w:r w:rsidDel="00A22A76">
          <w:delText>any</w:delText>
        </w:r>
        <w:r w:rsidRPr="0080380D" w:rsidDel="00A22A76">
          <w:delText xml:space="preserve"> </w:delText>
        </w:r>
        <w:r w:rsidDel="00A22A76">
          <w:delText>currency</w:delText>
        </w:r>
        <w:r w:rsidRPr="0080380D" w:rsidDel="00A22A76">
          <w:delText xml:space="preserve"> </w:delText>
        </w:r>
        <w:r w:rsidDel="00A22A76">
          <w:delText>that</w:delText>
        </w:r>
        <w:r w:rsidRPr="0080380D" w:rsidDel="00A22A76">
          <w:delText xml:space="preserve"> </w:delText>
        </w:r>
        <w:r w:rsidDel="00A22A76">
          <w:delText>represents</w:delText>
        </w:r>
        <w:r w:rsidRPr="0080380D" w:rsidDel="00A22A76">
          <w:delText xml:space="preserve"> </w:delText>
        </w:r>
        <w:r w:rsidDel="00A22A76">
          <w:delText>less</w:delText>
        </w:r>
        <w:r w:rsidRPr="0080380D" w:rsidDel="00A22A76">
          <w:delText xml:space="preserve"> </w:delText>
        </w:r>
        <w:r w:rsidDel="00A22A76">
          <w:delText>than</w:delText>
        </w:r>
        <w:r w:rsidRPr="0080380D" w:rsidDel="00A22A76">
          <w:delText xml:space="preserve"> </w:delText>
        </w:r>
        <w:r w:rsidDel="00A22A76">
          <w:delText>25%</w:delText>
        </w:r>
        <w:r w:rsidRPr="0080380D" w:rsidDel="00A22A76">
          <w:delText xml:space="preserve"> </w:delText>
        </w:r>
        <w:r w:rsidDel="00A22A76">
          <w:delText>of</w:delText>
        </w:r>
        <w:r w:rsidRPr="0080380D" w:rsidDel="00A22A76">
          <w:delText xml:space="preserve"> </w:delText>
        </w:r>
        <w:r w:rsidDel="00A22A76">
          <w:delText>the</w:delText>
        </w:r>
        <w:r w:rsidRPr="0080380D" w:rsidDel="00A22A76">
          <w:delText xml:space="preserve"> </w:delText>
        </w:r>
        <w:r w:rsidDel="00A22A76">
          <w:delText>best</w:delText>
        </w:r>
        <w:r w:rsidRPr="0080380D" w:rsidDel="00A22A76">
          <w:delText xml:space="preserve"> </w:delText>
        </w:r>
        <w:r w:rsidDel="00A22A76">
          <w:delText>estimate</w:delText>
        </w:r>
        <w:r w:rsidRPr="0080380D" w:rsidDel="00A22A76">
          <w:delText xml:space="preserve"> </w:delText>
        </w:r>
        <w:r w:rsidDel="00A22A76">
          <w:delText>for</w:delText>
        </w:r>
        <w:r w:rsidRPr="0080380D" w:rsidDel="00A22A76">
          <w:delText xml:space="preserve"> </w:delText>
        </w:r>
        <w:r w:rsidDel="00A22A76">
          <w:delText>the</w:delText>
        </w:r>
        <w:r w:rsidRPr="0080380D" w:rsidDel="00A22A76">
          <w:delText xml:space="preserve"> </w:delText>
        </w:r>
        <w:r w:rsidDel="00A22A76">
          <w:delText>annuity</w:delText>
        </w:r>
        <w:r w:rsidRPr="0080380D" w:rsidDel="00A22A76">
          <w:delText xml:space="preserve"> </w:delText>
        </w:r>
        <w:r w:rsidDel="00A22A76">
          <w:delText>claims</w:delText>
        </w:r>
        <w:r w:rsidRPr="0080380D" w:rsidDel="00A22A76">
          <w:delText xml:space="preserve"> </w:delText>
        </w:r>
        <w:r w:rsidDel="00A22A76">
          <w:delText>provisions</w:delText>
        </w:r>
        <w:r w:rsidRPr="0080380D" w:rsidDel="00A22A76">
          <w:delText xml:space="preserve"> </w:delText>
        </w:r>
        <w:r w:rsidDel="00A22A76">
          <w:delText>(discounted</w:delText>
        </w:r>
        <w:r w:rsidRPr="0080380D" w:rsidDel="00A22A76">
          <w:delText xml:space="preserve"> </w:delText>
        </w:r>
        <w:r w:rsidDel="00A22A76">
          <w:delText>basis)</w:delText>
        </w:r>
        <w:r w:rsidRPr="0080380D" w:rsidDel="00A22A76">
          <w:delText xml:space="preserve"> </w:delText>
        </w:r>
        <w:r w:rsidDel="00A22A76">
          <w:delText>in</w:delText>
        </w:r>
        <w:r w:rsidRPr="0080380D" w:rsidDel="00A22A76">
          <w:delText xml:space="preserve"> </w:delText>
        </w:r>
        <w:r w:rsidDel="00A22A76">
          <w:delText>the</w:delText>
        </w:r>
        <w:r w:rsidRPr="0080380D" w:rsidDel="00A22A76">
          <w:delText xml:space="preserve"> </w:delText>
        </w:r>
        <w:r w:rsidDel="00A22A76">
          <w:delText>original</w:delText>
        </w:r>
        <w:r w:rsidRPr="0080380D" w:rsidDel="00A22A76">
          <w:delText xml:space="preserve"> </w:delText>
        </w:r>
        <w:r w:rsidDel="00A22A76">
          <w:delText>currency</w:delText>
        </w:r>
        <w:r w:rsidRPr="0080380D" w:rsidDel="00A22A76">
          <w:delText xml:space="preserve"> </w:delText>
        </w:r>
        <w:r w:rsidDel="00A22A76">
          <w:delText>from</w:delText>
        </w:r>
        <w:r w:rsidRPr="0080380D" w:rsidDel="00A22A76">
          <w:delText xml:space="preserve"> </w:delText>
        </w:r>
        <w:r w:rsidDel="00A22A76">
          <w:delText>that</w:delText>
        </w:r>
        <w:r w:rsidRPr="0080380D" w:rsidDel="00A22A76">
          <w:delText xml:space="preserve"> </w:delText>
        </w:r>
        <w:r w:rsidDel="00A22A76">
          <w:delText>non-life</w:delText>
        </w:r>
        <w:r w:rsidR="00485328" w:rsidRPr="0080380D" w:rsidDel="00A22A76">
          <w:delText xml:space="preserve"> </w:delText>
        </w:r>
        <w:r w:rsidDel="00A22A76">
          <w:delText>line</w:delText>
        </w:r>
        <w:r w:rsidRPr="0080380D" w:rsidDel="00A22A76">
          <w:delText xml:space="preserve"> </w:delText>
        </w:r>
        <w:r w:rsidDel="00A22A76">
          <w:delText>of</w:delText>
        </w:r>
        <w:r w:rsidRPr="0080380D" w:rsidDel="00A22A76">
          <w:delText xml:space="preserve"> </w:delText>
        </w:r>
        <w:r w:rsidDel="00A22A76">
          <w:delText>business</w:delText>
        </w:r>
        <w:r w:rsidRPr="0080380D" w:rsidDel="00A22A76">
          <w:delText xml:space="preserve"> </w:delText>
        </w:r>
        <w:r w:rsidDel="00A22A76">
          <w:delText>but</w:delText>
        </w:r>
        <w:r w:rsidRPr="0080380D" w:rsidDel="00A22A76">
          <w:delText xml:space="preserve"> </w:delText>
        </w:r>
        <w:r w:rsidDel="00A22A76">
          <w:delText>more</w:delText>
        </w:r>
        <w:r w:rsidRPr="0080380D" w:rsidDel="00A22A76">
          <w:delText xml:space="preserve"> </w:delText>
        </w:r>
        <w:r w:rsidDel="00A22A76">
          <w:delText>than</w:delText>
        </w:r>
        <w:r w:rsidRPr="0080380D" w:rsidDel="00A22A76">
          <w:delText xml:space="preserve"> </w:delText>
        </w:r>
        <w:r w:rsidDel="00A22A76">
          <w:delText>5%</w:delText>
        </w:r>
        <w:r w:rsidRPr="0080380D" w:rsidDel="00A22A76">
          <w:delText xml:space="preserve"> </w:delText>
        </w:r>
        <w:r w:rsidDel="00A22A76">
          <w:delText>of</w:delText>
        </w:r>
        <w:r w:rsidRPr="0080380D" w:rsidDel="00A22A76">
          <w:delText xml:space="preserve"> </w:delText>
        </w:r>
        <w:r w:rsidDel="00A22A76">
          <w:delText>total</w:delText>
        </w:r>
        <w:r w:rsidRPr="0080380D" w:rsidDel="00A22A76">
          <w:delText xml:space="preserve"> </w:delText>
        </w:r>
        <w:r w:rsidDel="00A22A76">
          <w:delText>best</w:delText>
        </w:r>
        <w:r w:rsidRPr="0080380D" w:rsidDel="00A22A76">
          <w:delText xml:space="preserve"> </w:delText>
        </w:r>
        <w:r w:rsidDel="00A22A76">
          <w:delText>estimate</w:delText>
        </w:r>
        <w:r w:rsidRPr="0080380D" w:rsidDel="00A22A76">
          <w:delText xml:space="preserve"> </w:delText>
        </w:r>
        <w:r w:rsidDel="00A22A76">
          <w:delText>for</w:delText>
        </w:r>
        <w:r w:rsidRPr="0080380D" w:rsidDel="00A22A76">
          <w:delText xml:space="preserve"> </w:delText>
        </w:r>
        <w:r w:rsidDel="00A22A76">
          <w:delText>all</w:delText>
        </w:r>
        <w:r w:rsidRPr="0080380D" w:rsidDel="00A22A76">
          <w:delText xml:space="preserve"> </w:delText>
        </w:r>
        <w:r w:rsidDel="00A22A76">
          <w:delText>annuity</w:delText>
        </w:r>
        <w:r w:rsidRPr="0080380D" w:rsidDel="00A22A76">
          <w:delText xml:space="preserve"> </w:delText>
        </w:r>
        <w:r w:rsidDel="00A22A76">
          <w:delText>claims</w:delText>
        </w:r>
        <w:r w:rsidRPr="0080380D" w:rsidDel="00A22A76">
          <w:delText xml:space="preserve"> </w:delText>
        </w:r>
        <w:r w:rsidDel="00A22A76">
          <w:delText>provisions;</w:delText>
        </w:r>
      </w:del>
    </w:p>
    <w:p w14:paraId="76D2F310" w14:textId="048C610B" w:rsidR="00B97BA1" w:rsidRPr="00F54F9A" w:rsidRDefault="000B090D" w:rsidP="00737635">
      <w:pPr>
        <w:pStyle w:val="ListParagraph"/>
        <w:numPr>
          <w:ilvl w:val="0"/>
          <w:numId w:val="13"/>
        </w:numPr>
        <w:tabs>
          <w:tab w:val="left" w:pos="1493"/>
        </w:tabs>
        <w:spacing w:line="276" w:lineRule="auto"/>
      </w:pPr>
      <w:r w:rsidRPr="00F54F9A">
        <w:t>template</w:t>
      </w:r>
      <w:r w:rsidRPr="0080380D">
        <w:t xml:space="preserve"> </w:t>
      </w:r>
      <w:r w:rsidRPr="00F54F9A">
        <w:t>S.17.01.01</w:t>
      </w:r>
      <w:r w:rsidRPr="0080380D">
        <w:t xml:space="preserve"> </w:t>
      </w:r>
      <w:r w:rsidRPr="00F54F9A">
        <w:t>of</w:t>
      </w:r>
      <w:r w:rsidRPr="0080380D">
        <w:t xml:space="preserve"> </w:t>
      </w:r>
      <w:r w:rsidRPr="00F54F9A">
        <w:t>Annex</w:t>
      </w:r>
      <w:r w:rsidRPr="0080380D">
        <w:t xml:space="preserve"> </w:t>
      </w:r>
      <w:r w:rsidRPr="00F54F9A">
        <w:t>I</w:t>
      </w:r>
      <w:r w:rsidRPr="0080380D">
        <w:t xml:space="preserve"> </w:t>
      </w:r>
      <w:r w:rsidRPr="00F54F9A">
        <w:t>to</w:t>
      </w:r>
      <w:r w:rsidRPr="0080380D">
        <w:t xml:space="preserve"> </w:t>
      </w:r>
      <w:r w:rsidRPr="00F54F9A">
        <w:t>Implementing</w:t>
      </w:r>
      <w:r w:rsidRPr="0080380D">
        <w:t xml:space="preserve"> </w:t>
      </w:r>
      <w:r w:rsidRPr="00F54F9A">
        <w:t>Technical</w:t>
      </w:r>
      <w:r w:rsidRPr="0080380D">
        <w:t xml:space="preserve"> </w:t>
      </w:r>
      <w:r w:rsidRPr="00F54F9A">
        <w:t>Standard</w:t>
      </w:r>
      <w:r w:rsidRPr="0080380D">
        <w:t xml:space="preserve"> </w:t>
      </w:r>
      <w:proofErr w:type="gramStart"/>
      <w:r w:rsidRPr="00F54F9A">
        <w:t>on</w:t>
      </w:r>
      <w:r w:rsidRPr="0080380D">
        <w:t xml:space="preserve"> </w:t>
      </w:r>
      <w:r w:rsidR="00F54F9A" w:rsidRPr="0080380D">
        <w:t xml:space="preserve"> </w:t>
      </w:r>
      <w:r w:rsidRPr="00F54F9A">
        <w:t>the</w:t>
      </w:r>
      <w:proofErr w:type="gramEnd"/>
      <w:r w:rsidRPr="0080380D">
        <w:t xml:space="preserve"> </w:t>
      </w:r>
      <w:r w:rsidRPr="00F54F9A">
        <w:t>Templates</w:t>
      </w:r>
      <w:r w:rsidRPr="0080380D">
        <w:t xml:space="preserve"> </w:t>
      </w:r>
      <w:r w:rsidRPr="00F54F9A">
        <w:t>for</w:t>
      </w:r>
      <w:r w:rsidRPr="0080380D">
        <w:t xml:space="preserve"> </w:t>
      </w:r>
      <w:r w:rsidRPr="00F54F9A">
        <w:t>the</w:t>
      </w:r>
      <w:r w:rsidRPr="0080380D">
        <w:t xml:space="preserve"> </w:t>
      </w:r>
      <w:r w:rsidRPr="00F54F9A">
        <w:t>Submission</w:t>
      </w:r>
      <w:r w:rsidRPr="0080380D">
        <w:t xml:space="preserve"> </w:t>
      </w:r>
      <w:r w:rsidRPr="00F54F9A">
        <w:t>of</w:t>
      </w:r>
      <w:r w:rsidRPr="0080380D">
        <w:t xml:space="preserve"> </w:t>
      </w:r>
      <w:r w:rsidRPr="00F54F9A">
        <w:t>Information,</w:t>
      </w:r>
      <w:r w:rsidRPr="0080380D">
        <w:t xml:space="preserve"> </w:t>
      </w:r>
      <w:r w:rsidRPr="00F54F9A">
        <w:t>specifying</w:t>
      </w:r>
      <w:r w:rsidRPr="0080380D">
        <w:t xml:space="preserve"> </w:t>
      </w:r>
      <w:r w:rsidRPr="00F54F9A">
        <w:t>information</w:t>
      </w:r>
      <w:r w:rsidRPr="0080380D">
        <w:t xml:space="preserve"> </w:t>
      </w:r>
      <w:r w:rsidRPr="00F54F9A">
        <w:t>on</w:t>
      </w:r>
      <w:r w:rsidRPr="0080380D">
        <w:t xml:space="preserve"> </w:t>
      </w:r>
      <w:r w:rsidRPr="00F54F9A">
        <w:t>non-life</w:t>
      </w:r>
      <w:r w:rsidRPr="0080380D">
        <w:t xml:space="preserve"> </w:t>
      </w:r>
      <w:r w:rsidRPr="00F54F9A">
        <w:t>technical</w:t>
      </w:r>
      <w:r w:rsidRPr="0080380D">
        <w:t xml:space="preserve"> </w:t>
      </w:r>
      <w:r w:rsidRPr="00F54F9A">
        <w:t>provisions,</w:t>
      </w:r>
      <w:r w:rsidRPr="0080380D">
        <w:t xml:space="preserve"> </w:t>
      </w:r>
      <w:r w:rsidRPr="00F54F9A">
        <w:t>following</w:t>
      </w:r>
      <w:r w:rsidRPr="0080380D">
        <w:t xml:space="preserve"> </w:t>
      </w:r>
      <w:r w:rsidRPr="00F54F9A">
        <w:t>the</w:t>
      </w:r>
      <w:r w:rsidRPr="0080380D">
        <w:t xml:space="preserve"> </w:t>
      </w:r>
      <w:r w:rsidRPr="00F54F9A">
        <w:t>instructions</w:t>
      </w:r>
      <w:r w:rsidRPr="0080380D">
        <w:t xml:space="preserve"> </w:t>
      </w:r>
      <w:r w:rsidRPr="00F54F9A">
        <w:t>set</w:t>
      </w:r>
      <w:r w:rsidRPr="0080380D">
        <w:t xml:space="preserve"> </w:t>
      </w:r>
      <w:r w:rsidRPr="00F54F9A">
        <w:t>out</w:t>
      </w:r>
      <w:r w:rsidRPr="0080380D">
        <w:t xml:space="preserve"> </w:t>
      </w:r>
      <w:r w:rsidRPr="00F54F9A">
        <w:t>in</w:t>
      </w:r>
      <w:r w:rsidR="00737635">
        <w:t xml:space="preserve"> </w:t>
      </w:r>
      <w:r w:rsidRPr="00F54F9A">
        <w:t>S.17.01</w:t>
      </w:r>
      <w:r w:rsidRPr="0080380D">
        <w:t xml:space="preserve"> </w:t>
      </w:r>
      <w:r w:rsidRPr="00F54F9A">
        <w:t>of</w:t>
      </w:r>
      <w:r w:rsidRPr="0080380D">
        <w:t xml:space="preserve"> </w:t>
      </w:r>
      <w:r w:rsidRPr="00F54F9A">
        <w:t>Annex</w:t>
      </w:r>
      <w:r w:rsidRPr="0080380D">
        <w:t xml:space="preserve"> </w:t>
      </w:r>
      <w:r w:rsidRPr="00F54F9A">
        <w:t>II</w:t>
      </w:r>
      <w:r w:rsidRPr="0080380D">
        <w:t xml:space="preserve"> </w:t>
      </w:r>
      <w:r w:rsidRPr="00F54F9A">
        <w:t>to</w:t>
      </w:r>
      <w:r w:rsidRPr="0080380D">
        <w:t xml:space="preserve"> </w:t>
      </w:r>
      <w:r w:rsidRPr="00F54F9A">
        <w:t>Implementing</w:t>
      </w:r>
      <w:r w:rsidRPr="0080380D">
        <w:t xml:space="preserve"> </w:t>
      </w:r>
      <w:r w:rsidRPr="00F54F9A">
        <w:t>Technical</w:t>
      </w:r>
      <w:r w:rsidRPr="0080380D">
        <w:t xml:space="preserve"> </w:t>
      </w:r>
      <w:r w:rsidRPr="00F54F9A">
        <w:t>Standard</w:t>
      </w:r>
      <w:r w:rsidRPr="0080380D">
        <w:t xml:space="preserve"> </w:t>
      </w:r>
      <w:r w:rsidRPr="00F54F9A">
        <w:t>on</w:t>
      </w:r>
      <w:r w:rsidRPr="0080380D">
        <w:t xml:space="preserve"> </w:t>
      </w:r>
      <w:r w:rsidRPr="00F54F9A">
        <w:t>the</w:t>
      </w:r>
      <w:r w:rsidRPr="0080380D">
        <w:t xml:space="preserve"> </w:t>
      </w:r>
      <w:r w:rsidRPr="00F54F9A">
        <w:t>Templates</w:t>
      </w:r>
      <w:r w:rsidRPr="0080380D">
        <w:t xml:space="preserve"> </w:t>
      </w:r>
      <w:r w:rsidRPr="00F54F9A">
        <w:t>for</w:t>
      </w:r>
      <w:r w:rsidRPr="0080380D">
        <w:t xml:space="preserve"> </w:t>
      </w:r>
      <w:r w:rsidRPr="00F54F9A">
        <w:t>the</w:t>
      </w:r>
      <w:r w:rsidRPr="0080380D">
        <w:t xml:space="preserve"> </w:t>
      </w:r>
      <w:r w:rsidRPr="00F54F9A">
        <w:t>Submission</w:t>
      </w:r>
      <w:r w:rsidRPr="0080380D">
        <w:t xml:space="preserve"> </w:t>
      </w:r>
      <w:r w:rsidRPr="00F54F9A">
        <w:t>of</w:t>
      </w:r>
      <w:r w:rsidRPr="0080380D">
        <w:t xml:space="preserve"> </w:t>
      </w:r>
      <w:r w:rsidRPr="00F54F9A">
        <w:t>Information,</w:t>
      </w:r>
      <w:r w:rsidRPr="0080380D">
        <w:t xml:space="preserve"> </w:t>
      </w:r>
      <w:r w:rsidRPr="00F54F9A">
        <w:t>by</w:t>
      </w:r>
      <w:r w:rsidRPr="0080380D">
        <w:t xml:space="preserve"> </w:t>
      </w:r>
      <w:r w:rsidRPr="00F54F9A">
        <w:t>lines</w:t>
      </w:r>
      <w:r w:rsidRPr="0080380D">
        <w:t xml:space="preserve"> </w:t>
      </w:r>
      <w:r w:rsidRPr="00F54F9A">
        <w:t>of</w:t>
      </w:r>
      <w:r w:rsidRPr="0080380D">
        <w:t xml:space="preserve"> </w:t>
      </w:r>
      <w:r w:rsidRPr="00F54F9A">
        <w:t>business</w:t>
      </w:r>
      <w:r w:rsidRPr="0080380D">
        <w:t xml:space="preserve"> </w:t>
      </w:r>
      <w:r w:rsidRPr="00F54F9A">
        <w:t>as</w:t>
      </w:r>
      <w:r w:rsidRPr="0080380D">
        <w:t xml:space="preserve"> </w:t>
      </w:r>
      <w:r w:rsidRPr="00F54F9A">
        <w:t>defined</w:t>
      </w:r>
      <w:r w:rsidRPr="0080380D">
        <w:t xml:space="preserve"> </w:t>
      </w:r>
      <w:r w:rsidRPr="00F54F9A">
        <w:t>in</w:t>
      </w:r>
      <w:r w:rsidRPr="0080380D">
        <w:t xml:space="preserve"> </w:t>
      </w:r>
      <w:r w:rsidRPr="00F54F9A">
        <w:t>Annex</w:t>
      </w:r>
      <w:r w:rsidRPr="0080380D">
        <w:t xml:space="preserve"> </w:t>
      </w:r>
      <w:r w:rsidRPr="00F54F9A">
        <w:t>I</w:t>
      </w:r>
      <w:r w:rsidRPr="0080380D">
        <w:t xml:space="preserve"> </w:t>
      </w:r>
      <w:r w:rsidRPr="00F54F9A">
        <w:t>to</w:t>
      </w:r>
      <w:r w:rsidRPr="0080380D">
        <w:t xml:space="preserve"> </w:t>
      </w:r>
      <w:r w:rsidRPr="00F54F9A">
        <w:t>Delegated</w:t>
      </w:r>
      <w:r w:rsidRPr="0080380D">
        <w:t xml:space="preserve"> </w:t>
      </w:r>
      <w:r w:rsidRPr="00F54F9A">
        <w:t>Regulation</w:t>
      </w:r>
      <w:r w:rsidRPr="0080380D">
        <w:t xml:space="preserve"> </w:t>
      </w:r>
      <w:r w:rsidRPr="00F54F9A">
        <w:t>(EU)</w:t>
      </w:r>
      <w:r w:rsidRPr="0080380D">
        <w:t xml:space="preserve"> </w:t>
      </w:r>
      <w:proofErr w:type="gramStart"/>
      <w:r w:rsidRPr="00F54F9A">
        <w:t>2015/35;</w:t>
      </w:r>
      <w:proofErr w:type="gramEnd"/>
    </w:p>
    <w:p w14:paraId="78440F8C" w14:textId="765DAA87" w:rsidR="00B97BA1" w:rsidRPr="0080380D" w:rsidRDefault="001A489A" w:rsidP="00D81A46">
      <w:pPr>
        <w:pStyle w:val="ListParagraph"/>
        <w:numPr>
          <w:ilvl w:val="0"/>
          <w:numId w:val="13"/>
        </w:numPr>
        <w:tabs>
          <w:tab w:val="left" w:pos="1493"/>
        </w:tabs>
        <w:spacing w:line="276" w:lineRule="auto"/>
      </w:pPr>
      <w:r w:rsidRPr="00F54F9A">
        <w:t>template S.17.03.01 of Annex I to Implementing Technical Standard on the</w:t>
      </w:r>
      <w:r>
        <w:t xml:space="preserve"> Templates for the Submission of Information, specifying information on non-life technical provisions referred to</w:t>
      </w:r>
      <w:r w:rsidRPr="0080380D">
        <w:t xml:space="preserve"> </w:t>
      </w:r>
      <w:r>
        <w:t>direct insurance business by country, where the non-life technical provisions regarding the country where the branch is established does not represent 100% of the sum of the technical provisions calculated as a whole and gross best estimate, following the instructions set out in section S.17.03</w:t>
      </w:r>
      <w:r w:rsidRPr="0080380D">
        <w:t xml:space="preserve"> </w:t>
      </w:r>
      <w:r>
        <w:t xml:space="preserve">of Annex II to Implementing Technical Standard on the Templates for the Submission of </w:t>
      </w:r>
      <w:r w:rsidRPr="0080380D">
        <w:t>Information.</w:t>
      </w:r>
    </w:p>
    <w:p w14:paraId="7E32D6BD" w14:textId="34E170A3" w:rsidR="005142B9" w:rsidRDefault="00BC5B41" w:rsidP="009C2492">
      <w:pPr>
        <w:pStyle w:val="ListParagraph"/>
        <w:numPr>
          <w:ilvl w:val="0"/>
          <w:numId w:val="13"/>
        </w:numPr>
        <w:tabs>
          <w:tab w:val="left" w:pos="1493"/>
        </w:tabs>
        <w:spacing w:line="276" w:lineRule="auto"/>
      </w:pPr>
      <w:r w:rsidRPr="00F54F9A">
        <w:t>unless</w:t>
      </w:r>
      <w:r w:rsidRPr="0080380D">
        <w:t xml:space="preserve"> </w:t>
      </w:r>
      <w:r w:rsidRPr="00F54F9A">
        <w:t>the</w:t>
      </w:r>
      <w:r w:rsidRPr="0080380D">
        <w:t xml:space="preserve"> </w:t>
      </w:r>
      <w:r w:rsidRPr="00F54F9A">
        <w:t>undertaking</w:t>
      </w:r>
      <w:r w:rsidRPr="0080380D">
        <w:t xml:space="preserve"> </w:t>
      </w:r>
      <w:r w:rsidRPr="00F54F9A">
        <w:t>uses</w:t>
      </w:r>
      <w:r w:rsidRPr="0080380D">
        <w:t xml:space="preserve"> </w:t>
      </w:r>
      <w:r w:rsidRPr="00F54F9A">
        <w:t>simplifications</w:t>
      </w:r>
      <w:r w:rsidRPr="0080380D">
        <w:t xml:space="preserve"> </w:t>
      </w:r>
      <w:r w:rsidRPr="00F54F9A">
        <w:t>for</w:t>
      </w:r>
      <w:r w:rsidRPr="0080380D">
        <w:t xml:space="preserve"> </w:t>
      </w:r>
      <w:r w:rsidRPr="00F54F9A">
        <w:t>the</w:t>
      </w:r>
      <w:r w:rsidRPr="0080380D">
        <w:t xml:space="preserve"> </w:t>
      </w:r>
      <w:r w:rsidRPr="00F54F9A">
        <w:t>calculation</w:t>
      </w:r>
      <w:r w:rsidRPr="0080380D">
        <w:t xml:space="preserve"> </w:t>
      </w:r>
      <w:r w:rsidRPr="00F54F9A">
        <w:t>of</w:t>
      </w:r>
      <w:r w:rsidRPr="0080380D">
        <w:t xml:space="preserve"> </w:t>
      </w:r>
      <w:r w:rsidRPr="00F54F9A">
        <w:t>technical</w:t>
      </w:r>
      <w:r w:rsidR="00D81A46">
        <w:t xml:space="preserve"> </w:t>
      </w:r>
      <w:r w:rsidRPr="00F54F9A">
        <w:t>provisions,</w:t>
      </w:r>
      <w:r w:rsidRPr="0080380D">
        <w:t xml:space="preserve"> </w:t>
      </w:r>
      <w:r w:rsidRPr="00F54F9A">
        <w:t>for</w:t>
      </w:r>
      <w:r w:rsidRPr="0080380D">
        <w:t xml:space="preserve"> </w:t>
      </w:r>
      <w:r w:rsidRPr="00F54F9A">
        <w:t>which</w:t>
      </w:r>
      <w:r w:rsidRPr="0080380D">
        <w:t xml:space="preserve"> </w:t>
      </w:r>
      <w:r w:rsidRPr="00F54F9A">
        <w:t>an estimate</w:t>
      </w:r>
      <w:r w:rsidRPr="0080380D">
        <w:t xml:space="preserve"> </w:t>
      </w:r>
      <w:r w:rsidRPr="00F54F9A">
        <w:t>of</w:t>
      </w:r>
      <w:r w:rsidRPr="0080380D">
        <w:t xml:space="preserve"> </w:t>
      </w:r>
      <w:r w:rsidRPr="00F54F9A">
        <w:t>the</w:t>
      </w:r>
      <w:r w:rsidRPr="0080380D">
        <w:t xml:space="preserve"> </w:t>
      </w:r>
      <w:r w:rsidRPr="00F54F9A">
        <w:t>expected</w:t>
      </w:r>
      <w:r w:rsidRPr="0080380D">
        <w:t xml:space="preserve"> </w:t>
      </w:r>
      <w:r w:rsidRPr="00F54F9A">
        <w:t>future</w:t>
      </w:r>
      <w:r w:rsidRPr="0080380D">
        <w:t xml:space="preserve"> </w:t>
      </w:r>
      <w:r w:rsidRPr="00F54F9A">
        <w:t>cash–flows</w:t>
      </w:r>
      <w:r w:rsidR="00485328" w:rsidRPr="00F54F9A">
        <w:t xml:space="preserve"> a</w:t>
      </w:r>
      <w:r w:rsidRPr="00F54F9A">
        <w:t>rising</w:t>
      </w:r>
      <w:r w:rsidRPr="0080380D">
        <w:t xml:space="preserve"> </w:t>
      </w:r>
      <w:r w:rsidRPr="00F54F9A">
        <w:t>from</w:t>
      </w:r>
      <w:r w:rsidRPr="0080380D">
        <w:t xml:space="preserve"> </w:t>
      </w:r>
      <w:r w:rsidRPr="00F54F9A">
        <w:t>the</w:t>
      </w:r>
      <w:r w:rsidRPr="0080380D">
        <w:t xml:space="preserve"> </w:t>
      </w:r>
      <w:r w:rsidRPr="00F54F9A">
        <w:t>contracts</w:t>
      </w:r>
      <w:r w:rsidRPr="0080380D">
        <w:t xml:space="preserve"> </w:t>
      </w:r>
      <w:r w:rsidRPr="00F54F9A">
        <w:t>are</w:t>
      </w:r>
      <w:r w:rsidRPr="0080380D">
        <w:t xml:space="preserve"> </w:t>
      </w:r>
      <w:r w:rsidRPr="00F54F9A">
        <w:t>not</w:t>
      </w:r>
      <w:r w:rsidRPr="0080380D">
        <w:t xml:space="preserve"> </w:t>
      </w:r>
      <w:r w:rsidRPr="00F54F9A">
        <w:t>calculated,</w:t>
      </w:r>
      <w:r w:rsidRPr="0080380D">
        <w:t xml:space="preserve"> template</w:t>
      </w:r>
      <w:r w:rsidR="00AD1B19" w:rsidRPr="0080380D">
        <w:t xml:space="preserve"> </w:t>
      </w:r>
      <w:r w:rsidRPr="00F54F9A">
        <w:t>S.18.01.01 of Annex</w:t>
      </w:r>
      <w:r>
        <w:t xml:space="preserve"> I to Implementing Technical Standard on the Templates for the Submission of Information, regarding projection of future cash flows based on best estimate of the</w:t>
      </w:r>
      <w:r w:rsidR="00AD1B19">
        <w:t xml:space="preserve"> non-life business, </w:t>
      </w:r>
      <w:r w:rsidR="00175834">
        <w:t>for the lines of business representing</w:t>
      </w:r>
      <w:r w:rsidR="00175834" w:rsidRPr="0080380D">
        <w:t xml:space="preserve"> </w:t>
      </w:r>
      <w:r w:rsidR="00175834">
        <w:t>a coverage of 90% of the sum of the technical provisions</w:t>
      </w:r>
      <w:r w:rsidR="00175834" w:rsidRPr="0080380D">
        <w:t xml:space="preserve"> </w:t>
      </w:r>
      <w:r w:rsidR="00175834">
        <w:t>calculated</w:t>
      </w:r>
      <w:r w:rsidR="00175834" w:rsidRPr="0080380D">
        <w:t xml:space="preserve"> </w:t>
      </w:r>
      <w:r w:rsidR="00175834">
        <w:t>as</w:t>
      </w:r>
      <w:r w:rsidR="00175834" w:rsidRPr="0080380D">
        <w:t xml:space="preserve"> </w:t>
      </w:r>
      <w:r w:rsidR="00175834">
        <w:t>a</w:t>
      </w:r>
      <w:r w:rsidR="00175834" w:rsidRPr="0080380D">
        <w:t xml:space="preserve"> </w:t>
      </w:r>
      <w:r w:rsidR="00175834">
        <w:t>whole</w:t>
      </w:r>
      <w:r w:rsidR="00175834" w:rsidRPr="0080380D">
        <w:t xml:space="preserve"> </w:t>
      </w:r>
      <w:r w:rsidR="00175834">
        <w:t>and</w:t>
      </w:r>
      <w:r w:rsidR="00175834" w:rsidRPr="0080380D">
        <w:t xml:space="preserve"> </w:t>
      </w:r>
      <w:r w:rsidR="00175834">
        <w:t>gross</w:t>
      </w:r>
      <w:r w:rsidR="00175834" w:rsidRPr="0080380D">
        <w:t xml:space="preserve"> </w:t>
      </w:r>
      <w:r w:rsidR="00175834">
        <w:t>best</w:t>
      </w:r>
      <w:r w:rsidR="00175834" w:rsidRPr="0080380D">
        <w:t xml:space="preserve"> </w:t>
      </w:r>
      <w:r w:rsidR="00175834">
        <w:t>estimate,</w:t>
      </w:r>
      <w:r w:rsidR="00175834" w:rsidRPr="0080380D">
        <w:t xml:space="preserve"> </w:t>
      </w:r>
      <w:r w:rsidR="00175834">
        <w:t>following</w:t>
      </w:r>
      <w:r w:rsidR="00175834" w:rsidRPr="0080380D">
        <w:t xml:space="preserve"> </w:t>
      </w:r>
      <w:r w:rsidR="00175834">
        <w:t>the</w:t>
      </w:r>
      <w:r w:rsidR="00175834" w:rsidRPr="0080380D">
        <w:t xml:space="preserve"> </w:t>
      </w:r>
      <w:r w:rsidR="00175834">
        <w:t>instructions</w:t>
      </w:r>
      <w:r w:rsidR="00175834" w:rsidRPr="0080380D">
        <w:t xml:space="preserve"> </w:t>
      </w:r>
      <w:r w:rsidR="00175834">
        <w:t>set</w:t>
      </w:r>
      <w:r w:rsidR="00175834" w:rsidRPr="0080380D">
        <w:t xml:space="preserve"> </w:t>
      </w:r>
      <w:r w:rsidR="00175834">
        <w:t>out</w:t>
      </w:r>
      <w:r w:rsidR="00175834" w:rsidRPr="0080380D">
        <w:t xml:space="preserve"> in </w:t>
      </w:r>
      <w:r w:rsidR="00175834">
        <w:t xml:space="preserve">S.18.01 of Annex II to Implementing Technical Standard on the Templates for the Submission of </w:t>
      </w:r>
      <w:r w:rsidR="00175834" w:rsidRPr="0080380D">
        <w:t>Information.</w:t>
      </w:r>
      <w:r>
        <w:t xml:space="preserve">                                                                                                </w:t>
      </w:r>
    </w:p>
    <w:p w14:paraId="795259A3" w14:textId="08AA10DB" w:rsidR="00BF6324" w:rsidRDefault="000B090D" w:rsidP="001148BC">
      <w:pPr>
        <w:pStyle w:val="ListParagraph"/>
        <w:numPr>
          <w:ilvl w:val="0"/>
          <w:numId w:val="13"/>
        </w:numPr>
        <w:tabs>
          <w:tab w:val="left" w:pos="1493"/>
        </w:tabs>
        <w:spacing w:line="276" w:lineRule="auto"/>
      </w:pPr>
      <w:r>
        <w:t>template</w:t>
      </w:r>
      <w:r w:rsidRPr="0080380D">
        <w:t xml:space="preserve"> </w:t>
      </w:r>
      <w:r>
        <w:t>S.19.01.01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rsidR="00857821">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non-life</w:t>
      </w:r>
      <w:r w:rsidRPr="0080380D">
        <w:t xml:space="preserve"> </w:t>
      </w:r>
      <w:r>
        <w:t>insurance</w:t>
      </w:r>
      <w:r w:rsidRPr="0080380D">
        <w:t xml:space="preserve"> </w:t>
      </w:r>
      <w:r>
        <w:t>claims</w:t>
      </w:r>
      <w:r w:rsidRPr="0080380D">
        <w:t xml:space="preserve"> </w:t>
      </w:r>
      <w:r>
        <w:t>in</w:t>
      </w:r>
      <w:r w:rsidRPr="0080380D">
        <w:t xml:space="preserve"> </w:t>
      </w:r>
      <w:r>
        <w:t>the</w:t>
      </w:r>
      <w:r w:rsidRPr="0080380D">
        <w:t xml:space="preserve"> </w:t>
      </w:r>
      <w:r>
        <w:t>format</w:t>
      </w:r>
      <w:r w:rsidRPr="0080380D">
        <w:t xml:space="preserve"> </w:t>
      </w:r>
      <w:r>
        <w:t>of</w:t>
      </w:r>
      <w:r w:rsidRPr="0080380D">
        <w:t xml:space="preserve"> </w:t>
      </w:r>
      <w:r>
        <w:t>development</w:t>
      </w:r>
      <w:r w:rsidRPr="0080380D">
        <w:t xml:space="preserve"> </w:t>
      </w:r>
      <w:r>
        <w:t>triangles,</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S.19.01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for</w:t>
      </w:r>
      <w:r w:rsidRPr="0080380D">
        <w:t xml:space="preserve"> </w:t>
      </w:r>
      <w:r>
        <w:t>the</w:t>
      </w:r>
      <w:r w:rsidRPr="0080380D">
        <w:t xml:space="preserve"> </w:t>
      </w:r>
      <w:r>
        <w:t>total</w:t>
      </w:r>
      <w:r w:rsidRPr="0080380D">
        <w:t xml:space="preserve"> </w:t>
      </w:r>
      <w:r>
        <w:t>of</w:t>
      </w:r>
      <w:r w:rsidRPr="0080380D">
        <w:t xml:space="preserve"> </w:t>
      </w:r>
      <w:r>
        <w:t>each</w:t>
      </w:r>
      <w:r w:rsidRPr="0080380D">
        <w:t xml:space="preserve"> </w:t>
      </w:r>
      <w:r>
        <w:t>non-life</w:t>
      </w:r>
      <w:r w:rsidRPr="0080380D">
        <w:t xml:space="preserve"> </w:t>
      </w:r>
      <w:r>
        <w:t>line</w:t>
      </w:r>
      <w:r w:rsidRPr="0080380D">
        <w:t xml:space="preserve"> </w:t>
      </w:r>
      <w:r>
        <w:t>of</w:t>
      </w:r>
      <w:r w:rsidRPr="0080380D">
        <w:t xml:space="preserve"> </w:t>
      </w:r>
      <w:r>
        <w:t>business</w:t>
      </w:r>
      <w:r w:rsidRPr="0080380D">
        <w:t xml:space="preserve"> </w:t>
      </w:r>
      <w:r>
        <w:t>as</w:t>
      </w:r>
      <w:r w:rsidRPr="0080380D">
        <w:t xml:space="preserve"> </w:t>
      </w:r>
      <w:r>
        <w:t>defined</w:t>
      </w:r>
      <w:r w:rsidRPr="0080380D">
        <w:t xml:space="preserve"> </w:t>
      </w:r>
      <w:r>
        <w:t>in</w:t>
      </w:r>
      <w:r w:rsidRPr="0080380D">
        <w:t xml:space="preserve"> </w:t>
      </w:r>
      <w:r>
        <w:t>Annex</w:t>
      </w:r>
      <w:r w:rsidRPr="0080380D">
        <w:t xml:space="preserve"> </w:t>
      </w:r>
      <w:r>
        <w:t>I</w:t>
      </w:r>
      <w:r w:rsidRPr="0080380D">
        <w:t xml:space="preserve"> </w:t>
      </w:r>
      <w:r>
        <w:t>to</w:t>
      </w:r>
      <w:r w:rsidRPr="0080380D">
        <w:t xml:space="preserve"> </w:t>
      </w:r>
      <w:r>
        <w:t>Delegated</w:t>
      </w:r>
      <w:r w:rsidRPr="0080380D">
        <w:t xml:space="preserve"> </w:t>
      </w:r>
      <w:r>
        <w:t>Regulation</w:t>
      </w:r>
      <w:r w:rsidRPr="0080380D">
        <w:t xml:space="preserve"> </w:t>
      </w:r>
      <w:r>
        <w:t>(EU)</w:t>
      </w:r>
      <w:r w:rsidRPr="0080380D">
        <w:t xml:space="preserve"> </w:t>
      </w:r>
      <w:r>
        <w:t>2015/35</w:t>
      </w:r>
      <w:r w:rsidRPr="0080380D">
        <w:t xml:space="preserve"> </w:t>
      </w:r>
      <w:r>
        <w:t>and</w:t>
      </w:r>
      <w:r w:rsidRPr="0080380D">
        <w:t xml:space="preserve"> </w:t>
      </w:r>
      <w:r>
        <w:t>additionally</w:t>
      </w:r>
      <w:r w:rsidRPr="0080380D">
        <w:t xml:space="preserve"> </w:t>
      </w:r>
      <w:r>
        <w:t>by</w:t>
      </w:r>
      <w:r w:rsidRPr="0080380D">
        <w:t xml:space="preserve"> </w:t>
      </w:r>
      <w:r>
        <w:t>currency,</w:t>
      </w:r>
      <w:r w:rsidRPr="0080380D">
        <w:t xml:space="preserve"> </w:t>
      </w:r>
      <w:r>
        <w:t>only</w:t>
      </w:r>
      <w:r w:rsidRPr="0080380D">
        <w:t xml:space="preserve"> </w:t>
      </w:r>
      <w:r>
        <w:t>when</w:t>
      </w:r>
      <w:r w:rsidRPr="0080380D">
        <w:t xml:space="preserve"> </w:t>
      </w:r>
      <w:r>
        <w:t>the</w:t>
      </w:r>
      <w:r w:rsidRPr="0080380D">
        <w:t xml:space="preserve"> </w:t>
      </w:r>
      <w:r>
        <w:t>following</w:t>
      </w:r>
      <w:r w:rsidRPr="0080380D">
        <w:t xml:space="preserve"> </w:t>
      </w:r>
      <w:r>
        <w:t>applies:</w:t>
      </w:r>
    </w:p>
    <w:p w14:paraId="1EF1E395" w14:textId="7F0CEACF" w:rsidR="00411829" w:rsidRDefault="00411829" w:rsidP="001148BC">
      <w:pPr>
        <w:pStyle w:val="ListParagraph"/>
        <w:numPr>
          <w:ilvl w:val="0"/>
          <w:numId w:val="37"/>
        </w:numPr>
        <w:tabs>
          <w:tab w:val="left" w:pos="1493"/>
        </w:tabs>
        <w:spacing w:line="276" w:lineRule="auto"/>
      </w:pPr>
      <w:r>
        <w:t>the total gross best estimate for one non</w:t>
      </w:r>
      <w:r w:rsidR="00485328">
        <w:t>-</w:t>
      </w:r>
      <w:proofErr w:type="gramStart"/>
      <w:r>
        <w:t>life line</w:t>
      </w:r>
      <w:proofErr w:type="gramEnd"/>
      <w:r>
        <w:t xml:space="preserve"> of business represents more than 10% of the total gross best estimate of the </w:t>
      </w:r>
      <w:r>
        <w:lastRenderedPageBreak/>
        <w:t>claims provision the information should be reported with the following split by currencies:</w:t>
      </w:r>
    </w:p>
    <w:p w14:paraId="172C3261" w14:textId="3F67EFFF" w:rsidR="00BF6324" w:rsidRDefault="0087257A" w:rsidP="001148BC">
      <w:pPr>
        <w:pStyle w:val="ListParagraph"/>
        <w:tabs>
          <w:tab w:val="left" w:pos="1493"/>
        </w:tabs>
        <w:spacing w:line="276" w:lineRule="auto"/>
        <w:ind w:left="3385" w:firstLine="0"/>
      </w:pPr>
      <w:r>
        <w:t xml:space="preserve">a) </w:t>
      </w:r>
      <w:r w:rsidR="00A51A09">
        <w:t>amounts</w:t>
      </w:r>
      <w:r w:rsidR="00A51A09" w:rsidRPr="0080380D">
        <w:t xml:space="preserve"> </w:t>
      </w:r>
      <w:r w:rsidR="00A51A09">
        <w:t>for</w:t>
      </w:r>
      <w:r w:rsidR="00A51A09" w:rsidRPr="0080380D">
        <w:t xml:space="preserve"> </w:t>
      </w:r>
      <w:r w:rsidR="00A51A09">
        <w:t>any</w:t>
      </w:r>
      <w:r w:rsidR="00A51A09" w:rsidRPr="0080380D">
        <w:t xml:space="preserve"> </w:t>
      </w:r>
      <w:r w:rsidR="00A51A09">
        <w:t>currency</w:t>
      </w:r>
      <w:r w:rsidR="00A51A09" w:rsidRPr="0080380D">
        <w:t xml:space="preserve"> </w:t>
      </w:r>
      <w:r w:rsidR="00A51A09">
        <w:t>that</w:t>
      </w:r>
      <w:r w:rsidR="00A51A09" w:rsidRPr="0080380D">
        <w:t xml:space="preserve"> </w:t>
      </w:r>
      <w:r w:rsidR="00A51A09">
        <w:t>represents</w:t>
      </w:r>
      <w:r w:rsidR="00A51A09" w:rsidRPr="0080380D">
        <w:t xml:space="preserve"> </w:t>
      </w:r>
      <w:r w:rsidR="00A51A09">
        <w:t>more</w:t>
      </w:r>
      <w:r w:rsidR="00A51A09" w:rsidRPr="0080380D">
        <w:t xml:space="preserve"> </w:t>
      </w:r>
      <w:r w:rsidR="00A51A09">
        <w:t>than</w:t>
      </w:r>
      <w:r w:rsidR="00A51A09" w:rsidRPr="0080380D">
        <w:t xml:space="preserve"> </w:t>
      </w:r>
      <w:r w:rsidR="00A51A09">
        <w:t>25%</w:t>
      </w:r>
      <w:r w:rsidR="00A51A09" w:rsidRPr="0080380D">
        <w:t xml:space="preserve"> </w:t>
      </w:r>
      <w:r w:rsidR="00A51A09">
        <w:t>of</w:t>
      </w:r>
      <w:r w:rsidR="00A51A09" w:rsidRPr="0080380D">
        <w:t xml:space="preserve"> </w:t>
      </w:r>
      <w:r w:rsidR="00A51A09">
        <w:t>the</w:t>
      </w:r>
      <w:r w:rsidR="00A51A09" w:rsidRPr="0080380D">
        <w:t xml:space="preserve"> </w:t>
      </w:r>
      <w:r w:rsidR="00A51A09">
        <w:t>gross</w:t>
      </w:r>
      <w:r w:rsidR="00A51A09" w:rsidRPr="0080380D">
        <w:t xml:space="preserve"> </w:t>
      </w:r>
      <w:r w:rsidR="00A51A09">
        <w:t>best</w:t>
      </w:r>
      <w:r w:rsidR="00A51A09" w:rsidRPr="0080380D">
        <w:t xml:space="preserve"> </w:t>
      </w:r>
      <w:r w:rsidR="00A51A09">
        <w:t>estimate</w:t>
      </w:r>
      <w:r w:rsidR="00A51A09" w:rsidRPr="0080380D">
        <w:t xml:space="preserve"> </w:t>
      </w:r>
      <w:r w:rsidR="00A51A09">
        <w:t>of</w:t>
      </w:r>
      <w:r w:rsidR="00A51A09" w:rsidRPr="0080380D">
        <w:t xml:space="preserve"> </w:t>
      </w:r>
      <w:r w:rsidR="00A51A09">
        <w:t>the</w:t>
      </w:r>
      <w:r w:rsidR="00A51A09" w:rsidRPr="0080380D">
        <w:t xml:space="preserve"> </w:t>
      </w:r>
      <w:proofErr w:type="gramStart"/>
      <w:r w:rsidR="00A51A09">
        <w:t>claims</w:t>
      </w:r>
      <w:proofErr w:type="gramEnd"/>
      <w:r w:rsidR="00A51A09" w:rsidRPr="0080380D">
        <w:t xml:space="preserve"> </w:t>
      </w:r>
      <w:r w:rsidR="00A51A09">
        <w:t>provisions</w:t>
      </w:r>
      <w:r w:rsidR="00A51A09" w:rsidRPr="0080380D">
        <w:t xml:space="preserve"> </w:t>
      </w:r>
      <w:r w:rsidR="00A51A09">
        <w:t>in</w:t>
      </w:r>
      <w:r w:rsidR="00A51A09" w:rsidRPr="0080380D">
        <w:t xml:space="preserve"> </w:t>
      </w:r>
      <w:r w:rsidR="00A51A09">
        <w:t>the</w:t>
      </w:r>
      <w:r w:rsidR="00A51A09" w:rsidRPr="0080380D">
        <w:t xml:space="preserve"> </w:t>
      </w:r>
      <w:r w:rsidR="00A51A09">
        <w:t>original</w:t>
      </w:r>
      <w:r w:rsidR="00A51A09" w:rsidRPr="0080380D">
        <w:t xml:space="preserve"> </w:t>
      </w:r>
      <w:r w:rsidR="00A51A09">
        <w:t>currency</w:t>
      </w:r>
      <w:r w:rsidR="00A51A09" w:rsidRPr="0080380D">
        <w:t xml:space="preserve"> </w:t>
      </w:r>
      <w:r w:rsidR="00A51A09">
        <w:t>from</w:t>
      </w:r>
      <w:r w:rsidR="00A51A09" w:rsidRPr="0080380D">
        <w:t xml:space="preserve"> </w:t>
      </w:r>
      <w:r w:rsidR="00A51A09">
        <w:t>that</w:t>
      </w:r>
      <w:r w:rsidR="00A51A09" w:rsidRPr="0080380D">
        <w:t xml:space="preserve"> </w:t>
      </w:r>
      <w:r w:rsidR="00A51A09">
        <w:t>non-</w:t>
      </w:r>
      <w:proofErr w:type="gramStart"/>
      <w:r w:rsidR="00A51A09">
        <w:t>life</w:t>
      </w:r>
      <w:r w:rsidR="00A51A09" w:rsidRPr="0080380D">
        <w:t xml:space="preserve"> </w:t>
      </w:r>
      <w:r w:rsidR="00A51A09">
        <w:t>line</w:t>
      </w:r>
      <w:proofErr w:type="gramEnd"/>
      <w:r w:rsidR="00A51A09" w:rsidRPr="0080380D">
        <w:t xml:space="preserve"> </w:t>
      </w:r>
      <w:r w:rsidR="00A51A09">
        <w:t>of</w:t>
      </w:r>
      <w:r w:rsidR="00A51A09" w:rsidRPr="0080380D">
        <w:t xml:space="preserve"> </w:t>
      </w:r>
      <w:r w:rsidR="00A51A09">
        <w:t>business;</w:t>
      </w:r>
      <w:r w:rsidR="00A51A09" w:rsidRPr="0080380D">
        <w:t xml:space="preserve"> </w:t>
      </w:r>
      <w:r w:rsidR="00A51A09">
        <w:t>or</w:t>
      </w:r>
    </w:p>
    <w:p w14:paraId="3189A669" w14:textId="3F7CCB10" w:rsidR="00BF6324" w:rsidRDefault="0087257A" w:rsidP="00E010D9">
      <w:pPr>
        <w:pStyle w:val="ListParagraph"/>
        <w:tabs>
          <w:tab w:val="left" w:pos="1493"/>
        </w:tabs>
        <w:spacing w:line="276" w:lineRule="auto"/>
        <w:ind w:left="3385" w:firstLine="0"/>
      </w:pPr>
      <w:r>
        <w:t>b) amounts</w:t>
      </w:r>
      <w:r w:rsidRPr="0080380D">
        <w:t xml:space="preserve"> </w:t>
      </w:r>
      <w:r>
        <w:t>for</w:t>
      </w:r>
      <w:r w:rsidRPr="0080380D">
        <w:t xml:space="preserve"> </w:t>
      </w:r>
      <w:r>
        <w:t>any</w:t>
      </w:r>
      <w:r w:rsidRPr="0080380D">
        <w:t xml:space="preserve"> </w:t>
      </w:r>
      <w:r>
        <w:t>currency</w:t>
      </w:r>
      <w:r w:rsidRPr="0080380D">
        <w:t xml:space="preserve"> </w:t>
      </w:r>
      <w:r>
        <w:t>that</w:t>
      </w:r>
      <w:r w:rsidRPr="0080380D">
        <w:t xml:space="preserve"> </w:t>
      </w:r>
      <w:r>
        <w:t>represents</w:t>
      </w:r>
      <w:r w:rsidRPr="0080380D">
        <w:t xml:space="preserve"> </w:t>
      </w:r>
      <w:r>
        <w:t>less</w:t>
      </w:r>
      <w:r w:rsidRPr="0080380D">
        <w:t xml:space="preserve"> </w:t>
      </w:r>
      <w:r>
        <w:t>than</w:t>
      </w:r>
      <w:r w:rsidRPr="0080380D">
        <w:t xml:space="preserve"> </w:t>
      </w:r>
      <w:r>
        <w:t>25%</w:t>
      </w:r>
      <w:r w:rsidRPr="0080380D">
        <w:t xml:space="preserve"> </w:t>
      </w:r>
      <w:r>
        <w:t>of</w:t>
      </w:r>
      <w:r w:rsidRPr="0080380D">
        <w:t xml:space="preserve"> </w:t>
      </w:r>
      <w:r>
        <w:t>the</w:t>
      </w:r>
      <w:r w:rsidRPr="0080380D">
        <w:t xml:space="preserve"> </w:t>
      </w:r>
      <w:r>
        <w:t>gross</w:t>
      </w:r>
      <w:r w:rsidRPr="0080380D">
        <w:t xml:space="preserve"> </w:t>
      </w:r>
      <w:r>
        <w:t>best</w:t>
      </w:r>
      <w:r w:rsidRPr="0080380D">
        <w:t xml:space="preserve"> </w:t>
      </w:r>
      <w:r>
        <w:t>estimate</w:t>
      </w:r>
      <w:r w:rsidRPr="0080380D">
        <w:t xml:space="preserve"> </w:t>
      </w:r>
      <w:r>
        <w:t>of</w:t>
      </w:r>
      <w:r w:rsidRPr="0080380D">
        <w:t xml:space="preserve"> </w:t>
      </w:r>
      <w:r>
        <w:t>the</w:t>
      </w:r>
      <w:r w:rsidRPr="0080380D">
        <w:t xml:space="preserve"> </w:t>
      </w:r>
      <w:proofErr w:type="gramStart"/>
      <w:r>
        <w:t>claims</w:t>
      </w:r>
      <w:proofErr w:type="gramEnd"/>
      <w:r w:rsidRPr="0080380D">
        <w:t xml:space="preserve"> </w:t>
      </w:r>
      <w:r>
        <w:t>provisions</w:t>
      </w:r>
      <w:r w:rsidRPr="0080380D">
        <w:t xml:space="preserve"> </w:t>
      </w:r>
      <w:r>
        <w:t>in</w:t>
      </w:r>
      <w:r w:rsidRPr="0080380D">
        <w:t xml:space="preserve"> </w:t>
      </w:r>
      <w:r>
        <w:t>the</w:t>
      </w:r>
      <w:r w:rsidRPr="0080380D">
        <w:t xml:space="preserve"> </w:t>
      </w:r>
      <w:r>
        <w:t>original</w:t>
      </w:r>
      <w:r w:rsidRPr="0080380D">
        <w:t xml:space="preserve"> </w:t>
      </w:r>
      <w:r>
        <w:t>currency</w:t>
      </w:r>
      <w:r w:rsidRPr="0080380D">
        <w:t xml:space="preserve"> </w:t>
      </w:r>
      <w:r>
        <w:t>from</w:t>
      </w:r>
      <w:r w:rsidRPr="0080380D">
        <w:t xml:space="preserve"> </w:t>
      </w:r>
      <w:r>
        <w:t>that</w:t>
      </w:r>
      <w:r w:rsidRPr="0080380D">
        <w:t xml:space="preserve"> </w:t>
      </w:r>
      <w:r>
        <w:t>non-</w:t>
      </w:r>
      <w:proofErr w:type="gramStart"/>
      <w:r>
        <w:t>life</w:t>
      </w:r>
      <w:r w:rsidRPr="0080380D">
        <w:t xml:space="preserve"> </w:t>
      </w:r>
      <w:r>
        <w:t>line</w:t>
      </w:r>
      <w:proofErr w:type="gramEnd"/>
      <w:r w:rsidRPr="0080380D">
        <w:t xml:space="preserve"> </w:t>
      </w:r>
      <w:r>
        <w:t>of</w:t>
      </w:r>
      <w:r w:rsidRPr="0080380D">
        <w:t xml:space="preserve"> </w:t>
      </w:r>
      <w:r>
        <w:t>business</w:t>
      </w:r>
      <w:r w:rsidRPr="0080380D">
        <w:t xml:space="preserve"> </w:t>
      </w:r>
      <w:r>
        <w:t>but</w:t>
      </w:r>
      <w:r w:rsidRPr="0080380D">
        <w:t xml:space="preserve"> </w:t>
      </w:r>
      <w:r>
        <w:t>more</w:t>
      </w:r>
      <w:r w:rsidRPr="0080380D">
        <w:t xml:space="preserve"> </w:t>
      </w:r>
      <w:r>
        <w:t>than</w:t>
      </w:r>
      <w:r w:rsidRPr="0080380D">
        <w:t xml:space="preserve"> </w:t>
      </w:r>
      <w:r>
        <w:t>5%</w:t>
      </w:r>
      <w:r w:rsidRPr="0080380D">
        <w:t xml:space="preserve"> </w:t>
      </w:r>
      <w:r>
        <w:t>of</w:t>
      </w:r>
      <w:r w:rsidRPr="0080380D">
        <w:t xml:space="preserve"> </w:t>
      </w:r>
      <w:r>
        <w:t>total</w:t>
      </w:r>
      <w:r w:rsidRPr="0080380D">
        <w:t xml:space="preserve"> </w:t>
      </w:r>
      <w:r>
        <w:t>gross</w:t>
      </w:r>
      <w:r w:rsidRPr="0080380D">
        <w:t xml:space="preserve"> </w:t>
      </w:r>
      <w:r>
        <w:t>best</w:t>
      </w:r>
      <w:r w:rsidRPr="0080380D">
        <w:t xml:space="preserve"> </w:t>
      </w:r>
      <w:r>
        <w:t>estimate</w:t>
      </w:r>
      <w:r w:rsidRPr="0080380D">
        <w:t xml:space="preserve"> </w:t>
      </w:r>
      <w:r>
        <w:t>of</w:t>
      </w:r>
      <w:r w:rsidRPr="0080380D">
        <w:t xml:space="preserve"> </w:t>
      </w:r>
      <w:r>
        <w:t>the</w:t>
      </w:r>
      <w:r w:rsidRPr="0080380D">
        <w:t xml:space="preserve"> </w:t>
      </w:r>
      <w:proofErr w:type="gramStart"/>
      <w:r>
        <w:t>claims</w:t>
      </w:r>
      <w:proofErr w:type="gramEnd"/>
      <w:r w:rsidRPr="0080380D">
        <w:t xml:space="preserve"> </w:t>
      </w:r>
      <w:r>
        <w:t>provisions</w:t>
      </w:r>
      <w:r w:rsidRPr="0080380D">
        <w:t xml:space="preserve"> </w:t>
      </w:r>
      <w:r>
        <w:t>in</w:t>
      </w:r>
      <w:r w:rsidRPr="0080380D">
        <w:t xml:space="preserve"> </w:t>
      </w:r>
      <w:r>
        <w:t>the</w:t>
      </w:r>
      <w:r w:rsidRPr="0080380D">
        <w:t xml:space="preserve"> </w:t>
      </w:r>
      <w:r>
        <w:t>original</w:t>
      </w:r>
      <w:r w:rsidRPr="0080380D">
        <w:t xml:space="preserve"> </w:t>
      </w:r>
      <w:r>
        <w:t>currency.</w:t>
      </w:r>
    </w:p>
    <w:p w14:paraId="69E7776F" w14:textId="4920A529" w:rsidR="00BF6324" w:rsidRPr="00F54F9A" w:rsidRDefault="0014165F" w:rsidP="001148BC">
      <w:pPr>
        <w:pStyle w:val="ListParagraph"/>
        <w:numPr>
          <w:ilvl w:val="0"/>
          <w:numId w:val="13"/>
        </w:numPr>
      </w:pPr>
      <w:r w:rsidRPr="00F54F9A">
        <w:t>template</w:t>
      </w:r>
      <w:r>
        <w:t xml:space="preserve"> S.20.01.01 of Annex I to Implementing Technical Standard </w:t>
      </w:r>
      <w:r w:rsidR="00A61B24">
        <w:t xml:space="preserve"> </w:t>
      </w:r>
      <w:r>
        <w:t>on the Templates for the Submission of Information, specifying information on the development of the distribution of the claims incurred at the end of the financial year for material line of business representing a coverage of</w:t>
      </w:r>
      <w:r w:rsidRPr="0080380D">
        <w:t xml:space="preserve"> </w:t>
      </w:r>
      <w:r>
        <w:t>90%</w:t>
      </w:r>
      <w:r w:rsidRPr="0080380D">
        <w:t xml:space="preserve"> </w:t>
      </w:r>
      <w:r>
        <w:t>of</w:t>
      </w:r>
      <w:r w:rsidRPr="0080380D">
        <w:t xml:space="preserve"> </w:t>
      </w:r>
      <w:r>
        <w:t>the non-life</w:t>
      </w:r>
      <w:r w:rsidRPr="0080380D">
        <w:t xml:space="preserve"> </w:t>
      </w:r>
      <w:r>
        <w:t>technical</w:t>
      </w:r>
      <w:r w:rsidRPr="0080380D">
        <w:t xml:space="preserve"> </w:t>
      </w:r>
      <w:r>
        <w:t>provisions,</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S.20.01</w:t>
      </w:r>
      <w:r w:rsidRPr="0080380D">
        <w:t xml:space="preserve"> </w:t>
      </w:r>
      <w:r>
        <w:t>of Annex</w:t>
      </w:r>
      <w:r w:rsidRPr="0080380D">
        <w:t xml:space="preserve"> </w:t>
      </w:r>
      <w:r>
        <w:t xml:space="preserve">II to Implementing Technical </w:t>
      </w:r>
      <w:r w:rsidRPr="00F54F9A">
        <w:t xml:space="preserve">Standard on the Templates for the Submission of Information, for each line of business as </w:t>
      </w:r>
      <w:r w:rsidR="00A61B24">
        <w:t xml:space="preserve"> </w:t>
      </w:r>
      <w:r w:rsidRPr="00F54F9A">
        <w:t>defined in Annex I to Delegated Regulation (EU) 2015/35.</w:t>
      </w:r>
    </w:p>
    <w:p w14:paraId="56BAE9AC" w14:textId="6F414781" w:rsidR="001564A9" w:rsidRPr="00F54F9A" w:rsidDel="009B39B5" w:rsidRDefault="003E29B1" w:rsidP="009B39B5">
      <w:pPr>
        <w:pStyle w:val="ListParagraph"/>
        <w:numPr>
          <w:ilvl w:val="0"/>
          <w:numId w:val="13"/>
        </w:numPr>
        <w:rPr>
          <w:del w:id="290" w:author="Johannes Backer" w:date="2025-05-15T08:21:00Z"/>
        </w:rPr>
      </w:pPr>
      <w:r>
        <w:t xml:space="preserve"> </w:t>
      </w:r>
      <w:del w:id="291" w:author="Johannes Backer" w:date="2025-05-15T08:21:00Z">
        <w:r w:rsidR="001564A9" w:rsidRPr="00F54F9A" w:rsidDel="009B39B5">
          <w:delText>template</w:delText>
        </w:r>
        <w:r w:rsidR="001564A9" w:rsidRPr="0080380D" w:rsidDel="009B39B5">
          <w:delText xml:space="preserve"> </w:delText>
        </w:r>
        <w:r w:rsidR="001564A9" w:rsidRPr="00F54F9A" w:rsidDel="009B39B5">
          <w:delText>S.21.01.01</w:delText>
        </w:r>
        <w:r w:rsidR="001564A9" w:rsidRPr="0080380D" w:rsidDel="009B39B5">
          <w:delText xml:space="preserve"> </w:delText>
        </w:r>
        <w:r w:rsidR="001564A9" w:rsidRPr="00F54F9A" w:rsidDel="009B39B5">
          <w:delText>of</w:delText>
        </w:r>
        <w:r w:rsidR="001564A9" w:rsidRPr="0080380D" w:rsidDel="009B39B5">
          <w:delText xml:space="preserve"> </w:delText>
        </w:r>
        <w:r w:rsidR="001564A9" w:rsidRPr="00F54F9A" w:rsidDel="009B39B5">
          <w:delText>Annex</w:delText>
        </w:r>
        <w:r w:rsidR="001564A9" w:rsidRPr="0080380D" w:rsidDel="009B39B5">
          <w:delText xml:space="preserve"> </w:delText>
        </w:r>
        <w:r w:rsidR="001564A9" w:rsidRPr="00F54F9A" w:rsidDel="009B39B5">
          <w:delText>I</w:delText>
        </w:r>
        <w:r w:rsidR="001564A9" w:rsidRPr="0080380D" w:rsidDel="009B39B5">
          <w:delText xml:space="preserve"> </w:delText>
        </w:r>
        <w:r w:rsidR="001564A9" w:rsidRPr="00F54F9A" w:rsidDel="009B39B5">
          <w:delText>to</w:delText>
        </w:r>
        <w:r w:rsidR="001564A9" w:rsidRPr="0080380D" w:rsidDel="009B39B5">
          <w:delText xml:space="preserve"> </w:delText>
        </w:r>
        <w:r w:rsidR="001564A9" w:rsidRPr="00F54F9A" w:rsidDel="009B39B5">
          <w:delText>Implementing</w:delText>
        </w:r>
        <w:r w:rsidR="001564A9" w:rsidRPr="0080380D" w:rsidDel="009B39B5">
          <w:delText xml:space="preserve"> </w:delText>
        </w:r>
        <w:r w:rsidR="001564A9" w:rsidRPr="00F54F9A" w:rsidDel="009B39B5">
          <w:delText>Technical</w:delText>
        </w:r>
        <w:r w:rsidR="001564A9" w:rsidRPr="0080380D" w:rsidDel="009B39B5">
          <w:delText xml:space="preserve"> </w:delText>
        </w:r>
        <w:r w:rsidR="001564A9" w:rsidRPr="00F54F9A" w:rsidDel="009B39B5">
          <w:delText>Standard</w:delText>
        </w:r>
        <w:r w:rsidR="001564A9" w:rsidRPr="0080380D" w:rsidDel="009B39B5">
          <w:delText xml:space="preserve"> </w:delText>
        </w:r>
        <w:r w:rsidR="001564A9" w:rsidRPr="00F54F9A" w:rsidDel="009B39B5">
          <w:delText>on</w:delText>
        </w:r>
        <w:r w:rsidR="001564A9" w:rsidRPr="0080380D" w:rsidDel="009B39B5">
          <w:delText xml:space="preserve"> </w:delText>
        </w:r>
        <w:r w:rsidR="001564A9" w:rsidRPr="00F54F9A" w:rsidDel="009B39B5">
          <w:delText>the</w:delText>
        </w:r>
        <w:r w:rsidR="001564A9" w:rsidRPr="0080380D" w:rsidDel="009B39B5">
          <w:delText xml:space="preserve"> </w:delText>
        </w:r>
        <w:r w:rsidR="001564A9" w:rsidRPr="00F54F9A" w:rsidDel="009B39B5">
          <w:delText>Templates</w:delText>
        </w:r>
        <w:r w:rsidR="001564A9" w:rsidRPr="0080380D" w:rsidDel="009B39B5">
          <w:delText xml:space="preserve"> </w:delText>
        </w:r>
        <w:r w:rsidR="001564A9" w:rsidRPr="00F54F9A" w:rsidDel="009B39B5">
          <w:delText>for</w:delText>
        </w:r>
        <w:r w:rsidR="001564A9" w:rsidRPr="0080380D" w:rsidDel="009B39B5">
          <w:delText xml:space="preserve"> </w:delText>
        </w:r>
        <w:r w:rsidR="001564A9" w:rsidRPr="00F54F9A" w:rsidDel="009B39B5">
          <w:delText>the Submission</w:delText>
        </w:r>
        <w:r w:rsidR="001564A9" w:rsidRPr="0080380D" w:rsidDel="009B39B5">
          <w:delText xml:space="preserve"> </w:delText>
        </w:r>
        <w:r w:rsidR="001564A9" w:rsidRPr="00F54F9A" w:rsidDel="009B39B5">
          <w:delText>of</w:delText>
        </w:r>
        <w:r w:rsidR="001564A9" w:rsidRPr="0080380D" w:rsidDel="009B39B5">
          <w:delText xml:space="preserve"> </w:delText>
        </w:r>
        <w:r w:rsidR="001564A9" w:rsidRPr="00F54F9A" w:rsidDel="009B39B5">
          <w:delText>Information,</w:delText>
        </w:r>
        <w:r w:rsidR="001564A9" w:rsidRPr="0080380D" w:rsidDel="009B39B5">
          <w:delText xml:space="preserve"> </w:delText>
        </w:r>
        <w:r w:rsidR="001564A9" w:rsidRPr="00F54F9A" w:rsidDel="009B39B5">
          <w:delText>specifying</w:delText>
        </w:r>
        <w:r w:rsidR="001564A9" w:rsidRPr="0080380D" w:rsidDel="009B39B5">
          <w:delText xml:space="preserve"> </w:delText>
        </w:r>
        <w:r w:rsidR="001564A9" w:rsidRPr="00F54F9A" w:rsidDel="009B39B5">
          <w:delText>information</w:delText>
        </w:r>
        <w:r w:rsidR="001564A9" w:rsidRPr="0080380D" w:rsidDel="009B39B5">
          <w:delText xml:space="preserve"> </w:delText>
        </w:r>
        <w:r w:rsidR="001564A9" w:rsidRPr="00F54F9A" w:rsidDel="009B39B5">
          <w:delText>on</w:delText>
        </w:r>
        <w:r w:rsidR="001564A9" w:rsidRPr="0080380D" w:rsidDel="009B39B5">
          <w:delText xml:space="preserve"> </w:delText>
        </w:r>
        <w:r w:rsidR="001564A9" w:rsidRPr="00F54F9A" w:rsidDel="009B39B5">
          <w:delText>loss</w:delText>
        </w:r>
        <w:r w:rsidR="001564A9" w:rsidRPr="0080380D" w:rsidDel="009B39B5">
          <w:delText xml:space="preserve"> </w:delText>
        </w:r>
        <w:r w:rsidR="001564A9" w:rsidRPr="00F54F9A" w:rsidDel="009B39B5">
          <w:delText>distribution</w:delText>
        </w:r>
        <w:r w:rsidR="001564A9" w:rsidRPr="0080380D" w:rsidDel="009B39B5">
          <w:delText xml:space="preserve"> </w:delText>
        </w:r>
        <w:r w:rsidR="001564A9" w:rsidRPr="00F54F9A" w:rsidDel="009B39B5">
          <w:delText>risk</w:delText>
        </w:r>
        <w:r w:rsidR="001564A9" w:rsidRPr="0080380D" w:rsidDel="009B39B5">
          <w:delText xml:space="preserve"> </w:delText>
        </w:r>
        <w:r w:rsidR="001564A9" w:rsidRPr="00F54F9A" w:rsidDel="009B39B5">
          <w:delText>profile</w:delText>
        </w:r>
        <w:r w:rsidR="001564A9" w:rsidRPr="0080380D" w:rsidDel="009B39B5">
          <w:delText xml:space="preserve"> </w:delText>
        </w:r>
        <w:r w:rsidR="001564A9" w:rsidRPr="00F54F9A" w:rsidDel="009B39B5">
          <w:delText>of</w:delText>
        </w:r>
        <w:r w:rsidR="001564A9" w:rsidRPr="0080380D" w:rsidDel="009B39B5">
          <w:delText xml:space="preserve"> </w:delText>
        </w:r>
        <w:r w:rsidR="001564A9" w:rsidRPr="00F54F9A" w:rsidDel="009B39B5">
          <w:delText>non-life business</w:delText>
        </w:r>
        <w:r w:rsidR="001564A9" w:rsidRPr="0080380D" w:rsidDel="009B39B5">
          <w:delText xml:space="preserve"> </w:delText>
        </w:r>
        <w:r w:rsidR="001564A9" w:rsidRPr="00F54F9A" w:rsidDel="009B39B5">
          <w:delText>for</w:delText>
        </w:r>
        <w:r w:rsidR="001564A9" w:rsidRPr="0080380D" w:rsidDel="009B39B5">
          <w:delText xml:space="preserve"> </w:delText>
        </w:r>
        <w:r w:rsidR="001564A9" w:rsidRPr="00F54F9A" w:rsidDel="009B39B5">
          <w:delText>material</w:delText>
        </w:r>
        <w:r w:rsidR="001564A9" w:rsidRPr="0080380D" w:rsidDel="009B39B5">
          <w:delText xml:space="preserve"> </w:delText>
        </w:r>
        <w:r w:rsidR="001564A9" w:rsidRPr="00F54F9A" w:rsidDel="009B39B5">
          <w:delText>line</w:delText>
        </w:r>
        <w:r w:rsidR="001564A9" w:rsidRPr="0080380D" w:rsidDel="009B39B5">
          <w:delText xml:space="preserve"> </w:delText>
        </w:r>
        <w:r w:rsidR="001564A9" w:rsidRPr="00F54F9A" w:rsidDel="009B39B5">
          <w:delText>of</w:delText>
        </w:r>
        <w:r w:rsidR="001564A9" w:rsidRPr="0080380D" w:rsidDel="009B39B5">
          <w:delText xml:space="preserve"> </w:delText>
        </w:r>
        <w:r w:rsidR="001564A9" w:rsidRPr="00F54F9A" w:rsidDel="009B39B5">
          <w:delText>business</w:delText>
        </w:r>
        <w:r w:rsidR="001564A9" w:rsidRPr="0080380D" w:rsidDel="009B39B5">
          <w:delText xml:space="preserve"> </w:delText>
        </w:r>
        <w:r w:rsidR="001564A9" w:rsidRPr="00F54F9A" w:rsidDel="009B39B5">
          <w:delText>representing</w:delText>
        </w:r>
        <w:r w:rsidR="001564A9" w:rsidRPr="0080380D" w:rsidDel="009B39B5">
          <w:delText xml:space="preserve"> </w:delText>
        </w:r>
        <w:r w:rsidR="001564A9" w:rsidRPr="00F54F9A" w:rsidDel="009B39B5">
          <w:delText>a</w:delText>
        </w:r>
        <w:r w:rsidR="001564A9" w:rsidRPr="0080380D" w:rsidDel="009B39B5">
          <w:delText xml:space="preserve"> </w:delText>
        </w:r>
        <w:r w:rsidR="001564A9" w:rsidRPr="00F54F9A" w:rsidDel="009B39B5">
          <w:delText>coverage</w:delText>
        </w:r>
        <w:r w:rsidR="001564A9" w:rsidRPr="0080380D" w:rsidDel="009B39B5">
          <w:delText xml:space="preserve"> </w:delText>
        </w:r>
        <w:r w:rsidR="001564A9" w:rsidRPr="00F54F9A" w:rsidDel="009B39B5">
          <w:delText>of</w:delText>
        </w:r>
        <w:r w:rsidR="001564A9" w:rsidRPr="0080380D" w:rsidDel="009B39B5">
          <w:delText xml:space="preserve"> </w:delText>
        </w:r>
        <w:r w:rsidR="001564A9" w:rsidRPr="00F54F9A" w:rsidDel="009B39B5">
          <w:delText>90%</w:delText>
        </w:r>
        <w:r w:rsidR="001564A9" w:rsidRPr="0080380D" w:rsidDel="009B39B5">
          <w:delText xml:space="preserve"> </w:delText>
        </w:r>
        <w:r w:rsidR="001564A9" w:rsidRPr="00F54F9A" w:rsidDel="009B39B5">
          <w:delText>of</w:delText>
        </w:r>
        <w:r w:rsidR="001564A9" w:rsidRPr="0080380D" w:rsidDel="009B39B5">
          <w:delText xml:space="preserve"> </w:delText>
        </w:r>
        <w:r w:rsidR="001564A9" w:rsidRPr="00F54F9A" w:rsidDel="009B39B5">
          <w:delText>the</w:delText>
        </w:r>
        <w:r w:rsidR="001564A9" w:rsidRPr="0080380D" w:rsidDel="009B39B5">
          <w:delText xml:space="preserve"> </w:delText>
        </w:r>
        <w:r w:rsidR="001564A9" w:rsidRPr="00F54F9A" w:rsidDel="009B39B5">
          <w:delText>non-life</w:delText>
        </w:r>
        <w:r w:rsidR="001564A9" w:rsidRPr="0080380D" w:rsidDel="009B39B5">
          <w:delText xml:space="preserve"> </w:delText>
        </w:r>
        <w:r w:rsidR="001564A9" w:rsidRPr="00F54F9A" w:rsidDel="009B39B5">
          <w:delText>technical provisions, following the instructions set out in S.21.01 of Annex II to Implementing Technical Standard on the Templates for the Submission of Information, for each line of business as defined</w:delText>
        </w:r>
        <w:r w:rsidR="001564A9" w:rsidRPr="0080380D" w:rsidDel="009B39B5">
          <w:delText xml:space="preserve"> </w:delText>
        </w:r>
        <w:r w:rsidR="001564A9" w:rsidRPr="00F54F9A" w:rsidDel="009B39B5">
          <w:delText>in Annex I to Delegated Regulation (EU) 2015/35.</w:delText>
        </w:r>
      </w:del>
    </w:p>
    <w:p w14:paraId="2DDB1342" w14:textId="17133085" w:rsidR="00BF6324" w:rsidRPr="00F54F9A" w:rsidDel="009B39B5" w:rsidRDefault="000B090D">
      <w:pPr>
        <w:pStyle w:val="ListParagraph"/>
        <w:numPr>
          <w:ilvl w:val="0"/>
          <w:numId w:val="13"/>
        </w:numPr>
        <w:rPr>
          <w:del w:id="292" w:author="Johannes Backer" w:date="2025-05-15T08:21:00Z"/>
        </w:rPr>
        <w:pPrChange w:id="293" w:author="Johannes Backer" w:date="2025-05-15T08:21:00Z">
          <w:pPr>
            <w:pStyle w:val="ListParagraph"/>
            <w:numPr>
              <w:numId w:val="13"/>
            </w:numPr>
            <w:tabs>
              <w:tab w:val="left" w:pos="1152"/>
            </w:tabs>
            <w:spacing w:line="276" w:lineRule="auto"/>
          </w:pPr>
        </w:pPrChange>
      </w:pPr>
      <w:del w:id="294" w:author="Johannes Backer" w:date="2025-05-15T08:21:00Z">
        <w:r w:rsidRPr="00F54F9A" w:rsidDel="009B39B5">
          <w:delText>template</w:delText>
        </w:r>
        <w:r w:rsidRPr="0080380D" w:rsidDel="009B39B5">
          <w:delText xml:space="preserve"> </w:delText>
        </w:r>
        <w:r w:rsidRPr="00F54F9A" w:rsidDel="009B39B5">
          <w:delText>S.21.02.01</w:delText>
        </w:r>
        <w:r w:rsidRPr="0080380D" w:rsidDel="009B39B5">
          <w:delText xml:space="preserve"> </w:delText>
        </w:r>
        <w:r w:rsidRPr="00F54F9A" w:rsidDel="009B39B5">
          <w:delText>of</w:delText>
        </w:r>
        <w:r w:rsidRPr="0080380D" w:rsidDel="009B39B5">
          <w:delText xml:space="preserve"> </w:delText>
        </w:r>
        <w:r w:rsidRPr="00F54F9A" w:rsidDel="009B39B5">
          <w:delText>Annex</w:delText>
        </w:r>
        <w:r w:rsidRPr="0080380D" w:rsidDel="009B39B5">
          <w:delText xml:space="preserve"> </w:delText>
        </w:r>
        <w:r w:rsidRPr="00F54F9A" w:rsidDel="009B39B5">
          <w:delText>I</w:delText>
        </w:r>
        <w:r w:rsidRPr="0080380D" w:rsidDel="009B39B5">
          <w:delText xml:space="preserve"> </w:delText>
        </w:r>
        <w:r w:rsidRPr="00F54F9A" w:rsidDel="009B39B5">
          <w:delText>to</w:delText>
        </w:r>
        <w:r w:rsidRPr="0080380D" w:rsidDel="009B39B5">
          <w:delText xml:space="preserve"> </w:delText>
        </w:r>
        <w:r w:rsidRPr="00F54F9A" w:rsidDel="009B39B5">
          <w:delText>Implementing</w:delText>
        </w:r>
        <w:r w:rsidRPr="0080380D" w:rsidDel="009B39B5">
          <w:delText xml:space="preserve"> </w:delText>
        </w:r>
        <w:r w:rsidRPr="00F54F9A" w:rsidDel="009B39B5">
          <w:delText>Technical</w:delText>
        </w:r>
        <w:r w:rsidRPr="0080380D" w:rsidDel="009B39B5">
          <w:delText xml:space="preserve"> </w:delText>
        </w:r>
        <w:r w:rsidRPr="00F54F9A" w:rsidDel="009B39B5">
          <w:delText>Standard</w:delText>
        </w:r>
        <w:r w:rsidRPr="0080380D" w:rsidDel="009B39B5">
          <w:delText xml:space="preserve"> </w:delText>
        </w:r>
        <w:r w:rsidRPr="00F54F9A" w:rsidDel="009B39B5">
          <w:delText>on</w:delText>
        </w:r>
        <w:r w:rsidRPr="0080380D" w:rsidDel="009B39B5">
          <w:delText xml:space="preserve"> </w:delText>
        </w:r>
        <w:r w:rsidRPr="00F54F9A" w:rsidDel="009B39B5">
          <w:delText>the</w:delText>
        </w:r>
        <w:r w:rsidRPr="0080380D" w:rsidDel="009B39B5">
          <w:delText xml:space="preserve"> </w:delText>
        </w:r>
        <w:r w:rsidRPr="00F54F9A" w:rsidDel="009B39B5">
          <w:delText>Templates</w:delText>
        </w:r>
        <w:r w:rsidRPr="0080380D" w:rsidDel="009B39B5">
          <w:delText xml:space="preserve"> </w:delText>
        </w:r>
        <w:r w:rsidRPr="00F54F9A" w:rsidDel="009B39B5">
          <w:delText>for</w:delText>
        </w:r>
        <w:r w:rsidRPr="0080380D" w:rsidDel="009B39B5">
          <w:delText xml:space="preserve"> </w:delText>
        </w:r>
        <w:r w:rsidRPr="00F54F9A" w:rsidDel="009B39B5">
          <w:delText>the</w:delText>
        </w:r>
        <w:r w:rsidRPr="0080380D" w:rsidDel="009B39B5">
          <w:delText xml:space="preserve"> </w:delText>
        </w:r>
        <w:r w:rsidRPr="00F54F9A" w:rsidDel="009B39B5">
          <w:delText>Submission</w:delText>
        </w:r>
        <w:r w:rsidRPr="0080380D" w:rsidDel="009B39B5">
          <w:delText xml:space="preserve"> </w:delText>
        </w:r>
        <w:r w:rsidRPr="00F54F9A" w:rsidDel="009B39B5">
          <w:delText>of</w:delText>
        </w:r>
        <w:r w:rsidRPr="0080380D" w:rsidDel="009B39B5">
          <w:delText xml:space="preserve"> </w:delText>
        </w:r>
        <w:r w:rsidRPr="00F54F9A" w:rsidDel="009B39B5">
          <w:delText>Information,</w:delText>
        </w:r>
        <w:r w:rsidRPr="0080380D" w:rsidDel="009B39B5">
          <w:delText xml:space="preserve"> </w:delText>
        </w:r>
        <w:r w:rsidRPr="00F54F9A" w:rsidDel="009B39B5">
          <w:delText>specifying</w:delText>
        </w:r>
        <w:r w:rsidRPr="0080380D" w:rsidDel="009B39B5">
          <w:delText xml:space="preserve"> </w:delText>
        </w:r>
        <w:r w:rsidRPr="00F54F9A" w:rsidDel="009B39B5">
          <w:delText>information</w:delText>
        </w:r>
        <w:r w:rsidRPr="0080380D" w:rsidDel="009B39B5">
          <w:delText xml:space="preserve"> </w:delText>
        </w:r>
        <w:r w:rsidRPr="00F54F9A" w:rsidDel="009B39B5">
          <w:delText>on</w:delText>
        </w:r>
        <w:r w:rsidRPr="0080380D" w:rsidDel="009B39B5">
          <w:delText xml:space="preserve"> </w:delText>
        </w:r>
        <w:r w:rsidRPr="00F54F9A" w:rsidDel="009B39B5">
          <w:delText>the</w:delText>
        </w:r>
        <w:r w:rsidRPr="0080380D" w:rsidDel="009B39B5">
          <w:delText xml:space="preserve"> </w:delText>
        </w:r>
        <w:r w:rsidRPr="00F54F9A" w:rsidDel="009B39B5">
          <w:delText>underwriting</w:delText>
        </w:r>
        <w:r w:rsidRPr="0080380D" w:rsidDel="009B39B5">
          <w:delText xml:space="preserve"> </w:delText>
        </w:r>
        <w:r w:rsidRPr="00F54F9A" w:rsidDel="009B39B5">
          <w:delText>risks</w:delText>
        </w:r>
        <w:r w:rsidRPr="0080380D" w:rsidDel="009B39B5">
          <w:delText xml:space="preserve"> </w:delText>
        </w:r>
        <w:r w:rsidRPr="00F54F9A" w:rsidDel="009B39B5">
          <w:delText>non-life,</w:delText>
        </w:r>
        <w:r w:rsidRPr="0080380D" w:rsidDel="009B39B5">
          <w:delText xml:space="preserve"> </w:delText>
        </w:r>
        <w:r w:rsidRPr="00F54F9A" w:rsidDel="009B39B5">
          <w:delText>following</w:delText>
        </w:r>
        <w:r w:rsidRPr="0080380D" w:rsidDel="009B39B5">
          <w:delText xml:space="preserve"> </w:delText>
        </w:r>
        <w:r w:rsidRPr="00F54F9A" w:rsidDel="009B39B5">
          <w:delText>the</w:delText>
        </w:r>
        <w:r w:rsidRPr="0080380D" w:rsidDel="009B39B5">
          <w:delText xml:space="preserve"> </w:delText>
        </w:r>
        <w:r w:rsidRPr="00F54F9A" w:rsidDel="009B39B5">
          <w:delText>instructions</w:delText>
        </w:r>
        <w:r w:rsidRPr="0080380D" w:rsidDel="009B39B5">
          <w:delText xml:space="preserve"> </w:delText>
        </w:r>
        <w:r w:rsidRPr="00F54F9A" w:rsidDel="009B39B5">
          <w:delText>set</w:delText>
        </w:r>
        <w:r w:rsidRPr="0080380D" w:rsidDel="009B39B5">
          <w:delText xml:space="preserve"> </w:delText>
        </w:r>
        <w:r w:rsidRPr="00F54F9A" w:rsidDel="009B39B5">
          <w:delText>out</w:delText>
        </w:r>
        <w:r w:rsidRPr="0080380D" w:rsidDel="009B39B5">
          <w:delText xml:space="preserve"> </w:delText>
        </w:r>
        <w:r w:rsidRPr="00F54F9A" w:rsidDel="009B39B5">
          <w:delText>in</w:delText>
        </w:r>
        <w:r w:rsidR="003E29B1" w:rsidDel="009B39B5">
          <w:delText xml:space="preserve"> </w:delText>
        </w:r>
        <w:r w:rsidRPr="00F54F9A" w:rsidDel="009B39B5">
          <w:delText>S.21.02</w:delText>
        </w:r>
        <w:r w:rsidRPr="0080380D" w:rsidDel="009B39B5">
          <w:delText xml:space="preserve"> </w:delText>
        </w:r>
        <w:r w:rsidRPr="00F54F9A" w:rsidDel="009B39B5">
          <w:delText>of</w:delText>
        </w:r>
        <w:r w:rsidRPr="0080380D" w:rsidDel="009B39B5">
          <w:delText xml:space="preserve"> </w:delText>
        </w:r>
        <w:r w:rsidRPr="00F54F9A" w:rsidDel="009B39B5">
          <w:delText>Annex</w:delText>
        </w:r>
        <w:r w:rsidRPr="0080380D" w:rsidDel="009B39B5">
          <w:delText xml:space="preserve"> </w:delText>
        </w:r>
        <w:r w:rsidRPr="00F54F9A" w:rsidDel="009B39B5">
          <w:delText>II</w:delText>
        </w:r>
        <w:r w:rsidRPr="0080380D" w:rsidDel="009B39B5">
          <w:delText xml:space="preserve"> </w:delText>
        </w:r>
        <w:r w:rsidRPr="00F54F9A" w:rsidDel="009B39B5">
          <w:delText>to</w:delText>
        </w:r>
        <w:r w:rsidRPr="0080380D" w:rsidDel="009B39B5">
          <w:delText xml:space="preserve"> </w:delText>
        </w:r>
        <w:r w:rsidRPr="00F54F9A" w:rsidDel="009B39B5">
          <w:delText>Implementing</w:delText>
        </w:r>
        <w:r w:rsidRPr="0080380D" w:rsidDel="009B39B5">
          <w:delText xml:space="preserve"> </w:delText>
        </w:r>
        <w:r w:rsidRPr="00F54F9A" w:rsidDel="009B39B5">
          <w:delText>Technical</w:delText>
        </w:r>
        <w:r w:rsidRPr="0080380D" w:rsidDel="009B39B5">
          <w:delText xml:space="preserve"> </w:delText>
        </w:r>
        <w:r w:rsidRPr="00F54F9A" w:rsidDel="009B39B5">
          <w:delText>Standard</w:delText>
        </w:r>
        <w:r w:rsidRPr="0080380D" w:rsidDel="009B39B5">
          <w:delText xml:space="preserve"> </w:delText>
        </w:r>
        <w:r w:rsidRPr="00F54F9A" w:rsidDel="009B39B5">
          <w:delText>on</w:delText>
        </w:r>
        <w:r w:rsidRPr="0080380D" w:rsidDel="009B39B5">
          <w:delText xml:space="preserve"> </w:delText>
        </w:r>
        <w:r w:rsidRPr="00F54F9A" w:rsidDel="009B39B5">
          <w:delText>the</w:delText>
        </w:r>
        <w:r w:rsidRPr="0080380D" w:rsidDel="009B39B5">
          <w:delText xml:space="preserve"> </w:delText>
        </w:r>
        <w:r w:rsidRPr="00F54F9A" w:rsidDel="009B39B5">
          <w:delText>Templates</w:delText>
        </w:r>
        <w:r w:rsidRPr="0080380D" w:rsidDel="009B39B5">
          <w:delText xml:space="preserve"> </w:delText>
        </w:r>
        <w:r w:rsidRPr="00F54F9A" w:rsidDel="009B39B5">
          <w:delText>for</w:delText>
        </w:r>
        <w:r w:rsidRPr="0080380D" w:rsidDel="009B39B5">
          <w:delText xml:space="preserve"> </w:delText>
        </w:r>
        <w:r w:rsidRPr="00F54F9A" w:rsidDel="009B39B5">
          <w:delText>the</w:delText>
        </w:r>
        <w:r w:rsidRPr="0080380D" w:rsidDel="009B39B5">
          <w:delText xml:space="preserve"> </w:delText>
        </w:r>
        <w:r w:rsidRPr="00F54F9A" w:rsidDel="009B39B5">
          <w:delText>Submission</w:delText>
        </w:r>
        <w:r w:rsidRPr="0080380D" w:rsidDel="009B39B5">
          <w:delText xml:space="preserve"> </w:delText>
        </w:r>
        <w:r w:rsidRPr="00F54F9A" w:rsidDel="009B39B5">
          <w:delText>of</w:delText>
        </w:r>
        <w:r w:rsidRPr="0080380D" w:rsidDel="009B39B5">
          <w:delText xml:space="preserve"> </w:delText>
        </w:r>
        <w:r w:rsidRPr="00F54F9A" w:rsidDel="009B39B5">
          <w:delText>Information;</w:delText>
        </w:r>
      </w:del>
    </w:p>
    <w:p w14:paraId="09D2C873" w14:textId="0F0507FA" w:rsidR="00D60C32" w:rsidRPr="00F54F9A" w:rsidRDefault="00D60C32">
      <w:pPr>
        <w:pStyle w:val="ListParagraph"/>
        <w:numPr>
          <w:ilvl w:val="0"/>
          <w:numId w:val="13"/>
        </w:numPr>
        <w:pPrChange w:id="295" w:author="Johannes Backer" w:date="2025-05-15T08:21:00Z">
          <w:pPr>
            <w:pStyle w:val="ListParagraph"/>
            <w:numPr>
              <w:numId w:val="13"/>
            </w:numPr>
            <w:tabs>
              <w:tab w:val="left" w:pos="1560"/>
            </w:tabs>
            <w:spacing w:line="276" w:lineRule="auto"/>
          </w:pPr>
        </w:pPrChange>
      </w:pPr>
      <w:del w:id="296" w:author="Johannes Backer" w:date="2025-05-15T08:21:00Z">
        <w:r w:rsidRPr="00F54F9A" w:rsidDel="009B39B5">
          <w:delText>template S.21.03.01 of Annex I to Implementing Technical Standard on the Templates for the Submission of Information, specifying information on non-life underwriting by sum insured for material line of business representing a coverage of 90% of the non-life technical provisions, following the</w:delText>
        </w:r>
        <w:r w:rsidRPr="0080380D" w:rsidDel="009B39B5">
          <w:delText xml:space="preserve"> </w:delText>
        </w:r>
        <w:r w:rsidRPr="00F54F9A" w:rsidDel="009B39B5">
          <w:delText>instructions set out in S.21.03 of</w:delText>
        </w:r>
        <w:r w:rsidRPr="0080380D" w:rsidDel="009B39B5">
          <w:delText xml:space="preserve"> </w:delText>
        </w:r>
        <w:r w:rsidRPr="00F54F9A" w:rsidDel="009B39B5">
          <w:delText>Annex II</w:delText>
        </w:r>
        <w:r w:rsidRPr="0080380D" w:rsidDel="009B39B5">
          <w:delText xml:space="preserve"> </w:delText>
        </w:r>
        <w:r w:rsidRPr="00F54F9A" w:rsidDel="009B39B5">
          <w:delText>to Implementing Technical Standard on</w:delText>
        </w:r>
        <w:r w:rsidRPr="0080380D" w:rsidDel="009B39B5">
          <w:delText xml:space="preserve"> </w:delText>
        </w:r>
        <w:r w:rsidRPr="00F54F9A" w:rsidDel="009B39B5">
          <w:delText>the Templates for the Submission of Information, by line of business as defined in Annex I to</w:delText>
        </w:r>
        <w:r w:rsidRPr="0080380D" w:rsidDel="009B39B5">
          <w:delText xml:space="preserve"> </w:delText>
        </w:r>
        <w:r w:rsidRPr="00F54F9A" w:rsidDel="009B39B5">
          <w:delText>Delegated Regulation (EU) 2015/35</w:delText>
        </w:r>
        <w:r w:rsidR="00485328" w:rsidRPr="00F54F9A" w:rsidDel="009B39B5">
          <w:delText>;</w:delText>
        </w:r>
      </w:del>
    </w:p>
    <w:p w14:paraId="02610BE2" w14:textId="4610CC15" w:rsidR="00642BC2" w:rsidRDefault="00116575" w:rsidP="009C2492">
      <w:pPr>
        <w:pStyle w:val="ListParagraph"/>
        <w:numPr>
          <w:ilvl w:val="0"/>
          <w:numId w:val="13"/>
        </w:numPr>
        <w:tabs>
          <w:tab w:val="left" w:pos="1493"/>
        </w:tabs>
        <w:spacing w:line="276" w:lineRule="auto"/>
      </w:pPr>
      <w:r w:rsidRPr="00F54F9A">
        <w:t>template</w:t>
      </w:r>
      <w:r w:rsidRPr="0080380D">
        <w:t xml:space="preserve"> </w:t>
      </w:r>
      <w:r w:rsidRPr="00F54F9A">
        <w:t>S.22.01.01</w:t>
      </w:r>
      <w:r w:rsidRPr="0080380D">
        <w:t xml:space="preserve"> </w:t>
      </w:r>
      <w:r w:rsidRPr="00F54F9A">
        <w:t>of</w:t>
      </w:r>
      <w:r w:rsidRPr="0080380D">
        <w:t xml:space="preserve"> </w:t>
      </w:r>
      <w:r w:rsidRPr="00F54F9A">
        <w:t>Annex</w:t>
      </w:r>
      <w:r w:rsidRPr="0080380D">
        <w:t xml:space="preserve"> </w:t>
      </w:r>
      <w:r w:rsidRPr="00F54F9A">
        <w:t>I</w:t>
      </w:r>
      <w:r w:rsidRPr="0080380D">
        <w:t xml:space="preserve"> </w:t>
      </w:r>
      <w:r w:rsidRPr="00F54F9A">
        <w:t>to</w:t>
      </w:r>
      <w:r w:rsidRPr="0080380D">
        <w:t xml:space="preserve"> </w:t>
      </w:r>
      <w:r w:rsidRPr="00F54F9A">
        <w:t>Implementing</w:t>
      </w:r>
      <w:r w:rsidRPr="0080380D">
        <w:t xml:space="preserve"> </w:t>
      </w:r>
      <w:r w:rsidRPr="00F54F9A">
        <w:t>Technical</w:t>
      </w:r>
      <w:r w:rsidRPr="0080380D">
        <w:t xml:space="preserve"> </w:t>
      </w:r>
      <w:r w:rsidRPr="00F54F9A">
        <w:t>Standard</w:t>
      </w:r>
      <w:r w:rsidRPr="0080380D">
        <w:t xml:space="preserve"> </w:t>
      </w:r>
      <w:r w:rsidRPr="00F54F9A">
        <w:t>on</w:t>
      </w:r>
      <w:r w:rsidRPr="0080380D">
        <w:t xml:space="preserve"> </w:t>
      </w:r>
      <w:r w:rsidRPr="00F54F9A">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the</w:t>
      </w:r>
      <w:r w:rsidRPr="0080380D">
        <w:t xml:space="preserve"> </w:t>
      </w:r>
      <w:r>
        <w:t>impact</w:t>
      </w:r>
      <w:r w:rsidRPr="0080380D">
        <w:t xml:space="preserve"> </w:t>
      </w:r>
      <w:r>
        <w:t>of</w:t>
      </w:r>
      <w:r w:rsidRPr="0080380D">
        <w:t xml:space="preserve"> </w:t>
      </w:r>
      <w:r>
        <w:t>the</w:t>
      </w:r>
      <w:r w:rsidRPr="0080380D">
        <w:t xml:space="preserve"> </w:t>
      </w:r>
      <w:r>
        <w:t>long</w:t>
      </w:r>
      <w:r w:rsidRPr="0080380D">
        <w:t xml:space="preserve"> </w:t>
      </w:r>
      <w:r>
        <w:t>term</w:t>
      </w:r>
      <w:r w:rsidRPr="0080380D">
        <w:t xml:space="preserve"> </w:t>
      </w:r>
      <w:r>
        <w:t>guarantees</w:t>
      </w:r>
      <w:r w:rsidRPr="0080380D">
        <w:t xml:space="preserve"> </w:t>
      </w:r>
      <w:r>
        <w:t>and</w:t>
      </w:r>
      <w:r w:rsidRPr="0080380D">
        <w:t xml:space="preserve"> </w:t>
      </w:r>
      <w:r>
        <w:t>transitional</w:t>
      </w:r>
      <w:r w:rsidRPr="0080380D">
        <w:t xml:space="preserve"> </w:t>
      </w:r>
      <w:r>
        <w:t>measures,</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S.22.01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t>Information;</w:t>
      </w:r>
      <w:proofErr w:type="gramEnd"/>
    </w:p>
    <w:p w14:paraId="7DE0B605" w14:textId="24FDCE1E" w:rsidR="00BF6324" w:rsidRDefault="00BB7703" w:rsidP="009C2492">
      <w:pPr>
        <w:pStyle w:val="ListParagraph"/>
        <w:numPr>
          <w:ilvl w:val="0"/>
          <w:numId w:val="13"/>
        </w:numPr>
        <w:tabs>
          <w:tab w:val="left" w:pos="1493"/>
        </w:tabs>
        <w:spacing w:line="276" w:lineRule="auto"/>
      </w:pPr>
      <w:r w:rsidRPr="00F54F9A">
        <w:t>template</w:t>
      </w:r>
      <w:r w:rsidRPr="0080380D">
        <w:t xml:space="preserve"> </w:t>
      </w:r>
      <w:r w:rsidRPr="00F54F9A">
        <w:t>S.22.04.01</w:t>
      </w:r>
      <w:r w:rsidRPr="0080380D">
        <w:t xml:space="preserve"> </w:t>
      </w:r>
      <w:r w:rsidRPr="00F54F9A">
        <w:t>of</w:t>
      </w:r>
      <w:r w:rsidRPr="0080380D">
        <w:t xml:space="preserve"> </w:t>
      </w:r>
      <w:r w:rsidRPr="00F54F9A">
        <w:t>Annex</w:t>
      </w:r>
      <w:r w:rsidRPr="0080380D">
        <w:t xml:space="preserve"> </w:t>
      </w:r>
      <w:r w:rsidRPr="00F54F9A">
        <w:t>I</w:t>
      </w:r>
      <w:r w:rsidRPr="0080380D">
        <w:t xml:space="preserve"> </w:t>
      </w:r>
      <w:r w:rsidRPr="00F54F9A">
        <w:t>to</w:t>
      </w:r>
      <w:r w:rsidRPr="0080380D">
        <w:t xml:space="preserve"> </w:t>
      </w:r>
      <w:r w:rsidRPr="00F54F9A">
        <w:t>Implementing</w:t>
      </w:r>
      <w:r w:rsidRPr="0080380D">
        <w:t xml:space="preserve"> </w:t>
      </w:r>
      <w:r w:rsidRPr="00F54F9A">
        <w:t>Technical</w:t>
      </w:r>
      <w:r w:rsidRPr="0080380D">
        <w:t xml:space="preserve"> </w:t>
      </w:r>
      <w:r w:rsidRPr="00F54F9A">
        <w:t>Standard</w:t>
      </w:r>
      <w:r w:rsidRPr="0080380D">
        <w:t xml:space="preserve"> </w:t>
      </w:r>
      <w:r w:rsidRPr="00F54F9A">
        <w:t>on</w:t>
      </w:r>
      <w:r w:rsidRPr="0080380D">
        <w:t xml:space="preserve"> </w:t>
      </w:r>
      <w:r w:rsidRPr="00F54F9A">
        <w:t>the</w:t>
      </w:r>
      <w:r w:rsidR="00AB0AAB">
        <w:t xml:space="preserve"> </w:t>
      </w:r>
      <w:r w:rsidRPr="00F54F9A">
        <w:t>Templates</w:t>
      </w:r>
      <w:r w:rsidRPr="0080380D">
        <w:t xml:space="preserve"> </w:t>
      </w:r>
      <w:r w:rsidRPr="00F54F9A">
        <w:t>for</w:t>
      </w:r>
      <w:r w:rsidRPr="0080380D">
        <w:t xml:space="preserve"> </w:t>
      </w:r>
      <w:r w:rsidRPr="00F54F9A">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the</w:t>
      </w:r>
      <w:r w:rsidRPr="0080380D">
        <w:t xml:space="preserve"> </w:t>
      </w:r>
      <w:r>
        <w:t>interest</w:t>
      </w:r>
      <w:r w:rsidRPr="0080380D">
        <w:t xml:space="preserve"> </w:t>
      </w:r>
      <w:r>
        <w:t>rate</w:t>
      </w:r>
      <w:r w:rsidRPr="0080380D">
        <w:t xml:space="preserve"> </w:t>
      </w:r>
      <w:r>
        <w:t>transitional,</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00AB0AAB">
        <w:t xml:space="preserve"> </w:t>
      </w:r>
      <w:r>
        <w:t>S.22.04</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t>Information;</w:t>
      </w:r>
      <w:proofErr w:type="gramEnd"/>
    </w:p>
    <w:p w14:paraId="30B3DC26" w14:textId="0DE7B8E7" w:rsidR="00BF6324" w:rsidRDefault="00A51A09" w:rsidP="00E25F83">
      <w:pPr>
        <w:pStyle w:val="ListParagraph"/>
        <w:numPr>
          <w:ilvl w:val="0"/>
          <w:numId w:val="13"/>
        </w:numPr>
        <w:tabs>
          <w:tab w:val="left" w:pos="1493"/>
        </w:tabs>
        <w:spacing w:line="276" w:lineRule="auto"/>
      </w:pPr>
      <w:r>
        <w:lastRenderedPageBreak/>
        <w:t>template</w:t>
      </w:r>
      <w:r w:rsidRPr="0080380D">
        <w:t xml:space="preserve"> </w:t>
      </w:r>
      <w:r>
        <w:t>S.22.05.01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the</w:t>
      </w:r>
      <w:r w:rsidRPr="0080380D">
        <w:t xml:space="preserve"> </w:t>
      </w:r>
      <w:r>
        <w:t>transitional</w:t>
      </w:r>
      <w:r w:rsidRPr="0080380D">
        <w:t xml:space="preserve"> </w:t>
      </w:r>
      <w:r>
        <w:t>on</w:t>
      </w:r>
      <w:r w:rsidRPr="0080380D">
        <w:t xml:space="preserve"> </w:t>
      </w:r>
      <w:r>
        <w:t>technical</w:t>
      </w:r>
      <w:r w:rsidRPr="0080380D">
        <w:t xml:space="preserve"> </w:t>
      </w:r>
      <w:r>
        <w:t>provisions</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S.22.05</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t>Information;</w:t>
      </w:r>
      <w:proofErr w:type="gramEnd"/>
    </w:p>
    <w:p w14:paraId="68B799CE" w14:textId="3101527B" w:rsidR="00BD52EA" w:rsidRDefault="00F261E0" w:rsidP="009C2492">
      <w:pPr>
        <w:pStyle w:val="ListParagraph"/>
        <w:numPr>
          <w:ilvl w:val="0"/>
          <w:numId w:val="13"/>
        </w:numPr>
      </w:pPr>
      <w:r>
        <w:t>template</w:t>
      </w:r>
      <w:r w:rsidRPr="00B77412">
        <w:t xml:space="preserve"> </w:t>
      </w:r>
      <w:r>
        <w:t>S.22.0</w:t>
      </w:r>
      <w:ins w:id="297" w:author="Dessislava Doncheva" w:date="2025-05-27T19:08:00Z" w16du:dateUtc="2025-05-27T17:08:00Z">
        <w:r w:rsidR="00BB4E45">
          <w:t>7</w:t>
        </w:r>
      </w:ins>
      <w:del w:id="298" w:author="Dessislava Doncheva" w:date="2025-05-27T19:08:00Z" w16du:dateUtc="2025-05-27T17:08:00Z">
        <w:r w:rsidDel="00BB4E45">
          <w:delText>6</w:delText>
        </w:r>
      </w:del>
      <w:r>
        <w:t>.01</w:t>
      </w:r>
      <w:r w:rsidRPr="00B77412">
        <w:t xml:space="preserve"> </w:t>
      </w:r>
      <w:r>
        <w:t>of</w:t>
      </w:r>
      <w:r w:rsidRPr="00B77412">
        <w:t xml:space="preserve"> </w:t>
      </w:r>
      <w:r>
        <w:t>Annex</w:t>
      </w:r>
      <w:r w:rsidRPr="00B77412">
        <w:t xml:space="preserve"> </w:t>
      </w:r>
      <w:r>
        <w:t>I</w:t>
      </w:r>
      <w:r w:rsidRPr="00B77412">
        <w:t xml:space="preserve"> </w:t>
      </w:r>
      <w:r>
        <w:t>to</w:t>
      </w:r>
      <w:r w:rsidRPr="00B77412">
        <w:t xml:space="preserve"> </w:t>
      </w:r>
      <w:r>
        <w:t>Implementing</w:t>
      </w:r>
      <w:r w:rsidRPr="00B77412">
        <w:t xml:space="preserve"> </w:t>
      </w:r>
      <w:r>
        <w:t>Technical</w:t>
      </w:r>
      <w:r w:rsidRPr="00B77412">
        <w:t xml:space="preserve"> </w:t>
      </w:r>
      <w:r>
        <w:t>Standard</w:t>
      </w:r>
      <w:r w:rsidRPr="00B77412">
        <w:t xml:space="preserve"> </w:t>
      </w:r>
      <w:r>
        <w:t>on</w:t>
      </w:r>
      <w:r w:rsidRPr="00B77412">
        <w:t xml:space="preserve"> </w:t>
      </w:r>
      <w:r>
        <w:t>the</w:t>
      </w:r>
      <w:r w:rsidR="00642BC2" w:rsidRPr="00B77412">
        <w:t xml:space="preserve"> </w:t>
      </w:r>
      <w:r>
        <w:t>Templates</w:t>
      </w:r>
      <w:r w:rsidRPr="00B77412">
        <w:t xml:space="preserve"> </w:t>
      </w:r>
      <w:r>
        <w:t>for</w:t>
      </w:r>
      <w:r w:rsidRPr="00B77412">
        <w:t xml:space="preserve"> </w:t>
      </w:r>
      <w:r>
        <w:t>the</w:t>
      </w:r>
      <w:r w:rsidRPr="00B77412">
        <w:t xml:space="preserve"> </w:t>
      </w:r>
      <w:r>
        <w:t>Submission</w:t>
      </w:r>
      <w:r w:rsidRPr="00B77412">
        <w:t xml:space="preserve"> </w:t>
      </w:r>
      <w:r>
        <w:t>of</w:t>
      </w:r>
      <w:r w:rsidRPr="00B77412">
        <w:t xml:space="preserve"> </w:t>
      </w:r>
      <w:r>
        <w:t>Information,</w:t>
      </w:r>
      <w:r w:rsidRPr="00B77412">
        <w:t xml:space="preserve"> </w:t>
      </w:r>
      <w:r>
        <w:t>specifying</w:t>
      </w:r>
      <w:r w:rsidRPr="00B77412">
        <w:t xml:space="preserve"> </w:t>
      </w:r>
      <w:r>
        <w:t>information</w:t>
      </w:r>
      <w:r w:rsidRPr="00B77412">
        <w:t xml:space="preserve"> </w:t>
      </w:r>
      <w:r>
        <w:t>on</w:t>
      </w:r>
      <w:r w:rsidRPr="00B77412">
        <w:t xml:space="preserve"> </w:t>
      </w:r>
      <w:proofErr w:type="gramStart"/>
      <w:r>
        <w:t>the</w:t>
      </w:r>
      <w:r w:rsidRPr="00B77412">
        <w:t xml:space="preserve"> </w:t>
      </w:r>
      <w:r w:rsidR="00AB0AAB">
        <w:t xml:space="preserve"> </w:t>
      </w:r>
      <w:r>
        <w:t>transitional</w:t>
      </w:r>
      <w:proofErr w:type="gramEnd"/>
      <w:r w:rsidRPr="00B77412">
        <w:t xml:space="preserve"> </w:t>
      </w:r>
      <w:r>
        <w:t>on</w:t>
      </w:r>
      <w:r w:rsidRPr="00B77412">
        <w:t xml:space="preserve"> </w:t>
      </w:r>
      <w:r>
        <w:t>technical</w:t>
      </w:r>
      <w:r w:rsidRPr="00B77412">
        <w:t xml:space="preserve"> </w:t>
      </w:r>
      <w:r>
        <w:t>provisions</w:t>
      </w:r>
      <w:r w:rsidRPr="00B77412">
        <w:t xml:space="preserve"> </w:t>
      </w:r>
      <w:r>
        <w:t>following</w:t>
      </w:r>
      <w:r w:rsidRPr="00B77412">
        <w:t xml:space="preserve"> </w:t>
      </w:r>
      <w:r>
        <w:t>the</w:t>
      </w:r>
      <w:r w:rsidRPr="00B77412">
        <w:t xml:space="preserve"> </w:t>
      </w:r>
      <w:r>
        <w:t>instructions</w:t>
      </w:r>
      <w:r w:rsidRPr="00B77412">
        <w:t xml:space="preserve"> </w:t>
      </w:r>
      <w:r>
        <w:t>set</w:t>
      </w:r>
      <w:r w:rsidR="00485328">
        <w:t xml:space="preserve"> </w:t>
      </w:r>
      <w:r w:rsidR="00A51A09">
        <w:t>out</w:t>
      </w:r>
      <w:r w:rsidR="00A51A09" w:rsidRPr="00B77412">
        <w:t xml:space="preserve"> </w:t>
      </w:r>
      <w:r w:rsidR="00A51A09">
        <w:t>in</w:t>
      </w:r>
      <w:r w:rsidR="00A51A09" w:rsidRPr="00B77412">
        <w:t xml:space="preserve"> </w:t>
      </w:r>
      <w:r w:rsidR="00A51A09">
        <w:t>S.22.0</w:t>
      </w:r>
      <w:del w:id="299" w:author="Dessislava Doncheva" w:date="2025-05-27T19:08:00Z" w16du:dateUtc="2025-05-27T17:08:00Z">
        <w:r w:rsidR="00A51A09" w:rsidDel="00BB4E45">
          <w:delText>6</w:delText>
        </w:r>
      </w:del>
      <w:ins w:id="300" w:author="Dessislava Doncheva" w:date="2025-05-27T19:08:00Z" w16du:dateUtc="2025-05-27T17:08:00Z">
        <w:r w:rsidR="00BB4E45">
          <w:t>7</w:t>
        </w:r>
      </w:ins>
      <w:r w:rsidR="00A51A09" w:rsidRPr="00B77412">
        <w:t xml:space="preserve"> </w:t>
      </w:r>
      <w:r w:rsidR="00A51A09">
        <w:t>of</w:t>
      </w:r>
      <w:r w:rsidR="00A51A09" w:rsidRPr="00B77412">
        <w:t xml:space="preserve"> </w:t>
      </w:r>
      <w:r w:rsidR="00A51A09">
        <w:t>Annex</w:t>
      </w:r>
      <w:r w:rsidR="00A51A09" w:rsidRPr="00B77412">
        <w:t xml:space="preserve"> </w:t>
      </w:r>
      <w:r w:rsidR="00A51A09">
        <w:t>II</w:t>
      </w:r>
      <w:r w:rsidR="00A51A09" w:rsidRPr="00B77412">
        <w:t xml:space="preserve"> </w:t>
      </w:r>
      <w:r w:rsidR="00A51A09">
        <w:t>to</w:t>
      </w:r>
      <w:r w:rsidR="00A51A09" w:rsidRPr="00B77412">
        <w:t xml:space="preserve"> </w:t>
      </w:r>
      <w:r w:rsidR="00A51A09">
        <w:t>Implementing</w:t>
      </w:r>
      <w:r w:rsidR="00A51A09" w:rsidRPr="00B77412">
        <w:t xml:space="preserve"> </w:t>
      </w:r>
      <w:r w:rsidR="00A51A09">
        <w:t>Technical</w:t>
      </w:r>
      <w:r w:rsidR="00A51A09" w:rsidRPr="00B77412">
        <w:t xml:space="preserve"> </w:t>
      </w:r>
      <w:r w:rsidR="00A51A09">
        <w:t>Standard</w:t>
      </w:r>
      <w:r w:rsidR="00A51A09" w:rsidRPr="00B77412">
        <w:t xml:space="preserve"> </w:t>
      </w:r>
      <w:r w:rsidR="00A51A09">
        <w:t>on</w:t>
      </w:r>
      <w:r w:rsidR="00A51A09" w:rsidRPr="00B77412">
        <w:t xml:space="preserve"> </w:t>
      </w:r>
      <w:r w:rsidR="00A51A09">
        <w:t>the</w:t>
      </w:r>
      <w:r w:rsidR="00A51A09" w:rsidRPr="00B77412">
        <w:t xml:space="preserve"> </w:t>
      </w:r>
      <w:r w:rsidR="00A51A09">
        <w:t>Templates</w:t>
      </w:r>
      <w:r w:rsidR="00A51A09" w:rsidRPr="00B77412">
        <w:t xml:space="preserve"> </w:t>
      </w:r>
      <w:r w:rsidR="00A51A09">
        <w:t>for</w:t>
      </w:r>
      <w:r w:rsidR="00A51A09" w:rsidRPr="00B77412">
        <w:t xml:space="preserve"> </w:t>
      </w:r>
      <w:r w:rsidR="00A51A09">
        <w:t>the</w:t>
      </w:r>
      <w:r w:rsidR="00A51A09" w:rsidRPr="00B77412">
        <w:t xml:space="preserve"> </w:t>
      </w:r>
      <w:r w:rsidR="00A51A09">
        <w:t>Submission</w:t>
      </w:r>
      <w:r w:rsidR="00A51A09" w:rsidRPr="00B77412">
        <w:t xml:space="preserve"> </w:t>
      </w:r>
      <w:r w:rsidR="00A51A09">
        <w:t>of</w:t>
      </w:r>
      <w:r w:rsidR="00A51A09" w:rsidRPr="00B77412">
        <w:t xml:space="preserve"> </w:t>
      </w:r>
      <w:proofErr w:type="gramStart"/>
      <w:r w:rsidR="00A51A09">
        <w:t>Information;</w:t>
      </w:r>
      <w:proofErr w:type="gramEnd"/>
    </w:p>
    <w:p w14:paraId="5D89EBB3" w14:textId="2050368E" w:rsidR="00BF6324" w:rsidRPr="00F54F9A" w:rsidRDefault="00AB0AAB" w:rsidP="009C2492">
      <w:pPr>
        <w:pStyle w:val="ListParagraph"/>
        <w:numPr>
          <w:ilvl w:val="0"/>
          <w:numId w:val="13"/>
        </w:numPr>
        <w:tabs>
          <w:tab w:val="left" w:pos="1493"/>
        </w:tabs>
        <w:spacing w:line="276" w:lineRule="auto"/>
      </w:pPr>
      <w:r>
        <w:t xml:space="preserve"> </w:t>
      </w:r>
      <w:r w:rsidR="00AD2803" w:rsidRPr="00F54F9A">
        <w:t>template</w:t>
      </w:r>
      <w:r w:rsidR="00AD2803" w:rsidRPr="0080380D">
        <w:t xml:space="preserve"> </w:t>
      </w:r>
      <w:r w:rsidR="00AD2803" w:rsidRPr="00F54F9A">
        <w:t>S.23.01.07</w:t>
      </w:r>
      <w:r w:rsidR="00AD2803" w:rsidRPr="0080380D">
        <w:t xml:space="preserve"> </w:t>
      </w:r>
      <w:r w:rsidR="00AD2803" w:rsidRPr="00F54F9A">
        <w:t>of</w:t>
      </w:r>
      <w:r w:rsidR="00AD2803" w:rsidRPr="0080380D">
        <w:t xml:space="preserve"> </w:t>
      </w:r>
      <w:r w:rsidR="00AD2803" w:rsidRPr="00F54F9A">
        <w:t>Annex</w:t>
      </w:r>
      <w:r w:rsidR="00AD2803" w:rsidRPr="0080380D">
        <w:t xml:space="preserve"> </w:t>
      </w:r>
      <w:r w:rsidR="00AD2803" w:rsidRPr="00F54F9A">
        <w:t>III</w:t>
      </w:r>
      <w:r w:rsidR="00AD2803" w:rsidRPr="0080380D">
        <w:t xml:space="preserve"> </w:t>
      </w:r>
      <w:r w:rsidR="00AD2803" w:rsidRPr="00F54F9A">
        <w:t>to</w:t>
      </w:r>
      <w:r w:rsidR="00AD2803" w:rsidRPr="0080380D">
        <w:t xml:space="preserve"> </w:t>
      </w:r>
      <w:r w:rsidR="00AD2803" w:rsidRPr="00F54F9A">
        <w:t>these</w:t>
      </w:r>
      <w:r w:rsidR="00AD2803" w:rsidRPr="0080380D">
        <w:t xml:space="preserve"> </w:t>
      </w:r>
      <w:r w:rsidR="00AD2803" w:rsidRPr="00F54F9A">
        <w:t>Guidelines,</w:t>
      </w:r>
      <w:r w:rsidR="00AD2803" w:rsidRPr="0080380D">
        <w:t xml:space="preserve"> </w:t>
      </w:r>
      <w:r w:rsidR="00AD2803" w:rsidRPr="00F54F9A">
        <w:t>specifying</w:t>
      </w:r>
      <w:r w:rsidR="00AD2803" w:rsidRPr="0080380D">
        <w:t xml:space="preserve"> </w:t>
      </w:r>
      <w:r w:rsidR="00AD2803" w:rsidRPr="00F54F9A">
        <w:t>information</w:t>
      </w:r>
      <w:r>
        <w:t xml:space="preserve"> </w:t>
      </w:r>
      <w:r w:rsidRPr="00F54F9A">
        <w:t>on</w:t>
      </w:r>
      <w:r w:rsidRPr="0080380D">
        <w:t xml:space="preserve"> </w:t>
      </w:r>
      <w:r w:rsidRPr="00F54F9A">
        <w:t>own</w:t>
      </w:r>
      <w:r w:rsidRPr="0080380D">
        <w:t xml:space="preserve"> </w:t>
      </w:r>
      <w:r w:rsidRPr="00F54F9A">
        <w:t>funds,</w:t>
      </w:r>
      <w:r w:rsidRPr="0080380D">
        <w:t xml:space="preserve"> </w:t>
      </w:r>
      <w:r w:rsidRPr="00F54F9A">
        <w:t>following</w:t>
      </w:r>
      <w:r w:rsidRPr="0080380D">
        <w:t xml:space="preserve"> </w:t>
      </w:r>
      <w:r w:rsidRPr="00F54F9A">
        <w:t>the</w:t>
      </w:r>
      <w:r w:rsidRPr="0080380D">
        <w:t xml:space="preserve"> </w:t>
      </w:r>
      <w:r w:rsidRPr="00F54F9A">
        <w:t>instructions</w:t>
      </w:r>
      <w:r w:rsidRPr="0080380D">
        <w:t xml:space="preserve"> </w:t>
      </w:r>
      <w:r w:rsidRPr="00F54F9A">
        <w:t>set</w:t>
      </w:r>
      <w:r w:rsidRPr="0080380D">
        <w:t xml:space="preserve"> </w:t>
      </w:r>
      <w:r w:rsidRPr="00F54F9A">
        <w:t>out</w:t>
      </w:r>
      <w:r w:rsidRPr="0080380D">
        <w:t xml:space="preserve"> </w:t>
      </w:r>
      <w:r w:rsidRPr="00F54F9A">
        <w:t>in</w:t>
      </w:r>
      <w:r w:rsidRPr="0080380D">
        <w:t xml:space="preserve"> </w:t>
      </w:r>
      <w:r w:rsidRPr="00F54F9A">
        <w:t>S.23.01</w:t>
      </w:r>
      <w:r w:rsidRPr="0080380D">
        <w:t xml:space="preserve"> </w:t>
      </w:r>
      <w:r w:rsidRPr="00F54F9A">
        <w:t>of</w:t>
      </w:r>
      <w:r w:rsidRPr="0080380D">
        <w:t xml:space="preserve"> </w:t>
      </w:r>
      <w:r w:rsidRPr="00F54F9A">
        <w:t>Annex</w:t>
      </w:r>
      <w:r w:rsidRPr="0080380D">
        <w:t xml:space="preserve"> </w:t>
      </w:r>
      <w:r w:rsidRPr="00F54F9A">
        <w:t>IV</w:t>
      </w:r>
      <w:r w:rsidRPr="0080380D">
        <w:t xml:space="preserve"> </w:t>
      </w:r>
      <w:r w:rsidRPr="00F54F9A">
        <w:t>to</w:t>
      </w:r>
      <w:r w:rsidR="00BB7703" w:rsidRPr="0080380D">
        <w:t xml:space="preserve"> </w:t>
      </w:r>
      <w:r w:rsidRPr="00F54F9A">
        <w:t>these</w:t>
      </w:r>
      <w:r w:rsidRPr="0080380D">
        <w:t xml:space="preserve"> </w:t>
      </w:r>
      <w:proofErr w:type="gramStart"/>
      <w:r w:rsidRPr="00F54F9A">
        <w:t>Guidelines;</w:t>
      </w:r>
      <w:proofErr w:type="gramEnd"/>
    </w:p>
    <w:p w14:paraId="2C870CAC" w14:textId="4E5A53C4" w:rsidR="0053173B" w:rsidDel="009B39B5" w:rsidRDefault="002453C6" w:rsidP="002453C6">
      <w:pPr>
        <w:pStyle w:val="ListParagraph"/>
        <w:numPr>
          <w:ilvl w:val="0"/>
          <w:numId w:val="13"/>
        </w:numPr>
        <w:tabs>
          <w:tab w:val="left" w:pos="1493"/>
        </w:tabs>
        <w:spacing w:line="276" w:lineRule="auto"/>
        <w:rPr>
          <w:del w:id="301" w:author="Johannes Backer" w:date="2025-05-15T08:21:00Z"/>
        </w:rPr>
      </w:pPr>
      <w:del w:id="302" w:author="Johannes Backer" w:date="2025-05-15T08:21:00Z">
        <w:r w:rsidDel="009B39B5">
          <w:delText>w</w:delText>
        </w:r>
        <w:r w:rsidR="0053173B" w:rsidRPr="00F54F9A" w:rsidDel="009B39B5">
          <w:delText>here the own funds amount for any tier change more than 5% compared</w:delText>
        </w:r>
        <w:r w:rsidR="0053173B" w:rsidDel="009B39B5">
          <w:delText xml:space="preserve"> to the previous year, template</w:delText>
        </w:r>
        <w:r w:rsidR="0053173B" w:rsidRPr="0080380D" w:rsidDel="009B39B5">
          <w:delText xml:space="preserve"> </w:delText>
        </w:r>
        <w:r w:rsidR="0053173B" w:rsidDel="009B39B5">
          <w:delText>S.23.03.07</w:delText>
        </w:r>
        <w:r w:rsidR="0053173B" w:rsidRPr="0080380D" w:rsidDel="009B39B5">
          <w:delText xml:space="preserve"> </w:delText>
        </w:r>
        <w:r w:rsidR="0053173B" w:rsidDel="009B39B5">
          <w:delText>of</w:delText>
        </w:r>
        <w:r w:rsidR="0053173B" w:rsidRPr="0080380D" w:rsidDel="009B39B5">
          <w:delText xml:space="preserve"> </w:delText>
        </w:r>
        <w:r w:rsidR="0053173B" w:rsidDel="009B39B5">
          <w:delText>Annex</w:delText>
        </w:r>
        <w:r w:rsidR="0053173B" w:rsidRPr="0080380D" w:rsidDel="009B39B5">
          <w:delText xml:space="preserve"> </w:delText>
        </w:r>
        <w:r w:rsidR="0053173B" w:rsidDel="009B39B5">
          <w:delText>III</w:delText>
        </w:r>
        <w:r w:rsidR="0053173B" w:rsidRPr="0080380D" w:rsidDel="009B39B5">
          <w:delText xml:space="preserve"> </w:delText>
        </w:r>
        <w:r w:rsidR="0053173B" w:rsidDel="009B39B5">
          <w:delText>to</w:delText>
        </w:r>
        <w:r w:rsidR="0053173B" w:rsidRPr="0080380D" w:rsidDel="009B39B5">
          <w:delText xml:space="preserve"> </w:delText>
        </w:r>
        <w:r w:rsidR="0053173B" w:rsidDel="009B39B5">
          <w:delText>these</w:delText>
        </w:r>
        <w:r w:rsidR="0053173B" w:rsidRPr="0080380D" w:rsidDel="009B39B5">
          <w:delText xml:space="preserve"> </w:delText>
        </w:r>
        <w:r w:rsidR="0053173B" w:rsidDel="009B39B5">
          <w:delText>Guidelines,</w:delText>
        </w:r>
        <w:r w:rsidR="0053173B" w:rsidRPr="0080380D" w:rsidDel="009B39B5">
          <w:delText xml:space="preserve"> </w:delText>
        </w:r>
        <w:r w:rsidR="0053173B" w:rsidDel="009B39B5">
          <w:delText>specifying</w:delText>
        </w:r>
        <w:r w:rsidR="0053173B" w:rsidRPr="0080380D" w:rsidDel="009B39B5">
          <w:delText xml:space="preserve"> </w:delText>
        </w:r>
        <w:r w:rsidR="0053173B" w:rsidDel="009B39B5">
          <w:delText>information</w:delText>
        </w:r>
        <w:r w:rsidR="0053173B" w:rsidRPr="0080380D" w:rsidDel="009B39B5">
          <w:delText xml:space="preserve"> </w:delText>
        </w:r>
        <w:r w:rsidR="0053173B" w:rsidDel="009B39B5">
          <w:delText>on</w:delText>
        </w:r>
        <w:r w:rsidR="0053173B" w:rsidRPr="0080380D" w:rsidDel="009B39B5">
          <w:delText xml:space="preserve"> </w:delText>
        </w:r>
        <w:r w:rsidR="0053173B" w:rsidDel="009B39B5">
          <w:delText>annual</w:delText>
        </w:r>
        <w:r w:rsidR="0053173B" w:rsidRPr="0080380D" w:rsidDel="009B39B5">
          <w:delText xml:space="preserve"> </w:delText>
        </w:r>
        <w:r w:rsidR="0053173B" w:rsidDel="009B39B5">
          <w:delText>movements on own funds, following the instructions set out in S.23.03 of Annex IV of these Guidelines</w:delText>
        </w:r>
        <w:r w:rsidR="00485328" w:rsidDel="009B39B5">
          <w:delText>;</w:delText>
        </w:r>
      </w:del>
    </w:p>
    <w:p w14:paraId="78BF2916" w14:textId="0D911BBC" w:rsidR="00BF6324" w:rsidRDefault="00A51A09" w:rsidP="002453C6">
      <w:pPr>
        <w:pStyle w:val="ListParagraph"/>
        <w:numPr>
          <w:ilvl w:val="0"/>
          <w:numId w:val="13"/>
        </w:numPr>
        <w:tabs>
          <w:tab w:val="left" w:pos="1493"/>
        </w:tabs>
        <w:spacing w:line="276" w:lineRule="auto"/>
      </w:pPr>
      <w:r>
        <w:t>template</w:t>
      </w:r>
      <w:r w:rsidRPr="0080380D">
        <w:t xml:space="preserve"> </w:t>
      </w:r>
      <w:r>
        <w:t>S.24.01.01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003B2AB3"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participations</w:t>
      </w:r>
      <w:r w:rsidRPr="0080380D">
        <w:t xml:space="preserve"> </w:t>
      </w:r>
      <w:r>
        <w:t>held</w:t>
      </w:r>
      <w:r w:rsidRPr="0080380D">
        <w:t xml:space="preserve"> </w:t>
      </w:r>
      <w:r>
        <w:t>by</w:t>
      </w:r>
      <w:r w:rsidRPr="0080380D">
        <w:t xml:space="preserve"> </w:t>
      </w:r>
      <w:r>
        <w:t>the</w:t>
      </w:r>
      <w:r w:rsidRPr="0080380D">
        <w:t xml:space="preserve"> </w:t>
      </w:r>
      <w:r>
        <w:t>branch</w:t>
      </w:r>
      <w:r w:rsidRPr="0080380D">
        <w:t xml:space="preserve"> </w:t>
      </w:r>
      <w:r>
        <w:t>and</w:t>
      </w:r>
      <w:r w:rsidRPr="0080380D">
        <w:t xml:space="preserve"> </w:t>
      </w:r>
      <w:r>
        <w:t>an</w:t>
      </w:r>
      <w:r w:rsidRPr="0080380D">
        <w:t xml:space="preserve"> </w:t>
      </w:r>
      <w:r>
        <w:t>overview</w:t>
      </w:r>
      <w:r w:rsidRPr="0080380D">
        <w:t xml:space="preserve"> </w:t>
      </w:r>
      <w:r>
        <w:t>of</w:t>
      </w:r>
      <w:r w:rsidRPr="0080380D">
        <w:t xml:space="preserve"> </w:t>
      </w:r>
      <w:r>
        <w:t>the</w:t>
      </w:r>
      <w:r w:rsidRPr="0080380D">
        <w:t xml:space="preserve"> </w:t>
      </w:r>
      <w:r>
        <w:t>calculation</w:t>
      </w:r>
      <w:r w:rsidRPr="0080380D">
        <w:t xml:space="preserve"> </w:t>
      </w:r>
      <w:r>
        <w:t>for</w:t>
      </w:r>
      <w:r w:rsidRPr="0080380D">
        <w:t xml:space="preserve"> </w:t>
      </w:r>
      <w:r>
        <w:t>the</w:t>
      </w:r>
      <w:r w:rsidRPr="0080380D">
        <w:t xml:space="preserve"> </w:t>
      </w:r>
      <w:r>
        <w:t>deduction</w:t>
      </w:r>
      <w:r w:rsidRPr="0080380D">
        <w:t xml:space="preserve"> </w:t>
      </w:r>
      <w:r>
        <w:t>from</w:t>
      </w:r>
      <w:r w:rsidRPr="0080380D">
        <w:t xml:space="preserve"> </w:t>
      </w:r>
      <w:r>
        <w:t>own</w:t>
      </w:r>
      <w:r w:rsidRPr="0080380D">
        <w:t xml:space="preserve"> </w:t>
      </w:r>
      <w:r>
        <w:t>funds</w:t>
      </w:r>
      <w:r w:rsidRPr="0080380D">
        <w:t xml:space="preserve"> </w:t>
      </w:r>
      <w:r>
        <w:t>related</w:t>
      </w:r>
      <w:r w:rsidRPr="0080380D">
        <w:t xml:space="preserve"> </w:t>
      </w:r>
      <w:r>
        <w:t>to</w:t>
      </w:r>
      <w:r w:rsidRPr="0080380D">
        <w:t xml:space="preserve"> </w:t>
      </w:r>
      <w:r>
        <w:t>participations</w:t>
      </w:r>
      <w:r w:rsidRPr="0080380D">
        <w:t xml:space="preserve"> </w:t>
      </w:r>
      <w:r>
        <w:t>in</w:t>
      </w:r>
      <w:r w:rsidRPr="0080380D">
        <w:t xml:space="preserve"> </w:t>
      </w:r>
      <w:r>
        <w:t>financial</w:t>
      </w:r>
      <w:r w:rsidRPr="0080380D">
        <w:t xml:space="preserve"> </w:t>
      </w:r>
      <w:r>
        <w:t>and</w:t>
      </w:r>
      <w:r w:rsidRPr="0080380D">
        <w:t xml:space="preserve"> </w:t>
      </w:r>
      <w:r>
        <w:t>credit</w:t>
      </w:r>
      <w:r w:rsidRPr="0080380D">
        <w:t xml:space="preserve"> </w:t>
      </w:r>
      <w:r>
        <w:t>institutions,</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S.24.01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t>Information</w:t>
      </w:r>
      <w:r w:rsidR="00485328">
        <w:t>;</w:t>
      </w:r>
      <w:proofErr w:type="gramEnd"/>
    </w:p>
    <w:p w14:paraId="51DD6592" w14:textId="4FA925AE" w:rsidR="005E28DB" w:rsidRDefault="00AD2803" w:rsidP="009C2492">
      <w:pPr>
        <w:pStyle w:val="ListParagraph"/>
        <w:numPr>
          <w:ilvl w:val="0"/>
          <w:numId w:val="13"/>
        </w:numPr>
        <w:tabs>
          <w:tab w:val="left" w:pos="1493"/>
        </w:tabs>
        <w:spacing w:line="276" w:lineRule="auto"/>
      </w:pPr>
      <w:r>
        <w:t>template</w:t>
      </w:r>
      <w:r w:rsidRPr="0080380D">
        <w:t xml:space="preserve"> </w:t>
      </w:r>
      <w:r>
        <w:t>S.25.01.01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the</w:t>
      </w:r>
      <w:r w:rsidRPr="0080380D">
        <w:t xml:space="preserve"> </w:t>
      </w:r>
      <w:r>
        <w:t>SCR</w:t>
      </w:r>
      <w:r w:rsidRPr="0080380D">
        <w:t xml:space="preserve"> </w:t>
      </w:r>
      <w:r>
        <w:t>for</w:t>
      </w:r>
      <w:r w:rsidRPr="0080380D">
        <w:t xml:space="preserve"> </w:t>
      </w:r>
      <w:r>
        <w:t>branches</w:t>
      </w:r>
      <w:r w:rsidRPr="0080380D">
        <w:t xml:space="preserve"> </w:t>
      </w:r>
      <w:r>
        <w:t>using</w:t>
      </w:r>
      <w:r w:rsidRPr="0080380D">
        <w:t xml:space="preserve"> </w:t>
      </w:r>
      <w:r>
        <w:t>the</w:t>
      </w:r>
      <w:r w:rsidRPr="0080380D">
        <w:t xml:space="preserve"> </w:t>
      </w:r>
      <w:r>
        <w:t>standard</w:t>
      </w:r>
      <w:r w:rsidRPr="0080380D">
        <w:t xml:space="preserve"> </w:t>
      </w:r>
      <w:r>
        <w:t>formula,</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S.25.01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t>Information;</w:t>
      </w:r>
      <w:proofErr w:type="gramEnd"/>
    </w:p>
    <w:p w14:paraId="408B7A58" w14:textId="79525A38" w:rsidR="005E28DB" w:rsidRDefault="005E28DB" w:rsidP="009C2492">
      <w:pPr>
        <w:pStyle w:val="ListParagraph"/>
        <w:numPr>
          <w:ilvl w:val="0"/>
          <w:numId w:val="13"/>
        </w:numPr>
        <w:tabs>
          <w:tab w:val="left" w:pos="1493"/>
        </w:tabs>
        <w:spacing w:line="276" w:lineRule="auto"/>
      </w:pPr>
      <w:r>
        <w:t>template</w:t>
      </w:r>
      <w:r w:rsidRPr="001148BC">
        <w:t xml:space="preserve"> </w:t>
      </w:r>
      <w:r>
        <w:t>S.25.05.01 of</w:t>
      </w:r>
      <w:r w:rsidRPr="001148BC">
        <w:t xml:space="preserve"> </w:t>
      </w:r>
      <w:r>
        <w:t>Annex I</w:t>
      </w:r>
      <w:r w:rsidRPr="001148BC">
        <w:t xml:space="preserve"> </w:t>
      </w:r>
      <w:r>
        <w:t>to Implementing Technical Standard on the Templates for</w:t>
      </w:r>
      <w:r w:rsidRPr="001148BC">
        <w:t xml:space="preserve"> </w:t>
      </w:r>
      <w:r>
        <w:t>the Submission of Information, specifying the SCR for branches using an internal model, following the instructions set out in S.25.05 of Annex II to Implementing Technical Standard on the Templates</w:t>
      </w:r>
      <w:r w:rsidRPr="001148BC">
        <w:t xml:space="preserve"> </w:t>
      </w:r>
      <w:r>
        <w:t xml:space="preserve">for the Submission of </w:t>
      </w:r>
      <w:proofErr w:type="gramStart"/>
      <w:r>
        <w:t>Information;</w:t>
      </w:r>
      <w:proofErr w:type="gramEnd"/>
      <w:r>
        <w:t xml:space="preserve"> </w:t>
      </w:r>
    </w:p>
    <w:p w14:paraId="7039C56B" w14:textId="77777777" w:rsidR="00BF6324" w:rsidRDefault="00A51A09" w:rsidP="001148BC">
      <w:pPr>
        <w:pStyle w:val="ListParagraph"/>
        <w:numPr>
          <w:ilvl w:val="0"/>
          <w:numId w:val="13"/>
        </w:numPr>
        <w:tabs>
          <w:tab w:val="left" w:pos="1493"/>
        </w:tabs>
        <w:spacing w:line="276" w:lineRule="auto"/>
      </w:pPr>
      <w:r>
        <w:t>template</w:t>
      </w:r>
      <w:r w:rsidRPr="0080380D">
        <w:t xml:space="preserve"> </w:t>
      </w:r>
      <w:r>
        <w:t>S.26.01.01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market</w:t>
      </w:r>
      <w:r w:rsidRPr="0080380D">
        <w:t xml:space="preserve"> </w:t>
      </w:r>
      <w:r>
        <w:t>risk,</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S.26.01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and</w:t>
      </w:r>
      <w:r w:rsidRPr="0080380D">
        <w:t xml:space="preserve"> </w:t>
      </w:r>
      <w:r>
        <w:t>by</w:t>
      </w:r>
      <w:r w:rsidRPr="0080380D">
        <w:t xml:space="preserve"> </w:t>
      </w:r>
      <w:r>
        <w:t>considers</w:t>
      </w:r>
      <w:r w:rsidRPr="0080380D">
        <w:t xml:space="preserve"> </w:t>
      </w:r>
      <w:r>
        <w:t>the</w:t>
      </w:r>
      <w:r w:rsidRPr="0080380D">
        <w:t xml:space="preserve"> </w:t>
      </w:r>
      <w:r>
        <w:t>specifications</w:t>
      </w:r>
      <w:r w:rsidRPr="0080380D">
        <w:t xml:space="preserve"> </w:t>
      </w:r>
      <w:r>
        <w:t>described</w:t>
      </w:r>
      <w:r w:rsidRPr="0080380D">
        <w:t xml:space="preserve"> </w:t>
      </w:r>
      <w:r>
        <w:t>in</w:t>
      </w:r>
      <w:r w:rsidRPr="0080380D">
        <w:t xml:space="preserve"> </w:t>
      </w:r>
      <w:r>
        <w:t>paragraphs</w:t>
      </w:r>
      <w:r w:rsidRPr="0080380D">
        <w:t xml:space="preserve"> </w:t>
      </w:r>
      <w:r>
        <w:t>1.78(a)</w:t>
      </w:r>
      <w:r w:rsidRPr="0080380D">
        <w:t xml:space="preserve"> </w:t>
      </w:r>
      <w:r>
        <w:t>to</w:t>
      </w:r>
      <w:r w:rsidRPr="0080380D">
        <w:t xml:space="preserve"> </w:t>
      </w:r>
      <w:r>
        <w:t>(c</w:t>
      </w:r>
      <w:proofErr w:type="gramStart"/>
      <w:r>
        <w:t>);</w:t>
      </w:r>
      <w:proofErr w:type="gramEnd"/>
    </w:p>
    <w:p w14:paraId="11CD92B1" w14:textId="595BFE34" w:rsidR="00BF6324" w:rsidRDefault="00E26032" w:rsidP="009C2492">
      <w:pPr>
        <w:pStyle w:val="ListParagraph"/>
        <w:numPr>
          <w:ilvl w:val="0"/>
          <w:numId w:val="13"/>
        </w:numPr>
        <w:tabs>
          <w:tab w:val="left" w:pos="1493"/>
        </w:tabs>
        <w:spacing w:line="276" w:lineRule="auto"/>
      </w:pPr>
      <w:r>
        <w:t xml:space="preserve"> template</w:t>
      </w:r>
      <w:r w:rsidRPr="0080380D">
        <w:t xml:space="preserve"> </w:t>
      </w:r>
      <w:r>
        <w:t>S.26.02.01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counterparty</w:t>
      </w:r>
      <w:r w:rsidRPr="0080380D">
        <w:t xml:space="preserve"> </w:t>
      </w:r>
      <w:r>
        <w:t>default</w:t>
      </w:r>
      <w:r w:rsidRPr="0080380D">
        <w:t xml:space="preserve"> </w:t>
      </w:r>
      <w:r>
        <w:t>risk,</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S.26.02</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and</w:t>
      </w:r>
      <w:r w:rsidRPr="0080380D">
        <w:t xml:space="preserve"> </w:t>
      </w:r>
      <w:r>
        <w:t>by</w:t>
      </w:r>
      <w:r w:rsidRPr="0080380D">
        <w:t xml:space="preserve"> </w:t>
      </w:r>
      <w:r>
        <w:t>considering</w:t>
      </w:r>
      <w:r w:rsidRPr="0080380D">
        <w:t xml:space="preserve"> </w:t>
      </w:r>
      <w:r>
        <w:t>the</w:t>
      </w:r>
      <w:r w:rsidRPr="0080380D">
        <w:t xml:space="preserve"> </w:t>
      </w:r>
      <w:r>
        <w:t>specifications</w:t>
      </w:r>
      <w:r w:rsidRPr="0080380D">
        <w:t xml:space="preserve"> </w:t>
      </w:r>
      <w:r>
        <w:t>described</w:t>
      </w:r>
      <w:r w:rsidRPr="0080380D">
        <w:t xml:space="preserve"> </w:t>
      </w:r>
      <w:r>
        <w:t>in</w:t>
      </w:r>
      <w:r w:rsidRPr="0080380D">
        <w:t xml:space="preserve"> </w:t>
      </w:r>
      <w:r>
        <w:t>paragraphs</w:t>
      </w:r>
      <w:r w:rsidRPr="0080380D">
        <w:t xml:space="preserve"> </w:t>
      </w:r>
      <w:r>
        <w:t>1.78(a)</w:t>
      </w:r>
      <w:r w:rsidRPr="0080380D">
        <w:t xml:space="preserve"> </w:t>
      </w:r>
      <w:r>
        <w:t>to</w:t>
      </w:r>
      <w:r w:rsidRPr="0080380D">
        <w:t xml:space="preserve"> </w:t>
      </w:r>
      <w:r>
        <w:t>(c</w:t>
      </w:r>
      <w:proofErr w:type="gramStart"/>
      <w:r>
        <w:t>);</w:t>
      </w:r>
      <w:proofErr w:type="gramEnd"/>
    </w:p>
    <w:p w14:paraId="3388BAB1" w14:textId="3BA297EE" w:rsidR="00BF6324" w:rsidRDefault="00FD7DA3" w:rsidP="002453C6">
      <w:pPr>
        <w:pStyle w:val="ListParagraph"/>
        <w:numPr>
          <w:ilvl w:val="0"/>
          <w:numId w:val="13"/>
        </w:numPr>
        <w:tabs>
          <w:tab w:val="left" w:pos="1493"/>
        </w:tabs>
        <w:spacing w:line="276" w:lineRule="auto"/>
        <w:ind w:left="1530" w:hanging="396"/>
      </w:pPr>
      <w:r>
        <w:lastRenderedPageBreak/>
        <w:t xml:space="preserve"> </w:t>
      </w:r>
      <w:r w:rsidR="00A51A09">
        <w:t>template</w:t>
      </w:r>
      <w:r w:rsidR="00A51A09" w:rsidRPr="0080380D">
        <w:t xml:space="preserve"> </w:t>
      </w:r>
      <w:r w:rsidR="00A51A09">
        <w:t>S.26.03.01</w:t>
      </w:r>
      <w:r w:rsidR="00A51A09" w:rsidRPr="0080380D">
        <w:t xml:space="preserve"> </w:t>
      </w:r>
      <w:r w:rsidR="00A51A09">
        <w:t>of</w:t>
      </w:r>
      <w:r w:rsidR="00A51A09" w:rsidRPr="0080380D">
        <w:t xml:space="preserve"> </w:t>
      </w:r>
      <w:r w:rsidR="00A51A09">
        <w:t>Annex</w:t>
      </w:r>
      <w:r w:rsidR="00A51A09" w:rsidRPr="0080380D">
        <w:t xml:space="preserve"> </w:t>
      </w:r>
      <w:r w:rsidR="00A51A09">
        <w:t>I</w:t>
      </w:r>
      <w:r w:rsidR="00A51A09" w:rsidRPr="0080380D">
        <w:t xml:space="preserve"> </w:t>
      </w:r>
      <w:r w:rsidR="00A51A09">
        <w:t>to</w:t>
      </w:r>
      <w:r w:rsidR="00A51A09" w:rsidRPr="0080380D">
        <w:t xml:space="preserve"> </w:t>
      </w:r>
      <w:r w:rsidR="00A51A09">
        <w:t>the</w:t>
      </w:r>
      <w:r w:rsidR="00A51A09" w:rsidRPr="0080380D">
        <w:t xml:space="preserve"> </w:t>
      </w:r>
      <w:r w:rsidR="00A51A09">
        <w:t>Implementing</w:t>
      </w:r>
      <w:r w:rsidR="00A51A09" w:rsidRPr="0080380D">
        <w:t xml:space="preserve"> </w:t>
      </w:r>
      <w:r w:rsidR="00A51A09">
        <w:t>Technical</w:t>
      </w:r>
      <w:r w:rsidR="00A51A09" w:rsidRPr="0080380D">
        <w:t xml:space="preserve"> </w:t>
      </w:r>
      <w:r w:rsidR="00A51A09">
        <w:t>Standard</w:t>
      </w:r>
      <w:r w:rsidR="00A51A09" w:rsidRPr="0080380D">
        <w:t xml:space="preserve"> </w:t>
      </w:r>
      <w:proofErr w:type="gramStart"/>
      <w:r w:rsidR="00A51A09">
        <w:t>on</w:t>
      </w:r>
      <w:r>
        <w:t xml:space="preserve">  </w:t>
      </w:r>
      <w:r w:rsidR="00A51A09">
        <w:t>the</w:t>
      </w:r>
      <w:proofErr w:type="gramEnd"/>
      <w:r w:rsidR="00A51A09" w:rsidRPr="0080380D">
        <w:t xml:space="preserve"> </w:t>
      </w:r>
      <w:r w:rsidR="00A51A09">
        <w:t>Templates</w:t>
      </w:r>
      <w:r w:rsidR="00A51A09" w:rsidRPr="0080380D">
        <w:t xml:space="preserve"> </w:t>
      </w:r>
      <w:r w:rsidR="00A51A09">
        <w:t>for</w:t>
      </w:r>
      <w:r w:rsidR="00A51A09" w:rsidRPr="0080380D">
        <w:t xml:space="preserve"> </w:t>
      </w:r>
      <w:r w:rsidR="00A51A09">
        <w:t>the</w:t>
      </w:r>
      <w:r w:rsidR="00A51A09" w:rsidRPr="0080380D">
        <w:t xml:space="preserve"> </w:t>
      </w:r>
      <w:r w:rsidR="00A51A09">
        <w:t>Submission</w:t>
      </w:r>
      <w:r w:rsidR="00A51A09" w:rsidRPr="0080380D">
        <w:t xml:space="preserve"> </w:t>
      </w:r>
      <w:r w:rsidR="00A51A09">
        <w:t>of</w:t>
      </w:r>
      <w:r w:rsidR="00A51A09" w:rsidRPr="0080380D">
        <w:t xml:space="preserve"> </w:t>
      </w:r>
      <w:r w:rsidR="00A51A09">
        <w:t>Information,</w:t>
      </w:r>
      <w:r w:rsidR="00A51A09" w:rsidRPr="0080380D">
        <w:t xml:space="preserve"> </w:t>
      </w:r>
      <w:r w:rsidR="00A51A09">
        <w:t>specifying</w:t>
      </w:r>
      <w:r w:rsidR="00A51A09" w:rsidRPr="0080380D">
        <w:t xml:space="preserve"> </w:t>
      </w:r>
      <w:r w:rsidR="00A51A09">
        <w:t>information</w:t>
      </w:r>
      <w:r w:rsidR="00A51A09" w:rsidRPr="0080380D">
        <w:t xml:space="preserve"> </w:t>
      </w:r>
      <w:r w:rsidR="00A51A09">
        <w:t>on</w:t>
      </w:r>
      <w:r w:rsidR="00A51A09" w:rsidRPr="0080380D">
        <w:t xml:space="preserve"> </w:t>
      </w:r>
      <w:r w:rsidR="00A51A09">
        <w:t>life</w:t>
      </w:r>
      <w:r w:rsidR="00A51A09" w:rsidRPr="0080380D">
        <w:t xml:space="preserve"> </w:t>
      </w:r>
      <w:r w:rsidR="00A51A09">
        <w:t>underwriting</w:t>
      </w:r>
      <w:r w:rsidR="00A51A09" w:rsidRPr="0080380D">
        <w:t xml:space="preserve"> </w:t>
      </w:r>
      <w:r w:rsidR="00A51A09">
        <w:t>risk,</w:t>
      </w:r>
      <w:r w:rsidR="00A51A09" w:rsidRPr="0080380D">
        <w:t xml:space="preserve"> </w:t>
      </w:r>
      <w:r w:rsidR="00A51A09">
        <w:t>following</w:t>
      </w:r>
      <w:r w:rsidR="00A51A09" w:rsidRPr="0080380D">
        <w:t xml:space="preserve"> </w:t>
      </w:r>
      <w:r w:rsidR="00A51A09">
        <w:t>the</w:t>
      </w:r>
      <w:r w:rsidR="00A51A09" w:rsidRPr="0080380D">
        <w:t xml:space="preserve"> </w:t>
      </w:r>
      <w:r w:rsidR="00A51A09">
        <w:t>instructions</w:t>
      </w:r>
      <w:r w:rsidR="00A51A09" w:rsidRPr="0080380D">
        <w:t xml:space="preserve"> </w:t>
      </w:r>
      <w:r w:rsidR="00A51A09">
        <w:t>set</w:t>
      </w:r>
      <w:r w:rsidR="00A51A09" w:rsidRPr="0080380D">
        <w:t xml:space="preserve"> </w:t>
      </w:r>
      <w:r w:rsidR="00A51A09">
        <w:t>out</w:t>
      </w:r>
      <w:r w:rsidR="00A51A09" w:rsidRPr="0080380D">
        <w:t xml:space="preserve"> </w:t>
      </w:r>
      <w:r w:rsidR="00A51A09">
        <w:t>in</w:t>
      </w:r>
      <w:r w:rsidR="002453C6">
        <w:t xml:space="preserve"> </w:t>
      </w:r>
      <w:r w:rsidR="00A51A09">
        <w:t>S.26.03</w:t>
      </w:r>
      <w:r w:rsidR="00A51A09" w:rsidRPr="0080380D">
        <w:t xml:space="preserve"> </w:t>
      </w:r>
      <w:r w:rsidR="00A51A09">
        <w:t>of</w:t>
      </w:r>
      <w:r w:rsidR="00A51A09" w:rsidRPr="0080380D">
        <w:t xml:space="preserve"> </w:t>
      </w:r>
      <w:r w:rsidR="00A51A09">
        <w:t>Annex</w:t>
      </w:r>
      <w:r w:rsidR="00A51A09" w:rsidRPr="0080380D">
        <w:t xml:space="preserve"> </w:t>
      </w:r>
      <w:r w:rsidR="00A51A09">
        <w:t>II</w:t>
      </w:r>
      <w:r w:rsidR="00A51A09" w:rsidRPr="0080380D">
        <w:t xml:space="preserve"> </w:t>
      </w:r>
      <w:r w:rsidR="00A51A09">
        <w:t>to</w:t>
      </w:r>
      <w:r w:rsidR="00A51A09" w:rsidRPr="0080380D">
        <w:t xml:space="preserve"> </w:t>
      </w:r>
      <w:r w:rsidR="00A51A09">
        <w:t>the</w:t>
      </w:r>
      <w:r w:rsidR="00A51A09" w:rsidRPr="0080380D">
        <w:t xml:space="preserve"> </w:t>
      </w:r>
      <w:r w:rsidR="00A51A09">
        <w:t>Implementing</w:t>
      </w:r>
      <w:r w:rsidR="00A51A09" w:rsidRPr="0080380D">
        <w:t xml:space="preserve"> </w:t>
      </w:r>
      <w:r w:rsidR="00A51A09">
        <w:t>Technical</w:t>
      </w:r>
      <w:r w:rsidR="00A51A09" w:rsidRPr="0080380D">
        <w:t xml:space="preserve"> </w:t>
      </w:r>
      <w:r w:rsidR="00A51A09">
        <w:t>Standard</w:t>
      </w:r>
      <w:r w:rsidR="00A51A09" w:rsidRPr="0080380D">
        <w:t xml:space="preserve"> </w:t>
      </w:r>
      <w:r w:rsidR="00A51A09">
        <w:t>on</w:t>
      </w:r>
      <w:r w:rsidR="00A51A09" w:rsidRPr="0080380D">
        <w:t xml:space="preserve"> </w:t>
      </w:r>
      <w:r w:rsidR="00A51A09">
        <w:t>the</w:t>
      </w:r>
      <w:r w:rsidR="00A51A09" w:rsidRPr="0080380D">
        <w:t xml:space="preserve"> </w:t>
      </w:r>
      <w:r w:rsidR="00A51A09">
        <w:t>Templates</w:t>
      </w:r>
      <w:r w:rsidR="00A51A09" w:rsidRPr="0080380D">
        <w:t xml:space="preserve"> </w:t>
      </w:r>
      <w:r w:rsidR="00A51A09">
        <w:t>for</w:t>
      </w:r>
      <w:r w:rsidR="00A51A09" w:rsidRPr="0080380D">
        <w:t xml:space="preserve"> </w:t>
      </w:r>
      <w:r w:rsidR="00A51A09">
        <w:t>the</w:t>
      </w:r>
      <w:r w:rsidR="00A51A09" w:rsidRPr="0080380D">
        <w:t xml:space="preserve"> </w:t>
      </w:r>
      <w:r w:rsidR="00A51A09">
        <w:t>Submission</w:t>
      </w:r>
      <w:r w:rsidR="00A51A09" w:rsidRPr="0080380D">
        <w:t xml:space="preserve"> </w:t>
      </w:r>
      <w:r w:rsidR="00A51A09">
        <w:t>of</w:t>
      </w:r>
      <w:r w:rsidR="00A51A09" w:rsidRPr="0080380D">
        <w:t xml:space="preserve"> </w:t>
      </w:r>
      <w:r w:rsidR="00A51A09">
        <w:t>Information</w:t>
      </w:r>
      <w:r w:rsidR="00A51A09" w:rsidRPr="0080380D">
        <w:t xml:space="preserve"> </w:t>
      </w:r>
      <w:r w:rsidR="00A51A09">
        <w:t>and</w:t>
      </w:r>
      <w:r w:rsidR="00A51A09" w:rsidRPr="0080380D">
        <w:t xml:space="preserve"> </w:t>
      </w:r>
      <w:r w:rsidR="00A51A09">
        <w:t>by</w:t>
      </w:r>
      <w:r w:rsidR="00A51A09" w:rsidRPr="0080380D">
        <w:t xml:space="preserve"> </w:t>
      </w:r>
      <w:r w:rsidR="00A51A09">
        <w:t>considering</w:t>
      </w:r>
      <w:r w:rsidR="00A51A09" w:rsidRPr="0080380D">
        <w:t xml:space="preserve"> </w:t>
      </w:r>
      <w:r w:rsidR="00A51A09">
        <w:t>the</w:t>
      </w:r>
      <w:r w:rsidR="00A51A09" w:rsidRPr="0080380D">
        <w:t xml:space="preserve"> </w:t>
      </w:r>
      <w:r w:rsidR="00A51A09">
        <w:t>specifications</w:t>
      </w:r>
      <w:r w:rsidR="00A51A09" w:rsidRPr="0080380D">
        <w:t xml:space="preserve"> </w:t>
      </w:r>
      <w:r w:rsidR="00A51A09">
        <w:t>described</w:t>
      </w:r>
      <w:r w:rsidR="00A51A09" w:rsidRPr="0080380D">
        <w:t xml:space="preserve"> </w:t>
      </w:r>
      <w:r w:rsidR="00A51A09">
        <w:t>in</w:t>
      </w:r>
      <w:r w:rsidR="00A51A09" w:rsidRPr="0080380D">
        <w:t xml:space="preserve"> </w:t>
      </w:r>
      <w:r w:rsidR="00A51A09">
        <w:t>paragraphs</w:t>
      </w:r>
      <w:r w:rsidR="00A51A09" w:rsidRPr="0080380D">
        <w:t xml:space="preserve"> </w:t>
      </w:r>
      <w:r w:rsidR="00A51A09">
        <w:t>1.78(a)</w:t>
      </w:r>
      <w:r w:rsidR="00A51A09" w:rsidRPr="0080380D">
        <w:t xml:space="preserve"> </w:t>
      </w:r>
      <w:r w:rsidR="00A51A09">
        <w:t>to</w:t>
      </w:r>
      <w:r w:rsidR="00A51A09" w:rsidRPr="0080380D">
        <w:t xml:space="preserve"> </w:t>
      </w:r>
      <w:r w:rsidR="00A51A09">
        <w:t>(c</w:t>
      </w:r>
      <w:proofErr w:type="gramStart"/>
      <w:r w:rsidR="00A51A09">
        <w:t>);</w:t>
      </w:r>
      <w:proofErr w:type="gramEnd"/>
    </w:p>
    <w:p w14:paraId="1F6EF8D0" w14:textId="166F3A68" w:rsidR="00BF6324" w:rsidRDefault="00AB0AAB" w:rsidP="009C2492">
      <w:pPr>
        <w:pStyle w:val="ListParagraph"/>
        <w:numPr>
          <w:ilvl w:val="0"/>
          <w:numId w:val="13"/>
        </w:numPr>
        <w:tabs>
          <w:tab w:val="left" w:pos="1493"/>
        </w:tabs>
        <w:spacing w:line="276" w:lineRule="auto"/>
      </w:pPr>
      <w:r>
        <w:t xml:space="preserve"> </w:t>
      </w:r>
      <w:r w:rsidR="003B2AB3">
        <w:t>template</w:t>
      </w:r>
      <w:r w:rsidR="003B2AB3" w:rsidRPr="0080380D">
        <w:t xml:space="preserve"> </w:t>
      </w:r>
      <w:r w:rsidR="003B2AB3">
        <w:t>S.26.04.01</w:t>
      </w:r>
      <w:r w:rsidR="003B2AB3" w:rsidRPr="0080380D">
        <w:t xml:space="preserve"> </w:t>
      </w:r>
      <w:r w:rsidR="003B2AB3">
        <w:t>of</w:t>
      </w:r>
      <w:r w:rsidR="003B2AB3" w:rsidRPr="0080380D">
        <w:t xml:space="preserve"> </w:t>
      </w:r>
      <w:r w:rsidR="003B2AB3">
        <w:t>Annex</w:t>
      </w:r>
      <w:r w:rsidR="003B2AB3" w:rsidRPr="0080380D">
        <w:t xml:space="preserve"> </w:t>
      </w:r>
      <w:r w:rsidR="003B2AB3">
        <w:t>I</w:t>
      </w:r>
      <w:r w:rsidR="003B2AB3" w:rsidRPr="0080380D">
        <w:t xml:space="preserve"> </w:t>
      </w:r>
      <w:r w:rsidR="003B2AB3">
        <w:t>to</w:t>
      </w:r>
      <w:r w:rsidR="003B2AB3" w:rsidRPr="0080380D">
        <w:t xml:space="preserve"> </w:t>
      </w:r>
      <w:r w:rsidR="003B2AB3">
        <w:t>the</w:t>
      </w:r>
      <w:r w:rsidR="003B2AB3" w:rsidRPr="0080380D">
        <w:t xml:space="preserve"> </w:t>
      </w:r>
      <w:r w:rsidR="003B2AB3">
        <w:t>Implementing</w:t>
      </w:r>
      <w:r w:rsidR="003B2AB3" w:rsidRPr="0080380D">
        <w:t xml:space="preserve"> </w:t>
      </w:r>
      <w:r w:rsidR="003B2AB3">
        <w:t>Technical</w:t>
      </w:r>
      <w:r w:rsidR="003B2AB3" w:rsidRPr="0080380D">
        <w:t xml:space="preserve"> </w:t>
      </w:r>
      <w:r w:rsidR="003B2AB3">
        <w:t>Standard</w:t>
      </w:r>
      <w:r w:rsidR="003B2AB3" w:rsidRPr="0080380D">
        <w:t xml:space="preserve"> </w:t>
      </w:r>
      <w:r w:rsidR="003B2AB3">
        <w:t>on</w:t>
      </w:r>
      <w:r w:rsidR="003B2AB3" w:rsidRPr="0080380D">
        <w:t xml:space="preserve"> </w:t>
      </w:r>
      <w:r w:rsidR="003B2AB3">
        <w:t>the</w:t>
      </w:r>
      <w:r w:rsidR="003B2AB3" w:rsidRPr="0080380D">
        <w:t xml:space="preserve"> </w:t>
      </w:r>
      <w:r w:rsidR="003B2AB3">
        <w:t>Templates</w:t>
      </w:r>
      <w:r w:rsidR="003B2AB3" w:rsidRPr="0080380D">
        <w:t xml:space="preserve"> </w:t>
      </w:r>
      <w:r w:rsidR="003B2AB3">
        <w:t>for</w:t>
      </w:r>
      <w:r w:rsidR="003B2AB3" w:rsidRPr="0080380D">
        <w:t xml:space="preserve"> </w:t>
      </w:r>
      <w:r w:rsidR="003B2AB3">
        <w:t>the</w:t>
      </w:r>
      <w:r w:rsidR="003B2AB3" w:rsidRPr="0080380D">
        <w:t xml:space="preserve"> </w:t>
      </w:r>
      <w:r w:rsidR="003B2AB3">
        <w:t>Submission</w:t>
      </w:r>
      <w:r w:rsidR="003B2AB3" w:rsidRPr="0080380D">
        <w:t xml:space="preserve"> </w:t>
      </w:r>
      <w:r w:rsidR="003B2AB3">
        <w:t>of</w:t>
      </w:r>
      <w:r w:rsidR="003B2AB3" w:rsidRPr="0080380D">
        <w:t xml:space="preserve"> </w:t>
      </w:r>
      <w:r w:rsidR="003B2AB3">
        <w:t>Information,</w:t>
      </w:r>
      <w:r w:rsidR="003B2AB3" w:rsidRPr="0080380D">
        <w:t xml:space="preserve"> </w:t>
      </w:r>
      <w:r w:rsidR="003B2AB3">
        <w:t>specifying</w:t>
      </w:r>
      <w:r w:rsidR="003B2AB3" w:rsidRPr="0080380D">
        <w:t xml:space="preserve"> </w:t>
      </w:r>
      <w:r w:rsidR="003B2AB3">
        <w:t>information</w:t>
      </w:r>
      <w:r w:rsidR="003B2AB3" w:rsidRPr="0080380D">
        <w:t xml:space="preserve"> </w:t>
      </w:r>
      <w:r w:rsidR="003B2AB3">
        <w:t>on</w:t>
      </w:r>
      <w:r w:rsidR="003B2AB3" w:rsidRPr="0080380D">
        <w:t xml:space="preserve"> </w:t>
      </w:r>
      <w:r w:rsidR="003B2AB3">
        <w:t>health</w:t>
      </w:r>
      <w:r w:rsidR="003B2AB3" w:rsidRPr="0080380D">
        <w:t xml:space="preserve"> </w:t>
      </w:r>
      <w:r w:rsidR="003B2AB3">
        <w:t>underwriting</w:t>
      </w:r>
      <w:r w:rsidR="003B2AB3" w:rsidRPr="0080380D">
        <w:t xml:space="preserve"> </w:t>
      </w:r>
      <w:r w:rsidR="003B2AB3">
        <w:t>risk,</w:t>
      </w:r>
      <w:r w:rsidR="003B2AB3" w:rsidRPr="0080380D">
        <w:t xml:space="preserve"> </w:t>
      </w:r>
      <w:r w:rsidR="003B2AB3">
        <w:t>following</w:t>
      </w:r>
      <w:r w:rsidR="003B2AB3" w:rsidRPr="0080380D">
        <w:t xml:space="preserve"> </w:t>
      </w:r>
      <w:r w:rsidR="003B2AB3">
        <w:t>the</w:t>
      </w:r>
      <w:r w:rsidR="003B2AB3" w:rsidRPr="0080380D">
        <w:t xml:space="preserve"> </w:t>
      </w:r>
      <w:r w:rsidR="003B2AB3">
        <w:t>instructions</w:t>
      </w:r>
      <w:r w:rsidR="003B2AB3" w:rsidRPr="0080380D">
        <w:t xml:space="preserve"> </w:t>
      </w:r>
      <w:r w:rsidR="003B2AB3">
        <w:t>set</w:t>
      </w:r>
      <w:r w:rsidR="003B2AB3" w:rsidRPr="0080380D">
        <w:t xml:space="preserve"> </w:t>
      </w:r>
      <w:r w:rsidR="003B2AB3">
        <w:t>out</w:t>
      </w:r>
      <w:r w:rsidR="003B2AB3" w:rsidRPr="0080380D">
        <w:t xml:space="preserve"> </w:t>
      </w:r>
      <w:r w:rsidR="003B2AB3">
        <w:t>in</w:t>
      </w:r>
      <w:r w:rsidR="003B2AB3" w:rsidRPr="0080380D">
        <w:t xml:space="preserve"> </w:t>
      </w:r>
      <w:r w:rsidR="003B2AB3">
        <w:t>S.26.04</w:t>
      </w:r>
      <w:r w:rsidR="003B2AB3" w:rsidRPr="0080380D">
        <w:t xml:space="preserve"> </w:t>
      </w:r>
      <w:r w:rsidR="003B2AB3">
        <w:t>of</w:t>
      </w:r>
      <w:r w:rsidR="003B2AB3" w:rsidRPr="0080380D">
        <w:t xml:space="preserve"> </w:t>
      </w:r>
      <w:r w:rsidR="003B2AB3">
        <w:t>Annex</w:t>
      </w:r>
      <w:r w:rsidR="003B2AB3" w:rsidRPr="0080380D">
        <w:t xml:space="preserve"> </w:t>
      </w:r>
      <w:r w:rsidR="003B2AB3">
        <w:t>II</w:t>
      </w:r>
      <w:r w:rsidR="003B2AB3" w:rsidRPr="0080380D">
        <w:t xml:space="preserve"> </w:t>
      </w:r>
      <w:r w:rsidR="003B2AB3">
        <w:t>to</w:t>
      </w:r>
      <w:r w:rsidR="003B2AB3" w:rsidRPr="0080380D">
        <w:t xml:space="preserve"> </w:t>
      </w:r>
      <w:r w:rsidR="003B2AB3">
        <w:t>the</w:t>
      </w:r>
      <w:r w:rsidR="003B2AB3" w:rsidRPr="0080380D">
        <w:t xml:space="preserve"> </w:t>
      </w:r>
      <w:r w:rsidR="003B2AB3">
        <w:t>Implementing</w:t>
      </w:r>
      <w:r w:rsidR="003B2AB3" w:rsidRPr="0080380D">
        <w:t xml:space="preserve"> </w:t>
      </w:r>
      <w:r w:rsidR="003B2AB3">
        <w:t>Technical</w:t>
      </w:r>
      <w:r w:rsidR="003B2AB3" w:rsidRPr="0080380D">
        <w:t xml:space="preserve"> </w:t>
      </w:r>
      <w:r w:rsidR="003B2AB3">
        <w:t>Standard</w:t>
      </w:r>
      <w:r w:rsidR="003B2AB3" w:rsidRPr="0080380D">
        <w:t xml:space="preserve"> </w:t>
      </w:r>
      <w:r w:rsidR="003B2AB3">
        <w:t>on</w:t>
      </w:r>
      <w:r w:rsidR="003B2AB3" w:rsidRPr="0080380D">
        <w:t xml:space="preserve"> </w:t>
      </w:r>
      <w:r w:rsidR="003B2AB3">
        <w:t>the</w:t>
      </w:r>
      <w:r w:rsidR="003B2AB3" w:rsidRPr="0080380D">
        <w:t xml:space="preserve"> </w:t>
      </w:r>
      <w:r w:rsidR="003B2AB3">
        <w:t>Templates</w:t>
      </w:r>
      <w:r w:rsidR="003B2AB3" w:rsidRPr="0080380D">
        <w:t xml:space="preserve"> </w:t>
      </w:r>
      <w:r w:rsidR="003B2AB3">
        <w:t>for</w:t>
      </w:r>
      <w:r w:rsidR="003B2AB3" w:rsidRPr="0080380D">
        <w:t xml:space="preserve"> </w:t>
      </w:r>
      <w:r w:rsidR="003B2AB3">
        <w:t>the</w:t>
      </w:r>
      <w:r w:rsidR="003B2AB3" w:rsidRPr="0080380D">
        <w:t xml:space="preserve"> </w:t>
      </w:r>
      <w:r w:rsidR="003B2AB3">
        <w:t>Submission</w:t>
      </w:r>
      <w:r w:rsidR="003B2AB3" w:rsidRPr="0080380D">
        <w:t xml:space="preserve"> </w:t>
      </w:r>
      <w:r w:rsidR="003B2AB3">
        <w:t>of</w:t>
      </w:r>
      <w:r w:rsidR="003B2AB3" w:rsidRPr="0080380D">
        <w:t xml:space="preserve"> </w:t>
      </w:r>
      <w:r w:rsidR="003B2AB3">
        <w:t>Information</w:t>
      </w:r>
      <w:r w:rsidR="003B2AB3" w:rsidRPr="0080380D">
        <w:t xml:space="preserve"> </w:t>
      </w:r>
      <w:r w:rsidR="003B2AB3">
        <w:t>and</w:t>
      </w:r>
      <w:r w:rsidR="003B2AB3" w:rsidRPr="0080380D">
        <w:t xml:space="preserve"> </w:t>
      </w:r>
      <w:r w:rsidR="003B2AB3">
        <w:t>by</w:t>
      </w:r>
      <w:r w:rsidR="003B2AB3" w:rsidRPr="0080380D">
        <w:t xml:space="preserve"> </w:t>
      </w:r>
      <w:r w:rsidR="003B2AB3">
        <w:t>considering</w:t>
      </w:r>
      <w:r w:rsidR="003B2AB3" w:rsidRPr="0080380D">
        <w:t xml:space="preserve"> </w:t>
      </w:r>
      <w:r w:rsidR="003B2AB3">
        <w:t>the</w:t>
      </w:r>
      <w:r w:rsidR="003B2AB3" w:rsidRPr="0080380D">
        <w:t xml:space="preserve"> </w:t>
      </w:r>
      <w:r w:rsidR="003B2AB3">
        <w:t>specifications</w:t>
      </w:r>
      <w:r w:rsidR="003B2AB3" w:rsidRPr="0080380D">
        <w:t xml:space="preserve"> </w:t>
      </w:r>
      <w:r w:rsidR="003B2AB3">
        <w:t>described</w:t>
      </w:r>
      <w:r w:rsidR="003B2AB3" w:rsidRPr="0080380D">
        <w:t xml:space="preserve"> </w:t>
      </w:r>
      <w:r w:rsidR="003B2AB3">
        <w:t>in</w:t>
      </w:r>
      <w:r w:rsidR="003B2AB3" w:rsidRPr="0080380D">
        <w:t xml:space="preserve"> </w:t>
      </w:r>
      <w:r w:rsidR="003B2AB3">
        <w:t>paragraphs</w:t>
      </w:r>
      <w:r w:rsidR="003B2AB3" w:rsidRPr="0080380D">
        <w:t xml:space="preserve"> </w:t>
      </w:r>
      <w:r w:rsidR="003B2AB3">
        <w:t>1.78(a)</w:t>
      </w:r>
      <w:r w:rsidR="003B2AB3" w:rsidRPr="0080380D">
        <w:t xml:space="preserve"> </w:t>
      </w:r>
      <w:r w:rsidR="003B2AB3">
        <w:t>to</w:t>
      </w:r>
      <w:r w:rsidR="003B2AB3" w:rsidRPr="0080380D">
        <w:t xml:space="preserve"> </w:t>
      </w:r>
      <w:r w:rsidR="003B2AB3">
        <w:t>(c</w:t>
      </w:r>
      <w:proofErr w:type="gramStart"/>
      <w:r w:rsidR="003B2AB3">
        <w:t>);</w:t>
      </w:r>
      <w:proofErr w:type="gramEnd"/>
    </w:p>
    <w:p w14:paraId="7F4BF53D" w14:textId="0DD0C7CD" w:rsidR="00BF6324" w:rsidRDefault="003B2AB3" w:rsidP="009C2492">
      <w:pPr>
        <w:pStyle w:val="ListParagraph"/>
        <w:numPr>
          <w:ilvl w:val="0"/>
          <w:numId w:val="13"/>
        </w:numPr>
        <w:tabs>
          <w:tab w:val="left" w:pos="1493"/>
        </w:tabs>
        <w:spacing w:line="276" w:lineRule="auto"/>
      </w:pPr>
      <w:r>
        <w:t>template</w:t>
      </w:r>
      <w:r w:rsidRPr="0080380D">
        <w:t xml:space="preserve"> </w:t>
      </w:r>
      <w:r>
        <w:t>S.26.05.01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non-life</w:t>
      </w:r>
      <w:r w:rsidRPr="0080380D">
        <w:t xml:space="preserve"> </w:t>
      </w:r>
      <w:r>
        <w:t>underwriting</w:t>
      </w:r>
      <w:r w:rsidRPr="0080380D">
        <w:t xml:space="preserve"> </w:t>
      </w:r>
      <w:r>
        <w:t>risk,</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S.26.05</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and</w:t>
      </w:r>
      <w:r w:rsidRPr="0080380D">
        <w:t xml:space="preserve"> </w:t>
      </w:r>
      <w:r>
        <w:t>by</w:t>
      </w:r>
      <w:r w:rsidRPr="0080380D">
        <w:t xml:space="preserve"> </w:t>
      </w:r>
      <w:r>
        <w:t>considering</w:t>
      </w:r>
      <w:r w:rsidRPr="0080380D">
        <w:t xml:space="preserve"> </w:t>
      </w:r>
      <w:r>
        <w:t>the</w:t>
      </w:r>
      <w:r w:rsidRPr="0080380D">
        <w:t xml:space="preserve"> </w:t>
      </w:r>
      <w:r>
        <w:t>specifications</w:t>
      </w:r>
      <w:r w:rsidRPr="0080380D">
        <w:t xml:space="preserve"> </w:t>
      </w:r>
      <w:r>
        <w:t>described</w:t>
      </w:r>
      <w:r w:rsidRPr="0080380D">
        <w:t xml:space="preserve"> </w:t>
      </w:r>
      <w:r>
        <w:t>in</w:t>
      </w:r>
      <w:r w:rsidRPr="0080380D">
        <w:t xml:space="preserve"> </w:t>
      </w:r>
      <w:r>
        <w:t>paragraphs</w:t>
      </w:r>
      <w:r w:rsidRPr="0080380D">
        <w:t xml:space="preserve"> </w:t>
      </w:r>
      <w:r>
        <w:t>1.78(a)</w:t>
      </w:r>
      <w:r w:rsidRPr="0080380D">
        <w:t xml:space="preserve"> </w:t>
      </w:r>
      <w:r>
        <w:t>to</w:t>
      </w:r>
      <w:r w:rsidRPr="0080380D">
        <w:t xml:space="preserve"> </w:t>
      </w:r>
      <w:r>
        <w:t>(c</w:t>
      </w:r>
      <w:proofErr w:type="gramStart"/>
      <w:r>
        <w:t>);</w:t>
      </w:r>
      <w:proofErr w:type="gramEnd"/>
    </w:p>
    <w:p w14:paraId="47CD3A96" w14:textId="77777777" w:rsidR="002453C6" w:rsidRDefault="00AB0AAB" w:rsidP="002453C6">
      <w:pPr>
        <w:pStyle w:val="ListParagraph"/>
        <w:numPr>
          <w:ilvl w:val="0"/>
          <w:numId w:val="13"/>
        </w:numPr>
        <w:tabs>
          <w:tab w:val="left" w:pos="1493"/>
        </w:tabs>
        <w:spacing w:line="276" w:lineRule="auto"/>
      </w:pPr>
      <w:r>
        <w:t xml:space="preserve"> </w:t>
      </w:r>
      <w:r w:rsidR="003B2AB3">
        <w:t>template</w:t>
      </w:r>
      <w:r w:rsidR="003B2AB3" w:rsidRPr="0080380D">
        <w:t xml:space="preserve"> </w:t>
      </w:r>
      <w:r w:rsidR="003B2AB3">
        <w:t>S.26.06.01</w:t>
      </w:r>
      <w:r w:rsidR="003B2AB3" w:rsidRPr="0080380D">
        <w:t xml:space="preserve"> </w:t>
      </w:r>
      <w:r w:rsidR="003B2AB3">
        <w:t>of</w:t>
      </w:r>
      <w:r w:rsidR="003B2AB3" w:rsidRPr="0080380D">
        <w:t xml:space="preserve"> </w:t>
      </w:r>
      <w:r w:rsidR="003B2AB3">
        <w:t>Annex</w:t>
      </w:r>
      <w:r w:rsidR="003B2AB3" w:rsidRPr="0080380D">
        <w:t xml:space="preserve"> </w:t>
      </w:r>
      <w:r w:rsidR="003B2AB3">
        <w:t>I</w:t>
      </w:r>
      <w:r w:rsidR="003B2AB3" w:rsidRPr="0080380D">
        <w:t xml:space="preserve"> </w:t>
      </w:r>
      <w:r w:rsidR="003B2AB3">
        <w:t>to</w:t>
      </w:r>
      <w:r w:rsidR="003B2AB3" w:rsidRPr="0080380D">
        <w:t xml:space="preserve"> </w:t>
      </w:r>
      <w:r w:rsidR="003B2AB3">
        <w:t>the</w:t>
      </w:r>
      <w:r w:rsidR="003B2AB3" w:rsidRPr="0080380D">
        <w:t xml:space="preserve"> </w:t>
      </w:r>
      <w:r w:rsidR="003B2AB3">
        <w:t>Implementing</w:t>
      </w:r>
      <w:r w:rsidR="003B2AB3" w:rsidRPr="0080380D">
        <w:t xml:space="preserve"> </w:t>
      </w:r>
      <w:r w:rsidR="003B2AB3">
        <w:t>Technical</w:t>
      </w:r>
      <w:r w:rsidR="003B2AB3" w:rsidRPr="0080380D">
        <w:t xml:space="preserve"> </w:t>
      </w:r>
      <w:r w:rsidR="003B2AB3">
        <w:t>Standard</w:t>
      </w:r>
      <w:r w:rsidR="003B2AB3" w:rsidRPr="0080380D">
        <w:t xml:space="preserve"> </w:t>
      </w:r>
      <w:r w:rsidR="003B2AB3">
        <w:t>on</w:t>
      </w:r>
      <w:r w:rsidR="003B2AB3" w:rsidRPr="0080380D">
        <w:t xml:space="preserve"> </w:t>
      </w:r>
      <w:r w:rsidR="003B2AB3">
        <w:t>the</w:t>
      </w:r>
      <w:r w:rsidR="003B2AB3" w:rsidRPr="0080380D">
        <w:t xml:space="preserve"> </w:t>
      </w:r>
      <w:r w:rsidR="003B2AB3">
        <w:t>Templates</w:t>
      </w:r>
      <w:r w:rsidR="003B2AB3" w:rsidRPr="0080380D">
        <w:t xml:space="preserve"> </w:t>
      </w:r>
      <w:r w:rsidR="003B2AB3">
        <w:t>for</w:t>
      </w:r>
      <w:r w:rsidR="003B2AB3" w:rsidRPr="0080380D">
        <w:t xml:space="preserve"> </w:t>
      </w:r>
      <w:r w:rsidR="003B2AB3">
        <w:t>the</w:t>
      </w:r>
      <w:r w:rsidR="003B2AB3" w:rsidRPr="0080380D">
        <w:t xml:space="preserve"> </w:t>
      </w:r>
      <w:r w:rsidR="003B2AB3">
        <w:t>Submission</w:t>
      </w:r>
      <w:r w:rsidR="003B2AB3" w:rsidRPr="0080380D">
        <w:t xml:space="preserve"> </w:t>
      </w:r>
      <w:r w:rsidR="003B2AB3">
        <w:t>of</w:t>
      </w:r>
      <w:r w:rsidR="003B2AB3" w:rsidRPr="0080380D">
        <w:t xml:space="preserve"> </w:t>
      </w:r>
      <w:r w:rsidR="003B2AB3">
        <w:t>Information,</w:t>
      </w:r>
      <w:r w:rsidR="003B2AB3" w:rsidRPr="0080380D">
        <w:t xml:space="preserve"> </w:t>
      </w:r>
      <w:r w:rsidR="003B2AB3">
        <w:t>specifying</w:t>
      </w:r>
      <w:r w:rsidR="003B2AB3" w:rsidRPr="0080380D">
        <w:t xml:space="preserve"> </w:t>
      </w:r>
      <w:r w:rsidR="003B2AB3">
        <w:t>information</w:t>
      </w:r>
      <w:r w:rsidR="003B2AB3" w:rsidRPr="0080380D">
        <w:t xml:space="preserve"> </w:t>
      </w:r>
      <w:r w:rsidR="003B2AB3">
        <w:t>on</w:t>
      </w:r>
      <w:r w:rsidR="003B2AB3" w:rsidRPr="0080380D">
        <w:t xml:space="preserve"> </w:t>
      </w:r>
      <w:r w:rsidR="003B2AB3">
        <w:t>operational</w:t>
      </w:r>
      <w:r w:rsidR="003B2AB3" w:rsidRPr="0080380D">
        <w:t xml:space="preserve"> </w:t>
      </w:r>
      <w:r w:rsidR="003B2AB3">
        <w:t>risk,</w:t>
      </w:r>
      <w:r w:rsidR="003B2AB3" w:rsidRPr="0080380D">
        <w:t xml:space="preserve"> </w:t>
      </w:r>
      <w:r w:rsidR="003B2AB3">
        <w:t>following</w:t>
      </w:r>
      <w:r w:rsidR="003B2AB3" w:rsidRPr="0080380D">
        <w:t xml:space="preserve"> </w:t>
      </w:r>
      <w:r w:rsidR="003B2AB3">
        <w:t>the</w:t>
      </w:r>
      <w:r w:rsidR="003B2AB3" w:rsidRPr="0080380D">
        <w:t xml:space="preserve"> </w:t>
      </w:r>
      <w:r w:rsidR="003B2AB3">
        <w:t>instructions</w:t>
      </w:r>
      <w:r w:rsidR="003B2AB3" w:rsidRPr="0080380D">
        <w:t xml:space="preserve"> </w:t>
      </w:r>
      <w:r w:rsidR="003B2AB3">
        <w:t>set</w:t>
      </w:r>
      <w:r w:rsidR="003B2AB3" w:rsidRPr="0080380D">
        <w:t xml:space="preserve"> </w:t>
      </w:r>
      <w:r w:rsidR="003B2AB3">
        <w:t>out</w:t>
      </w:r>
      <w:r w:rsidR="003B2AB3" w:rsidRPr="0080380D">
        <w:t xml:space="preserve"> in</w:t>
      </w:r>
      <w:r>
        <w:t xml:space="preserve"> S.26.06</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and</w:t>
      </w:r>
      <w:r w:rsidRPr="0080380D">
        <w:t xml:space="preserve"> </w:t>
      </w:r>
      <w:r>
        <w:t>by</w:t>
      </w:r>
      <w:r w:rsidRPr="0080380D">
        <w:t xml:space="preserve"> </w:t>
      </w:r>
      <w:r>
        <w:t>considering</w:t>
      </w:r>
      <w:r w:rsidRPr="0080380D">
        <w:t xml:space="preserve"> </w:t>
      </w:r>
      <w:r>
        <w:t>the</w:t>
      </w:r>
      <w:r w:rsidRPr="0080380D">
        <w:t xml:space="preserve"> </w:t>
      </w:r>
      <w:r>
        <w:t>specifications</w:t>
      </w:r>
      <w:r w:rsidRPr="0080380D">
        <w:t xml:space="preserve"> </w:t>
      </w:r>
      <w:r>
        <w:t>described</w:t>
      </w:r>
      <w:r w:rsidRPr="0080380D">
        <w:t xml:space="preserve"> </w:t>
      </w:r>
      <w:r>
        <w:t>in</w:t>
      </w:r>
      <w:r w:rsidRPr="0080380D">
        <w:t xml:space="preserve"> </w:t>
      </w:r>
      <w:r>
        <w:t>paragraphs</w:t>
      </w:r>
      <w:r w:rsidRPr="0080380D">
        <w:t xml:space="preserve"> </w:t>
      </w:r>
      <w:r>
        <w:t>1.78(a)</w:t>
      </w:r>
      <w:r w:rsidRPr="0080380D">
        <w:t xml:space="preserve"> </w:t>
      </w:r>
      <w:r>
        <w:t>to</w:t>
      </w:r>
      <w:r w:rsidRPr="0080380D">
        <w:t xml:space="preserve"> </w:t>
      </w:r>
      <w:r>
        <w:t>(c</w:t>
      </w:r>
      <w:proofErr w:type="gramStart"/>
      <w:r>
        <w:t>);</w:t>
      </w:r>
      <w:proofErr w:type="gramEnd"/>
    </w:p>
    <w:p w14:paraId="2E347733" w14:textId="395688DC" w:rsidR="002453C6" w:rsidRDefault="00AB0AAB" w:rsidP="002453C6">
      <w:pPr>
        <w:pStyle w:val="ListParagraph"/>
        <w:numPr>
          <w:ilvl w:val="0"/>
          <w:numId w:val="13"/>
        </w:numPr>
        <w:tabs>
          <w:tab w:val="left" w:pos="1493"/>
        </w:tabs>
        <w:spacing w:line="276" w:lineRule="auto"/>
      </w:pPr>
      <w:r>
        <w:t xml:space="preserve"> </w:t>
      </w:r>
      <w:r w:rsidR="003B2AB3">
        <w:t>template</w:t>
      </w:r>
      <w:r w:rsidR="003B2AB3" w:rsidRPr="0080380D">
        <w:t xml:space="preserve"> </w:t>
      </w:r>
      <w:r w:rsidR="003B2AB3">
        <w:t>S.26.07.01</w:t>
      </w:r>
      <w:r w:rsidR="003B2AB3" w:rsidRPr="0080380D">
        <w:t xml:space="preserve"> </w:t>
      </w:r>
      <w:r w:rsidR="003B2AB3">
        <w:t>of</w:t>
      </w:r>
      <w:r w:rsidR="003B2AB3" w:rsidRPr="0080380D">
        <w:t xml:space="preserve"> </w:t>
      </w:r>
      <w:r w:rsidR="003B2AB3">
        <w:t>Annex</w:t>
      </w:r>
      <w:r w:rsidR="003B2AB3" w:rsidRPr="0080380D">
        <w:t xml:space="preserve"> </w:t>
      </w:r>
      <w:r w:rsidR="003B2AB3">
        <w:t>I</w:t>
      </w:r>
      <w:r w:rsidR="003B2AB3" w:rsidRPr="0080380D">
        <w:t xml:space="preserve"> </w:t>
      </w:r>
      <w:r w:rsidR="003B2AB3">
        <w:t>to</w:t>
      </w:r>
      <w:r w:rsidR="003B2AB3" w:rsidRPr="0080380D">
        <w:t xml:space="preserve"> </w:t>
      </w:r>
      <w:r w:rsidR="003B2AB3">
        <w:t>the</w:t>
      </w:r>
      <w:r w:rsidR="003B2AB3" w:rsidRPr="0080380D">
        <w:t xml:space="preserve"> </w:t>
      </w:r>
      <w:r w:rsidR="003B2AB3">
        <w:t>Implementing</w:t>
      </w:r>
      <w:r w:rsidR="003B2AB3" w:rsidRPr="0080380D">
        <w:t xml:space="preserve"> </w:t>
      </w:r>
      <w:r w:rsidR="003B2AB3">
        <w:t>Technical</w:t>
      </w:r>
      <w:r w:rsidR="003B2AB3" w:rsidRPr="0080380D">
        <w:t xml:space="preserve"> </w:t>
      </w:r>
      <w:r w:rsidR="003B2AB3">
        <w:t>Standard</w:t>
      </w:r>
      <w:r w:rsidR="003B2AB3" w:rsidRPr="0080380D">
        <w:t xml:space="preserve"> </w:t>
      </w:r>
      <w:r w:rsidR="003B2AB3">
        <w:t>on</w:t>
      </w:r>
      <w:r w:rsidR="003B2AB3" w:rsidRPr="0080380D">
        <w:t xml:space="preserve"> </w:t>
      </w:r>
      <w:r w:rsidR="003B2AB3">
        <w:t>the</w:t>
      </w:r>
      <w:r w:rsidR="003B2AB3" w:rsidRPr="0080380D">
        <w:t xml:space="preserve"> </w:t>
      </w:r>
      <w:r w:rsidR="003B2AB3">
        <w:t>Templates</w:t>
      </w:r>
      <w:r w:rsidR="003B2AB3" w:rsidRPr="0080380D">
        <w:t xml:space="preserve"> </w:t>
      </w:r>
      <w:r w:rsidR="003B2AB3">
        <w:t>for</w:t>
      </w:r>
      <w:r w:rsidR="003B2AB3" w:rsidRPr="0080380D">
        <w:t xml:space="preserve"> </w:t>
      </w:r>
      <w:r w:rsidR="003B2AB3">
        <w:t>the</w:t>
      </w:r>
      <w:r w:rsidR="003B2AB3" w:rsidRPr="0080380D">
        <w:t xml:space="preserve"> </w:t>
      </w:r>
      <w:r w:rsidR="003B2AB3">
        <w:t>Submission</w:t>
      </w:r>
      <w:r w:rsidR="003B2AB3" w:rsidRPr="0080380D">
        <w:t xml:space="preserve"> </w:t>
      </w:r>
      <w:r w:rsidR="003B2AB3">
        <w:t>of</w:t>
      </w:r>
      <w:r w:rsidR="003B2AB3" w:rsidRPr="0080380D">
        <w:t xml:space="preserve"> </w:t>
      </w:r>
      <w:r w:rsidR="003B2AB3">
        <w:t>Information,</w:t>
      </w:r>
      <w:r w:rsidR="003B2AB3" w:rsidRPr="0080380D">
        <w:t xml:space="preserve"> </w:t>
      </w:r>
      <w:r w:rsidR="003B2AB3">
        <w:t>specifying</w:t>
      </w:r>
      <w:r w:rsidR="003B2AB3" w:rsidRPr="0080380D">
        <w:t xml:space="preserve"> </w:t>
      </w:r>
      <w:r w:rsidR="003B2AB3">
        <w:t>information</w:t>
      </w:r>
      <w:r w:rsidR="003B2AB3" w:rsidRPr="0080380D">
        <w:t xml:space="preserve"> </w:t>
      </w:r>
      <w:r w:rsidR="003B2AB3">
        <w:t>on</w:t>
      </w:r>
      <w:r w:rsidR="003B2AB3" w:rsidRPr="0080380D">
        <w:t xml:space="preserve"> </w:t>
      </w:r>
      <w:r w:rsidR="003B2AB3">
        <w:t>the</w:t>
      </w:r>
      <w:r w:rsidR="003B2AB3" w:rsidRPr="0080380D">
        <w:t xml:space="preserve"> </w:t>
      </w:r>
      <w:r w:rsidR="003B2AB3">
        <w:t>simplifications</w:t>
      </w:r>
      <w:r w:rsidR="003B2AB3" w:rsidRPr="0080380D">
        <w:t xml:space="preserve"> </w:t>
      </w:r>
      <w:r w:rsidR="003B2AB3">
        <w:t>used</w:t>
      </w:r>
      <w:r w:rsidR="003B2AB3" w:rsidRPr="0080380D">
        <w:t xml:space="preserve"> </w:t>
      </w:r>
      <w:r w:rsidR="003B2AB3">
        <w:t>in</w:t>
      </w:r>
      <w:r w:rsidR="003B2AB3" w:rsidRPr="0080380D">
        <w:t xml:space="preserve"> </w:t>
      </w:r>
      <w:r w:rsidR="003B2AB3">
        <w:t>the</w:t>
      </w:r>
      <w:r w:rsidR="003B2AB3" w:rsidRPr="0080380D">
        <w:t xml:space="preserve"> </w:t>
      </w:r>
      <w:r w:rsidR="003B2AB3">
        <w:t>calculation</w:t>
      </w:r>
      <w:r w:rsidR="003B2AB3" w:rsidRPr="0080380D">
        <w:t xml:space="preserve"> </w:t>
      </w:r>
      <w:r w:rsidR="003B2AB3">
        <w:t>of</w:t>
      </w:r>
      <w:r w:rsidR="003B2AB3" w:rsidRPr="0080380D">
        <w:t xml:space="preserve"> </w:t>
      </w:r>
      <w:r w:rsidR="003B2AB3">
        <w:t>the</w:t>
      </w:r>
      <w:r w:rsidR="003B2AB3" w:rsidRPr="0080380D">
        <w:t xml:space="preserve"> </w:t>
      </w:r>
      <w:r w:rsidR="003B2AB3">
        <w:t>SCR,</w:t>
      </w:r>
      <w:r w:rsidR="003B2AB3" w:rsidRPr="0080380D">
        <w:t xml:space="preserve"> </w:t>
      </w:r>
      <w:r w:rsidR="003B2AB3">
        <w:t>following</w:t>
      </w:r>
      <w:r w:rsidR="003B2AB3" w:rsidRPr="0080380D">
        <w:t xml:space="preserve"> </w:t>
      </w:r>
      <w:r w:rsidR="003B2AB3">
        <w:t>the</w:t>
      </w:r>
      <w:r w:rsidR="003B2AB3" w:rsidRPr="0080380D">
        <w:t xml:space="preserve"> </w:t>
      </w:r>
      <w:r w:rsidR="003B2AB3">
        <w:t>instructions</w:t>
      </w:r>
      <w:r w:rsidR="003B2AB3" w:rsidRPr="0080380D">
        <w:t xml:space="preserve"> </w:t>
      </w:r>
      <w:r w:rsidR="003B2AB3">
        <w:t>set</w:t>
      </w:r>
      <w:r w:rsidR="003B2AB3" w:rsidRPr="0080380D">
        <w:t xml:space="preserve"> </w:t>
      </w:r>
      <w:r w:rsidR="003B2AB3">
        <w:t>out</w:t>
      </w:r>
      <w:r w:rsidR="003B2AB3" w:rsidRPr="0080380D">
        <w:t xml:space="preserve"> </w:t>
      </w:r>
      <w:r w:rsidR="003B2AB3">
        <w:t>in</w:t>
      </w:r>
      <w:r w:rsidR="003B2AB3" w:rsidRPr="0080380D">
        <w:t xml:space="preserve"> </w:t>
      </w:r>
      <w:r w:rsidR="003B2AB3">
        <w:t>S.26.07</w:t>
      </w:r>
      <w:r w:rsidR="003B2AB3" w:rsidRPr="0080380D">
        <w:t xml:space="preserve"> </w:t>
      </w:r>
      <w:r w:rsidR="003B2AB3">
        <w:t>of</w:t>
      </w:r>
      <w:r w:rsidR="003B2AB3" w:rsidRPr="0080380D">
        <w:t xml:space="preserve"> </w:t>
      </w:r>
      <w:r w:rsidR="003B2AB3">
        <w:t>Annex</w:t>
      </w:r>
      <w:r w:rsidR="003B2AB3" w:rsidRPr="0080380D">
        <w:t xml:space="preserve"> </w:t>
      </w:r>
      <w:r w:rsidR="003B2AB3">
        <w:t>II</w:t>
      </w:r>
      <w:r w:rsidR="003B2AB3" w:rsidRPr="0080380D">
        <w:t xml:space="preserve"> </w:t>
      </w:r>
      <w:r w:rsidR="003B2AB3">
        <w:t>to</w:t>
      </w:r>
      <w:r w:rsidR="003B2AB3" w:rsidRPr="0080380D">
        <w:t xml:space="preserve"> </w:t>
      </w:r>
      <w:r w:rsidR="003B2AB3">
        <w:t>the</w:t>
      </w:r>
      <w:r w:rsidR="003B2AB3" w:rsidRPr="0080380D">
        <w:t xml:space="preserve"> </w:t>
      </w:r>
      <w:r w:rsidR="003B2AB3">
        <w:t>Implementing</w:t>
      </w:r>
      <w:r w:rsidR="003B2AB3" w:rsidRPr="0080380D">
        <w:t xml:space="preserve"> </w:t>
      </w:r>
      <w:r w:rsidR="003B2AB3">
        <w:t>Technical</w:t>
      </w:r>
      <w:r w:rsidR="003B2AB3" w:rsidRPr="0080380D">
        <w:t xml:space="preserve"> </w:t>
      </w:r>
      <w:r w:rsidR="003B2AB3">
        <w:t>Standard</w:t>
      </w:r>
      <w:r w:rsidR="003B2AB3" w:rsidRPr="0080380D">
        <w:t xml:space="preserve"> </w:t>
      </w:r>
      <w:r w:rsidR="003B2AB3">
        <w:t>on</w:t>
      </w:r>
      <w:r w:rsidR="003B2AB3" w:rsidRPr="0080380D">
        <w:t xml:space="preserve"> </w:t>
      </w:r>
      <w:r w:rsidR="003B2AB3">
        <w:t>the</w:t>
      </w:r>
      <w:r w:rsidR="003B2AB3" w:rsidRPr="0080380D">
        <w:t xml:space="preserve"> </w:t>
      </w:r>
      <w:r w:rsidR="003B2AB3">
        <w:t>Templates</w:t>
      </w:r>
      <w:r w:rsidR="003B2AB3" w:rsidRPr="0080380D">
        <w:t xml:space="preserve"> </w:t>
      </w:r>
      <w:r w:rsidR="003B2AB3">
        <w:t>for</w:t>
      </w:r>
      <w:r w:rsidR="003B2AB3" w:rsidRPr="0080380D">
        <w:t xml:space="preserve"> </w:t>
      </w:r>
      <w:r w:rsidR="003B2AB3">
        <w:t>the</w:t>
      </w:r>
      <w:r w:rsidR="003B2AB3" w:rsidRPr="0080380D">
        <w:t xml:space="preserve"> </w:t>
      </w:r>
      <w:r w:rsidR="003B2AB3">
        <w:t>Submission</w:t>
      </w:r>
      <w:r w:rsidR="003B2AB3" w:rsidRPr="0080380D">
        <w:t xml:space="preserve"> </w:t>
      </w:r>
      <w:r w:rsidR="003B2AB3">
        <w:t>of</w:t>
      </w:r>
      <w:r w:rsidR="003B2AB3" w:rsidRPr="0080380D">
        <w:t xml:space="preserve"> </w:t>
      </w:r>
      <w:r w:rsidR="003B2AB3">
        <w:t>Information</w:t>
      </w:r>
      <w:r w:rsidR="003B2AB3" w:rsidRPr="0080380D">
        <w:t xml:space="preserve"> </w:t>
      </w:r>
      <w:r w:rsidR="003B2AB3">
        <w:t>and</w:t>
      </w:r>
      <w:r w:rsidR="003B2AB3" w:rsidRPr="0080380D">
        <w:t xml:space="preserve"> </w:t>
      </w:r>
      <w:r w:rsidR="003B2AB3">
        <w:t>by</w:t>
      </w:r>
      <w:r w:rsidR="003B2AB3" w:rsidRPr="0080380D">
        <w:t xml:space="preserve"> </w:t>
      </w:r>
      <w:r w:rsidR="003B2AB3">
        <w:t>considering</w:t>
      </w:r>
      <w:r w:rsidR="003B2AB3" w:rsidRPr="0080380D">
        <w:t xml:space="preserve"> </w:t>
      </w:r>
      <w:r w:rsidR="003B2AB3">
        <w:t>the</w:t>
      </w:r>
      <w:r w:rsidR="003B2AB3" w:rsidRPr="0080380D">
        <w:t xml:space="preserve"> </w:t>
      </w:r>
      <w:r w:rsidR="003B2AB3">
        <w:t>specifications</w:t>
      </w:r>
      <w:r w:rsidR="003B2AB3" w:rsidRPr="0080380D">
        <w:t xml:space="preserve"> </w:t>
      </w:r>
      <w:r w:rsidR="003B2AB3">
        <w:t>described</w:t>
      </w:r>
      <w:r w:rsidR="003B2AB3" w:rsidRPr="0080380D">
        <w:t xml:space="preserve"> </w:t>
      </w:r>
      <w:r w:rsidR="003B2AB3">
        <w:t>in</w:t>
      </w:r>
      <w:r w:rsidR="003B2AB3" w:rsidRPr="0080380D">
        <w:t xml:space="preserve"> </w:t>
      </w:r>
      <w:r w:rsidR="003B2AB3">
        <w:t>paragraphs</w:t>
      </w:r>
      <w:r w:rsidR="003B2AB3" w:rsidRPr="0080380D">
        <w:t xml:space="preserve"> </w:t>
      </w:r>
      <w:r w:rsidR="003B2AB3">
        <w:t>1.78(a)</w:t>
      </w:r>
      <w:r w:rsidR="003B2AB3" w:rsidRPr="0080380D">
        <w:t xml:space="preserve"> </w:t>
      </w:r>
      <w:r w:rsidR="003B2AB3">
        <w:t>to</w:t>
      </w:r>
      <w:r w:rsidR="003B2AB3" w:rsidRPr="0080380D">
        <w:t xml:space="preserve"> </w:t>
      </w:r>
      <w:r w:rsidR="003B2AB3">
        <w:t>(c</w:t>
      </w:r>
      <w:proofErr w:type="gramStart"/>
      <w:r w:rsidR="003B2AB3">
        <w:t>);</w:t>
      </w:r>
      <w:proofErr w:type="gramEnd"/>
    </w:p>
    <w:p w14:paraId="22763C64" w14:textId="37C1EB1C" w:rsidR="006A2EA4" w:rsidRDefault="006A2EA4" w:rsidP="002453C6">
      <w:pPr>
        <w:pStyle w:val="ListParagraph"/>
        <w:numPr>
          <w:ilvl w:val="0"/>
          <w:numId w:val="13"/>
        </w:numPr>
        <w:tabs>
          <w:tab w:val="left" w:pos="1493"/>
        </w:tabs>
        <w:spacing w:line="276" w:lineRule="auto"/>
      </w:pPr>
      <w:r>
        <w:t>template</w:t>
      </w:r>
      <w:r w:rsidRPr="0080380D">
        <w:t xml:space="preserve"> </w:t>
      </w:r>
      <w:r>
        <w:t>S.26.08.01 of</w:t>
      </w:r>
      <w:r w:rsidRPr="0080380D">
        <w:t xml:space="preserve"> </w:t>
      </w:r>
      <w:r>
        <w:t>Annex I</w:t>
      </w:r>
      <w:r w:rsidRPr="0080380D">
        <w:t xml:space="preserve"> </w:t>
      </w:r>
      <w:r>
        <w:t>to Implementing Technical Standard on the Templates for</w:t>
      </w:r>
      <w:r w:rsidRPr="0080380D">
        <w:t xml:space="preserve"> </w:t>
      </w:r>
      <w:r>
        <w:t xml:space="preserve">the Submission of Information, specifying the Solvency Capital Requirement for undertakings using an internal model partial or full, following the instructions set out in S.26.08 of Annex II to Implementing Technical Standard on the Templates for the Submission of </w:t>
      </w:r>
      <w:proofErr w:type="gramStart"/>
      <w:r>
        <w:t>Information;</w:t>
      </w:r>
      <w:proofErr w:type="gramEnd"/>
    </w:p>
    <w:p w14:paraId="3B90B0C0" w14:textId="5BF2FF1E" w:rsidR="00485328" w:rsidRDefault="006A2EA4" w:rsidP="002453C6">
      <w:pPr>
        <w:pStyle w:val="ListParagraph"/>
        <w:numPr>
          <w:ilvl w:val="0"/>
          <w:numId w:val="13"/>
        </w:numPr>
        <w:tabs>
          <w:tab w:val="left" w:pos="1493"/>
        </w:tabs>
        <w:spacing w:line="276" w:lineRule="auto"/>
      </w:pPr>
      <w:r>
        <w:t>template</w:t>
      </w:r>
      <w:r w:rsidRPr="0080380D">
        <w:t xml:space="preserve"> </w:t>
      </w:r>
      <w:r>
        <w:t>S.26.09.01 of</w:t>
      </w:r>
      <w:r w:rsidRPr="0080380D">
        <w:t xml:space="preserve"> </w:t>
      </w:r>
      <w:r>
        <w:t>Annex I</w:t>
      </w:r>
      <w:r w:rsidRPr="0080380D">
        <w:t xml:space="preserve"> </w:t>
      </w:r>
      <w:r>
        <w:t>to Implementing Technical Standard on the</w:t>
      </w:r>
      <w:r w:rsidRPr="0080380D">
        <w:t xml:space="preserve"> </w:t>
      </w:r>
      <w:r>
        <w:t>Templates</w:t>
      </w:r>
      <w:r w:rsidRPr="0080380D">
        <w:t xml:space="preserve"> </w:t>
      </w:r>
      <w:r>
        <w:t>for</w:t>
      </w:r>
      <w:r w:rsidRPr="0080380D">
        <w:t xml:space="preserve"> </w:t>
      </w:r>
      <w:r>
        <w:t xml:space="preserve">the Submission of Information, specifying information on internal model market and credit risk for financial instruments, following the instructions set out in S.26.09 of Annex II to Implementing Technical Standard on the Templates for the Submission of </w:t>
      </w:r>
      <w:proofErr w:type="gramStart"/>
      <w:r>
        <w:t>Information</w:t>
      </w:r>
      <w:r w:rsidR="000A1544">
        <w:t>;</w:t>
      </w:r>
      <w:proofErr w:type="gramEnd"/>
      <w:r w:rsidR="00485328">
        <w:t xml:space="preserve"> </w:t>
      </w:r>
    </w:p>
    <w:p w14:paraId="40F09D41" w14:textId="4843B520" w:rsidR="00485328" w:rsidRDefault="00F306F5" w:rsidP="002453C6">
      <w:pPr>
        <w:pStyle w:val="ListParagraph"/>
        <w:numPr>
          <w:ilvl w:val="0"/>
          <w:numId w:val="13"/>
        </w:numPr>
        <w:tabs>
          <w:tab w:val="left" w:pos="1493"/>
        </w:tabs>
        <w:spacing w:line="276" w:lineRule="auto"/>
      </w:pPr>
      <w:r>
        <w:t>template</w:t>
      </w:r>
      <w:r w:rsidRPr="0080380D">
        <w:t xml:space="preserve"> </w:t>
      </w:r>
      <w:r>
        <w:t>S.26.10.01 of</w:t>
      </w:r>
      <w:r w:rsidRPr="0080380D">
        <w:t xml:space="preserve"> </w:t>
      </w:r>
      <w:r>
        <w:t>Annex I to Implementing Technical Standard on the Templates for</w:t>
      </w:r>
      <w:r w:rsidRPr="0080380D">
        <w:t xml:space="preserve"> </w:t>
      </w:r>
      <w:r>
        <w:t xml:space="preserve">the Submission of Information specifying information on internal model portfolio view details of credit event risk, following the instructions set out in S.26.10 of Annex II to Implementing Technical </w:t>
      </w:r>
      <w:r>
        <w:lastRenderedPageBreak/>
        <w:t xml:space="preserve">Standard on the Templates for the Submission of </w:t>
      </w:r>
      <w:proofErr w:type="gramStart"/>
      <w:r>
        <w:t>Information</w:t>
      </w:r>
      <w:r w:rsidR="00FC32D7">
        <w:t>;</w:t>
      </w:r>
      <w:proofErr w:type="gramEnd"/>
    </w:p>
    <w:p w14:paraId="01419996" w14:textId="0D2C5D92" w:rsidR="00485328" w:rsidRDefault="00FC32D7" w:rsidP="002453C6">
      <w:pPr>
        <w:pStyle w:val="ListParagraph"/>
        <w:numPr>
          <w:ilvl w:val="0"/>
          <w:numId w:val="13"/>
        </w:numPr>
        <w:tabs>
          <w:tab w:val="left" w:pos="1493"/>
        </w:tabs>
        <w:spacing w:line="276" w:lineRule="auto"/>
      </w:pPr>
      <w:r>
        <w:t>template</w:t>
      </w:r>
      <w:r w:rsidRPr="0080380D">
        <w:t xml:space="preserve"> </w:t>
      </w:r>
      <w:r>
        <w:t>S.26.11.01 of</w:t>
      </w:r>
      <w:r w:rsidRPr="0080380D">
        <w:t xml:space="preserve"> </w:t>
      </w:r>
      <w:r>
        <w:t>Annex I</w:t>
      </w:r>
      <w:r w:rsidRPr="0080380D">
        <w:t xml:space="preserve"> </w:t>
      </w:r>
      <w:r>
        <w:t>to Implementing Technical Standard on the</w:t>
      </w:r>
      <w:r w:rsidRPr="0080380D">
        <w:t xml:space="preserve"> </w:t>
      </w:r>
      <w:r>
        <w:t>Templates</w:t>
      </w:r>
      <w:r w:rsidRPr="0080380D">
        <w:t xml:space="preserve"> </w:t>
      </w:r>
      <w:r>
        <w:t>for</w:t>
      </w:r>
      <w:r w:rsidRPr="0080380D">
        <w:t xml:space="preserve"> </w:t>
      </w:r>
      <w:r>
        <w:t xml:space="preserve">the Submission of Information, specifying information on internal model details for financial instruments of credit risk, following the instructions set out in S.26.11 of Annex II to Implementing Technical Standard on the Templates for the Submission of </w:t>
      </w:r>
      <w:proofErr w:type="gramStart"/>
      <w:r>
        <w:t>Information;</w:t>
      </w:r>
      <w:proofErr w:type="gramEnd"/>
    </w:p>
    <w:p w14:paraId="68A7E076" w14:textId="176B4BCD" w:rsidR="00485328" w:rsidRDefault="002453C6" w:rsidP="002453C6">
      <w:pPr>
        <w:pStyle w:val="ListParagraph"/>
        <w:numPr>
          <w:ilvl w:val="0"/>
          <w:numId w:val="13"/>
        </w:numPr>
        <w:tabs>
          <w:tab w:val="left" w:pos="1493"/>
        </w:tabs>
        <w:spacing w:line="276" w:lineRule="auto"/>
      </w:pPr>
      <w:r>
        <w:t xml:space="preserve">        </w:t>
      </w:r>
      <w:r w:rsidR="00FC32D7">
        <w:t>template</w:t>
      </w:r>
      <w:r w:rsidR="00FC32D7" w:rsidRPr="0080380D">
        <w:t xml:space="preserve"> </w:t>
      </w:r>
      <w:r w:rsidR="00FC32D7">
        <w:t>S.26.12.01 of</w:t>
      </w:r>
      <w:r w:rsidR="00FC32D7" w:rsidRPr="0080380D">
        <w:t xml:space="preserve"> </w:t>
      </w:r>
      <w:r w:rsidR="00FC32D7">
        <w:t>Annex I</w:t>
      </w:r>
      <w:r w:rsidR="00FC32D7" w:rsidRPr="0080380D">
        <w:t xml:space="preserve"> </w:t>
      </w:r>
      <w:r w:rsidR="00FC32D7">
        <w:t>to Implementing Technical Standard on the Templates for</w:t>
      </w:r>
      <w:r w:rsidR="00FC32D7" w:rsidRPr="0080380D">
        <w:t xml:space="preserve"> </w:t>
      </w:r>
      <w:r w:rsidR="00FC32D7">
        <w:t xml:space="preserve">the Submission of Information, specifying information on internal model for non-financial instruments of credit risk, following the instructions set out in S.26.12 of Annex II to Implementing Technical Standard on the Templates for the Submission of </w:t>
      </w:r>
      <w:proofErr w:type="gramStart"/>
      <w:r w:rsidR="00FC32D7">
        <w:t>Information;</w:t>
      </w:r>
      <w:proofErr w:type="gramEnd"/>
    </w:p>
    <w:p w14:paraId="5A98AE16" w14:textId="30A7167A" w:rsidR="00485328" w:rsidRDefault="00FC32D7" w:rsidP="002453C6">
      <w:pPr>
        <w:pStyle w:val="ListParagraph"/>
        <w:numPr>
          <w:ilvl w:val="0"/>
          <w:numId w:val="13"/>
        </w:numPr>
        <w:tabs>
          <w:tab w:val="left" w:pos="1493"/>
        </w:tabs>
        <w:spacing w:line="276" w:lineRule="auto"/>
      </w:pPr>
      <w:r>
        <w:t>template S.26.13.01 of Annex I</w:t>
      </w:r>
      <w:r w:rsidRPr="0080380D">
        <w:t xml:space="preserve"> </w:t>
      </w:r>
      <w:r>
        <w:t xml:space="preserve">to Implementing Technical Standard on the Templates for the Submission of Information, specifying information on internal model non-life and health NSLT underwriting risk, following the instructions set out in S.26.13 of Annex II to Implementing Technical Standard on the Templates for the Submission of </w:t>
      </w:r>
      <w:proofErr w:type="gramStart"/>
      <w:r>
        <w:t>Information;</w:t>
      </w:r>
      <w:proofErr w:type="gramEnd"/>
    </w:p>
    <w:p w14:paraId="25733EA1" w14:textId="03A22E01" w:rsidR="00485328" w:rsidRDefault="00FC32D7" w:rsidP="002453C6">
      <w:pPr>
        <w:pStyle w:val="ListParagraph"/>
        <w:numPr>
          <w:ilvl w:val="0"/>
          <w:numId w:val="13"/>
        </w:numPr>
        <w:tabs>
          <w:tab w:val="left" w:pos="1493"/>
        </w:tabs>
        <w:spacing w:line="276" w:lineRule="auto"/>
      </w:pPr>
      <w:r>
        <w:t>template</w:t>
      </w:r>
      <w:r w:rsidRPr="0080380D">
        <w:t xml:space="preserve"> </w:t>
      </w:r>
      <w:r>
        <w:t>S.26.14.01 of</w:t>
      </w:r>
      <w:r w:rsidRPr="0080380D">
        <w:t xml:space="preserve"> </w:t>
      </w:r>
      <w:r>
        <w:t>Annex I</w:t>
      </w:r>
      <w:r w:rsidRPr="0080380D">
        <w:t xml:space="preserve"> </w:t>
      </w:r>
      <w:r>
        <w:t>to Implementing Technical Standard on the</w:t>
      </w:r>
      <w:r w:rsidRPr="0080380D">
        <w:t xml:space="preserve"> </w:t>
      </w:r>
      <w:r>
        <w:t>Templates</w:t>
      </w:r>
      <w:r w:rsidRPr="0080380D">
        <w:t xml:space="preserve"> </w:t>
      </w:r>
      <w:r>
        <w:t>for</w:t>
      </w:r>
      <w:r w:rsidRPr="0080380D">
        <w:t xml:space="preserve"> </w:t>
      </w:r>
      <w:r>
        <w:t xml:space="preserve">the Submission of Information, specifying information on internal model life and health underwriting risk, following the instructions set out in S.26.14 of Annex II to Implementing Technical Standard on the Templates for the Submission of </w:t>
      </w:r>
      <w:proofErr w:type="gramStart"/>
      <w:r>
        <w:t>Information;</w:t>
      </w:r>
      <w:proofErr w:type="gramEnd"/>
    </w:p>
    <w:p w14:paraId="0CB9CAAB" w14:textId="38F26E68" w:rsidR="00485328" w:rsidRDefault="00FC32D7" w:rsidP="002453C6">
      <w:pPr>
        <w:pStyle w:val="ListParagraph"/>
        <w:numPr>
          <w:ilvl w:val="0"/>
          <w:numId w:val="13"/>
        </w:numPr>
        <w:tabs>
          <w:tab w:val="left" w:pos="1493"/>
        </w:tabs>
        <w:spacing w:line="276" w:lineRule="auto"/>
      </w:pPr>
      <w:r>
        <w:t>template</w:t>
      </w:r>
      <w:r w:rsidRPr="0080380D">
        <w:t xml:space="preserve"> </w:t>
      </w:r>
      <w:r>
        <w:t>S.26.15.01 of</w:t>
      </w:r>
      <w:r w:rsidRPr="0080380D">
        <w:t xml:space="preserve"> </w:t>
      </w:r>
      <w:r>
        <w:t>Annex I</w:t>
      </w:r>
      <w:r w:rsidRPr="0080380D">
        <w:t xml:space="preserve"> </w:t>
      </w:r>
      <w:r>
        <w:t>to Implementing Technical Standard on the</w:t>
      </w:r>
      <w:r w:rsidRPr="0080380D">
        <w:t xml:space="preserve"> </w:t>
      </w:r>
      <w:r>
        <w:t>Templates</w:t>
      </w:r>
      <w:r w:rsidRPr="0080380D">
        <w:t xml:space="preserve"> </w:t>
      </w:r>
      <w:r>
        <w:t>for</w:t>
      </w:r>
      <w:r w:rsidRPr="0080380D">
        <w:t xml:space="preserve"> </w:t>
      </w:r>
      <w:r>
        <w:t>the Submission</w:t>
      </w:r>
      <w:r w:rsidRPr="0080380D">
        <w:t xml:space="preserve"> </w:t>
      </w:r>
      <w:r>
        <w:t>of</w:t>
      </w:r>
      <w:r w:rsidRPr="0080380D">
        <w:t xml:space="preserve"> </w:t>
      </w:r>
      <w:r>
        <w:t>Information, specifying</w:t>
      </w:r>
      <w:r w:rsidRPr="0080380D">
        <w:t xml:space="preserve"> </w:t>
      </w:r>
      <w:r>
        <w:t>information</w:t>
      </w:r>
      <w:r w:rsidRPr="0080380D">
        <w:t xml:space="preserve"> </w:t>
      </w:r>
      <w:r>
        <w:t>on</w:t>
      </w:r>
      <w:r w:rsidRPr="0080380D">
        <w:t xml:space="preserve"> </w:t>
      </w:r>
      <w:r>
        <w:t>internal</w:t>
      </w:r>
      <w:r w:rsidRPr="0080380D">
        <w:t xml:space="preserve"> </w:t>
      </w:r>
      <w:r>
        <w:t>model operational</w:t>
      </w:r>
      <w:r w:rsidRPr="0080380D">
        <w:t xml:space="preserve"> </w:t>
      </w:r>
      <w:r>
        <w:t>risk,</w:t>
      </w:r>
      <w:r w:rsidRPr="0080380D">
        <w:t xml:space="preserve"> </w:t>
      </w:r>
      <w:r>
        <w:t>following</w:t>
      </w:r>
      <w:r w:rsidRPr="0080380D">
        <w:t xml:space="preserve"> </w:t>
      </w:r>
      <w:r>
        <w:t>the instructions set out in S.26.15 of Annex II to Implementing Technical Standard on the Templates</w:t>
      </w:r>
      <w:r w:rsidRPr="0080380D">
        <w:t xml:space="preserve"> </w:t>
      </w:r>
      <w:r>
        <w:t xml:space="preserve">for the Submission of </w:t>
      </w:r>
      <w:proofErr w:type="gramStart"/>
      <w:r>
        <w:t>Information;</w:t>
      </w:r>
      <w:proofErr w:type="gramEnd"/>
    </w:p>
    <w:p w14:paraId="6804B1E4" w14:textId="4A88DCFE" w:rsidR="00FC32D7" w:rsidRDefault="00FC32D7" w:rsidP="001148BC">
      <w:pPr>
        <w:pStyle w:val="ListParagraph"/>
        <w:numPr>
          <w:ilvl w:val="0"/>
          <w:numId w:val="13"/>
        </w:numPr>
        <w:tabs>
          <w:tab w:val="left" w:pos="1493"/>
        </w:tabs>
        <w:spacing w:line="276" w:lineRule="auto"/>
      </w:pPr>
      <w:r>
        <w:t>template S.26.16.01 of Annex I to Implementing Technical Standard on the Templates for the Submission of Information, specifying information on internal model changes, following the instructions set out in S.26.16 of Annex II to Implementing Technical Standard on the Templates</w:t>
      </w:r>
      <w:r w:rsidRPr="0080380D">
        <w:t xml:space="preserve"> </w:t>
      </w:r>
      <w:r>
        <w:t>for the Submission of Information</w:t>
      </w:r>
      <w:r w:rsidR="00F93048">
        <w:t>.</w:t>
      </w:r>
    </w:p>
    <w:p w14:paraId="3176A6CA" w14:textId="179495B1" w:rsidR="00BF6324" w:rsidRDefault="004E1E24" w:rsidP="009C2492">
      <w:pPr>
        <w:pStyle w:val="ListParagraph"/>
        <w:numPr>
          <w:ilvl w:val="0"/>
          <w:numId w:val="13"/>
        </w:numPr>
        <w:tabs>
          <w:tab w:val="left" w:pos="1493"/>
        </w:tabs>
        <w:spacing w:line="276" w:lineRule="auto"/>
      </w:pPr>
      <w:r>
        <w:t xml:space="preserve"> </w:t>
      </w:r>
      <w:r w:rsidR="00A51A09">
        <w:t>template</w:t>
      </w:r>
      <w:r w:rsidR="00A51A09" w:rsidRPr="0080380D">
        <w:t xml:space="preserve"> </w:t>
      </w:r>
      <w:r w:rsidR="00A51A09">
        <w:t>S.27.01.01</w:t>
      </w:r>
      <w:r w:rsidR="00A51A09" w:rsidRPr="0080380D">
        <w:t xml:space="preserve"> </w:t>
      </w:r>
      <w:r w:rsidR="00A51A09">
        <w:t>of</w:t>
      </w:r>
      <w:r w:rsidR="00A51A09" w:rsidRPr="0080380D">
        <w:t xml:space="preserve"> </w:t>
      </w:r>
      <w:r w:rsidR="00A51A09">
        <w:t>Annex</w:t>
      </w:r>
      <w:r w:rsidR="00A51A09" w:rsidRPr="0080380D">
        <w:t xml:space="preserve"> </w:t>
      </w:r>
      <w:r w:rsidR="00A51A09">
        <w:t>I</w:t>
      </w:r>
      <w:r w:rsidR="00A51A09" w:rsidRPr="0080380D">
        <w:t xml:space="preserve"> </w:t>
      </w:r>
      <w:r w:rsidR="00A51A09">
        <w:t>to</w:t>
      </w:r>
      <w:r w:rsidR="00A51A09" w:rsidRPr="0080380D">
        <w:t xml:space="preserve"> </w:t>
      </w:r>
      <w:r w:rsidR="00A51A09">
        <w:t>the</w:t>
      </w:r>
      <w:r w:rsidR="00A51A09" w:rsidRPr="0080380D">
        <w:t xml:space="preserve"> </w:t>
      </w:r>
      <w:r w:rsidR="00A51A09">
        <w:t>Implementing</w:t>
      </w:r>
      <w:r w:rsidR="00A51A09" w:rsidRPr="0080380D">
        <w:t xml:space="preserve"> </w:t>
      </w:r>
      <w:r w:rsidR="00A51A09">
        <w:t>Technical</w:t>
      </w:r>
      <w:r w:rsidR="00A51A09" w:rsidRPr="0080380D">
        <w:t xml:space="preserve"> </w:t>
      </w:r>
      <w:r w:rsidR="00A51A09">
        <w:t>Standard</w:t>
      </w:r>
      <w:r w:rsidR="00A51A09" w:rsidRPr="0080380D">
        <w:t xml:space="preserve"> </w:t>
      </w:r>
      <w:r w:rsidR="00A51A09">
        <w:t>on</w:t>
      </w:r>
      <w:r w:rsidR="00A51A09" w:rsidRPr="0080380D">
        <w:t xml:space="preserve"> </w:t>
      </w:r>
      <w:r w:rsidR="00A51A09">
        <w:t>the</w:t>
      </w:r>
      <w:r w:rsidR="00A51A09" w:rsidRPr="0080380D">
        <w:t xml:space="preserve"> </w:t>
      </w:r>
      <w:r w:rsidR="00A51A09">
        <w:t>Templates</w:t>
      </w:r>
      <w:r w:rsidR="00A51A09" w:rsidRPr="0080380D">
        <w:t xml:space="preserve"> </w:t>
      </w:r>
      <w:r w:rsidR="00A51A09">
        <w:t>for</w:t>
      </w:r>
      <w:r w:rsidR="00A51A09" w:rsidRPr="0080380D">
        <w:t xml:space="preserve"> </w:t>
      </w:r>
      <w:r w:rsidR="00A51A09">
        <w:t>the</w:t>
      </w:r>
      <w:r w:rsidR="00A51A09" w:rsidRPr="0080380D">
        <w:t xml:space="preserve"> </w:t>
      </w:r>
      <w:r w:rsidR="00A51A09">
        <w:t>Submission</w:t>
      </w:r>
      <w:r w:rsidR="00A51A09" w:rsidRPr="0080380D">
        <w:t xml:space="preserve"> </w:t>
      </w:r>
      <w:r w:rsidR="00A51A09">
        <w:t>of</w:t>
      </w:r>
      <w:r w:rsidR="00A51A09" w:rsidRPr="0080380D">
        <w:t xml:space="preserve"> </w:t>
      </w:r>
      <w:r w:rsidR="00A51A09">
        <w:t>Information,</w:t>
      </w:r>
      <w:r w:rsidR="00A51A09" w:rsidRPr="0080380D">
        <w:t xml:space="preserve"> </w:t>
      </w:r>
      <w:r w:rsidR="00A51A09">
        <w:t>specifying</w:t>
      </w:r>
      <w:r w:rsidR="00A51A09" w:rsidRPr="0080380D">
        <w:t xml:space="preserve"> </w:t>
      </w:r>
      <w:r w:rsidR="00A51A09">
        <w:t>information</w:t>
      </w:r>
      <w:r w:rsidR="00A51A09" w:rsidRPr="0080380D">
        <w:t xml:space="preserve"> </w:t>
      </w:r>
      <w:r w:rsidR="00A51A09">
        <w:t>on</w:t>
      </w:r>
      <w:r w:rsidR="00A51A09" w:rsidRPr="0080380D">
        <w:t xml:space="preserve"> </w:t>
      </w:r>
      <w:r w:rsidR="00A51A09">
        <w:t>non-life</w:t>
      </w:r>
      <w:r w:rsidR="00A51A09" w:rsidRPr="0080380D">
        <w:t xml:space="preserve"> </w:t>
      </w:r>
      <w:r w:rsidR="00A51A09">
        <w:t>catastrophe</w:t>
      </w:r>
      <w:r w:rsidR="00A51A09" w:rsidRPr="0080380D">
        <w:t xml:space="preserve"> </w:t>
      </w:r>
      <w:r w:rsidR="00A51A09">
        <w:t>risk,</w:t>
      </w:r>
      <w:r w:rsidR="00A51A09" w:rsidRPr="0080380D">
        <w:t xml:space="preserve"> </w:t>
      </w:r>
      <w:r w:rsidR="00A51A09">
        <w:t>following</w:t>
      </w:r>
      <w:r w:rsidR="00A51A09" w:rsidRPr="0080380D">
        <w:t xml:space="preserve"> </w:t>
      </w:r>
      <w:r w:rsidR="00A51A09">
        <w:t>the</w:t>
      </w:r>
      <w:r w:rsidR="00A51A09" w:rsidRPr="0080380D">
        <w:t xml:space="preserve"> </w:t>
      </w:r>
      <w:r w:rsidR="00A51A09">
        <w:t>instructions</w:t>
      </w:r>
      <w:r w:rsidR="00A51A09" w:rsidRPr="0080380D">
        <w:t xml:space="preserve"> </w:t>
      </w:r>
      <w:r w:rsidR="00A51A09">
        <w:t>set</w:t>
      </w:r>
      <w:r w:rsidR="00A51A09" w:rsidRPr="0080380D">
        <w:t xml:space="preserve"> </w:t>
      </w:r>
      <w:r w:rsidR="00A51A09">
        <w:t>out</w:t>
      </w:r>
      <w:r w:rsidR="00A51A09" w:rsidRPr="0080380D">
        <w:t xml:space="preserve"> </w:t>
      </w:r>
      <w:r w:rsidR="00A51A09">
        <w:t>in</w:t>
      </w:r>
      <w:r w:rsidR="00A51A09" w:rsidRPr="0080380D">
        <w:t xml:space="preserve"> </w:t>
      </w:r>
      <w:r w:rsidR="00A51A09">
        <w:t>S.27.01</w:t>
      </w:r>
      <w:r w:rsidR="00A51A09" w:rsidRPr="0080380D">
        <w:t xml:space="preserve"> </w:t>
      </w:r>
      <w:r w:rsidR="00A51A09">
        <w:t>of</w:t>
      </w:r>
      <w:r w:rsidR="00A51A09" w:rsidRPr="0080380D">
        <w:t xml:space="preserve"> </w:t>
      </w:r>
      <w:r w:rsidR="00A51A09">
        <w:t>Annex</w:t>
      </w:r>
      <w:r w:rsidR="00A51A09" w:rsidRPr="0080380D">
        <w:t xml:space="preserve"> </w:t>
      </w:r>
      <w:r w:rsidR="00A51A09">
        <w:t>II</w:t>
      </w:r>
      <w:r w:rsidR="00A51A09" w:rsidRPr="0080380D">
        <w:t xml:space="preserve"> </w:t>
      </w:r>
      <w:r w:rsidR="00A51A09">
        <w:t>to</w:t>
      </w:r>
      <w:r w:rsidR="00A51A09" w:rsidRPr="0080380D">
        <w:t xml:space="preserve"> </w:t>
      </w:r>
      <w:r w:rsidR="00A51A09">
        <w:t>the</w:t>
      </w:r>
      <w:r w:rsidR="00A51A09" w:rsidRPr="0080380D">
        <w:t xml:space="preserve"> </w:t>
      </w:r>
      <w:r w:rsidR="00A51A09">
        <w:t>Implementing</w:t>
      </w:r>
      <w:r w:rsidR="00A51A09" w:rsidRPr="0080380D">
        <w:t xml:space="preserve"> </w:t>
      </w:r>
      <w:r w:rsidR="00A51A09">
        <w:t>Technical</w:t>
      </w:r>
      <w:r w:rsidR="00A51A09" w:rsidRPr="0080380D">
        <w:t xml:space="preserve"> </w:t>
      </w:r>
      <w:r w:rsidR="00A51A09">
        <w:t>Standard</w:t>
      </w:r>
      <w:r w:rsidR="00A51A09" w:rsidRPr="0080380D">
        <w:t xml:space="preserve"> </w:t>
      </w:r>
      <w:r w:rsidR="00A51A09">
        <w:t>on</w:t>
      </w:r>
      <w:r w:rsidR="00A51A09" w:rsidRPr="0080380D">
        <w:t xml:space="preserve"> </w:t>
      </w:r>
      <w:r w:rsidR="00A51A09">
        <w:t>the</w:t>
      </w:r>
      <w:r w:rsidR="00A51A09" w:rsidRPr="0080380D">
        <w:t xml:space="preserve"> </w:t>
      </w:r>
      <w:r w:rsidR="00A51A09">
        <w:t>Templates</w:t>
      </w:r>
      <w:r w:rsidR="00A51A09" w:rsidRPr="0080380D">
        <w:t xml:space="preserve"> </w:t>
      </w:r>
      <w:r w:rsidR="00A51A09">
        <w:t>for</w:t>
      </w:r>
      <w:r w:rsidR="00A51A09" w:rsidRPr="0080380D">
        <w:t xml:space="preserve"> </w:t>
      </w:r>
      <w:r w:rsidR="00A51A09">
        <w:t>the</w:t>
      </w:r>
      <w:r w:rsidR="00A51A09" w:rsidRPr="0080380D">
        <w:t xml:space="preserve"> </w:t>
      </w:r>
      <w:r w:rsidR="00A51A09">
        <w:t>Submission</w:t>
      </w:r>
      <w:r w:rsidR="00A51A09" w:rsidRPr="0080380D">
        <w:t xml:space="preserve"> </w:t>
      </w:r>
      <w:r w:rsidR="00A51A09">
        <w:t>of</w:t>
      </w:r>
      <w:r w:rsidR="00A51A09" w:rsidRPr="0080380D">
        <w:t xml:space="preserve"> </w:t>
      </w:r>
      <w:r w:rsidR="00A51A09">
        <w:t>Information</w:t>
      </w:r>
      <w:r w:rsidR="00A51A09" w:rsidRPr="0080380D">
        <w:t xml:space="preserve"> </w:t>
      </w:r>
      <w:r w:rsidR="00A51A09">
        <w:t>and</w:t>
      </w:r>
      <w:r w:rsidR="00A51A09" w:rsidRPr="0080380D">
        <w:t xml:space="preserve"> </w:t>
      </w:r>
      <w:r w:rsidR="00A51A09">
        <w:t>by</w:t>
      </w:r>
      <w:r w:rsidR="00A51A09" w:rsidRPr="0080380D">
        <w:t xml:space="preserve"> </w:t>
      </w:r>
      <w:r w:rsidR="00A51A09">
        <w:t>considering</w:t>
      </w:r>
      <w:r w:rsidR="00A51A09" w:rsidRPr="0080380D">
        <w:t xml:space="preserve"> </w:t>
      </w:r>
      <w:r w:rsidR="00A51A09">
        <w:t>the</w:t>
      </w:r>
      <w:r w:rsidR="00A51A09" w:rsidRPr="0080380D">
        <w:t xml:space="preserve"> </w:t>
      </w:r>
      <w:r w:rsidR="00A51A09">
        <w:t>specifications</w:t>
      </w:r>
      <w:r w:rsidR="00A51A09" w:rsidRPr="0080380D">
        <w:t xml:space="preserve"> </w:t>
      </w:r>
      <w:r w:rsidR="00A51A09">
        <w:t>described</w:t>
      </w:r>
      <w:r w:rsidR="00A51A09" w:rsidRPr="0080380D">
        <w:t xml:space="preserve"> </w:t>
      </w:r>
      <w:r w:rsidR="00A51A09">
        <w:t>in</w:t>
      </w:r>
      <w:r w:rsidR="00A51A09" w:rsidRPr="0080380D">
        <w:t xml:space="preserve"> </w:t>
      </w:r>
      <w:r w:rsidR="00A51A09">
        <w:t>paragraphs</w:t>
      </w:r>
      <w:r w:rsidR="00A51A09" w:rsidRPr="0080380D">
        <w:t xml:space="preserve"> </w:t>
      </w:r>
      <w:r w:rsidR="00A51A09">
        <w:t>1.78(a)</w:t>
      </w:r>
      <w:r w:rsidR="00A51A09" w:rsidRPr="0080380D">
        <w:t xml:space="preserve"> </w:t>
      </w:r>
      <w:r w:rsidR="00A51A09">
        <w:t>to</w:t>
      </w:r>
      <w:r w:rsidR="00A51A09" w:rsidRPr="0080380D">
        <w:t xml:space="preserve"> </w:t>
      </w:r>
      <w:r w:rsidR="00A51A09">
        <w:t>(c</w:t>
      </w:r>
      <w:proofErr w:type="gramStart"/>
      <w:r w:rsidR="00A51A09">
        <w:t>);</w:t>
      </w:r>
      <w:proofErr w:type="gramEnd"/>
    </w:p>
    <w:p w14:paraId="267AD320" w14:textId="5C621EA4" w:rsidR="00BF6324" w:rsidRDefault="00E31D0C" w:rsidP="009C2492">
      <w:pPr>
        <w:pStyle w:val="ListParagraph"/>
        <w:numPr>
          <w:ilvl w:val="0"/>
          <w:numId w:val="13"/>
        </w:numPr>
        <w:tabs>
          <w:tab w:val="left" w:pos="1493"/>
        </w:tabs>
        <w:spacing w:line="276" w:lineRule="auto"/>
      </w:pPr>
      <w:r>
        <w:t>template</w:t>
      </w:r>
      <w:r w:rsidRPr="0080380D">
        <w:t xml:space="preserve"> </w:t>
      </w:r>
      <w:r>
        <w:t>S.28.01.01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the</w:t>
      </w:r>
      <w:r w:rsidRPr="0080380D">
        <w:t xml:space="preserve"> </w:t>
      </w:r>
      <w:r>
        <w:t>MCR</w:t>
      </w:r>
      <w:r w:rsidRPr="0080380D">
        <w:t xml:space="preserve"> </w:t>
      </w:r>
      <w:r>
        <w:t>for</w:t>
      </w:r>
      <w:r w:rsidRPr="0080380D">
        <w:t xml:space="preserve"> </w:t>
      </w:r>
      <w:r>
        <w:t>branches</w:t>
      </w:r>
      <w:r w:rsidRPr="0080380D">
        <w:t xml:space="preserve"> </w:t>
      </w:r>
      <w:r>
        <w:t>engaged</w:t>
      </w:r>
      <w:r w:rsidRPr="0080380D">
        <w:t xml:space="preserve"> </w:t>
      </w:r>
      <w:r>
        <w:t>in</w:t>
      </w:r>
      <w:r w:rsidRPr="0080380D">
        <w:t xml:space="preserve"> </w:t>
      </w:r>
      <w:r>
        <w:t>only</w:t>
      </w:r>
      <w:r w:rsidRPr="0080380D">
        <w:t xml:space="preserve"> </w:t>
      </w:r>
      <w:r>
        <w:t>life</w:t>
      </w:r>
      <w:r w:rsidRPr="0080380D">
        <w:t xml:space="preserve"> </w:t>
      </w:r>
      <w:r>
        <w:t>or</w:t>
      </w:r>
      <w:r w:rsidRPr="0080380D">
        <w:t xml:space="preserve"> </w:t>
      </w:r>
      <w:r>
        <w:t>non-life</w:t>
      </w:r>
      <w:r w:rsidRPr="0080380D">
        <w:t xml:space="preserve"> </w:t>
      </w:r>
      <w:r>
        <w:t>insurance</w:t>
      </w:r>
      <w:r w:rsidRPr="0080380D">
        <w:t xml:space="preserve"> </w:t>
      </w:r>
      <w:r>
        <w:t>or</w:t>
      </w:r>
      <w:r w:rsidRPr="0080380D">
        <w:t xml:space="preserve"> </w:t>
      </w:r>
      <w:r>
        <w:t>reinsurance</w:t>
      </w:r>
      <w:r w:rsidRPr="0080380D">
        <w:t xml:space="preserve"> </w:t>
      </w:r>
      <w:r>
        <w:t>activity,</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in</w:t>
      </w:r>
      <w:r w:rsidR="004E1E24">
        <w:t xml:space="preserve"> </w:t>
      </w:r>
      <w:r>
        <w:t>S.28.01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t>Information;</w:t>
      </w:r>
      <w:proofErr w:type="gramEnd"/>
    </w:p>
    <w:p w14:paraId="5E7BD713" w14:textId="5B9F62E2" w:rsidR="00BF6324" w:rsidRDefault="00E31D0C" w:rsidP="009C2492">
      <w:pPr>
        <w:pStyle w:val="ListParagraph"/>
        <w:numPr>
          <w:ilvl w:val="0"/>
          <w:numId w:val="13"/>
        </w:numPr>
        <w:tabs>
          <w:tab w:val="left" w:pos="1493"/>
        </w:tabs>
        <w:spacing w:line="276" w:lineRule="auto"/>
      </w:pPr>
      <w:r>
        <w:t>template</w:t>
      </w:r>
      <w:r w:rsidRPr="0080380D">
        <w:t xml:space="preserve"> </w:t>
      </w:r>
      <w:r>
        <w:t>S.28.02.01</w:t>
      </w:r>
      <w:r w:rsidRPr="0080380D">
        <w:t xml:space="preserve"> </w:t>
      </w:r>
      <w:r>
        <w:t>of</w:t>
      </w:r>
      <w:r w:rsidRPr="0080380D">
        <w:t xml:space="preserve"> </w:t>
      </w:r>
      <w:r>
        <w:t>Annex</w:t>
      </w:r>
      <w:r w:rsidRPr="0080380D">
        <w:t xml:space="preserve"> </w:t>
      </w:r>
      <w:r>
        <w:t>I,</w:t>
      </w:r>
      <w:r w:rsidRPr="0080380D">
        <w:t xml:space="preserve"> </w:t>
      </w:r>
      <w:r>
        <w:t>specifying</w:t>
      </w:r>
      <w:r w:rsidRPr="0080380D">
        <w:t xml:space="preserve"> </w:t>
      </w:r>
      <w:r>
        <w:t>the</w:t>
      </w:r>
      <w:r w:rsidRPr="0080380D">
        <w:t xml:space="preserve"> </w:t>
      </w:r>
      <w:r>
        <w:t>MCR</w:t>
      </w:r>
      <w:r w:rsidRPr="0080380D">
        <w:t xml:space="preserve"> </w:t>
      </w:r>
      <w:r>
        <w:t>for</w:t>
      </w:r>
      <w:r w:rsidRPr="0080380D">
        <w:t xml:space="preserve"> </w:t>
      </w:r>
      <w:r>
        <w:t>branches</w:t>
      </w:r>
      <w:r w:rsidRPr="0080380D">
        <w:t xml:space="preserve"> </w:t>
      </w:r>
      <w:r>
        <w:t>engaged</w:t>
      </w:r>
      <w:r w:rsidRPr="0080380D">
        <w:t xml:space="preserve"> </w:t>
      </w:r>
      <w:r>
        <w:t>in</w:t>
      </w:r>
      <w:r w:rsidRPr="0080380D">
        <w:t xml:space="preserve"> </w:t>
      </w:r>
      <w:r>
        <w:t>both</w:t>
      </w:r>
      <w:r w:rsidRPr="0080380D">
        <w:t xml:space="preserve"> </w:t>
      </w:r>
      <w:r>
        <w:t>life</w:t>
      </w:r>
      <w:r w:rsidRPr="0080380D">
        <w:t xml:space="preserve"> </w:t>
      </w:r>
      <w:r>
        <w:t>and</w:t>
      </w:r>
      <w:r w:rsidRPr="0080380D">
        <w:t xml:space="preserve"> </w:t>
      </w:r>
      <w:r>
        <w:t>non-life</w:t>
      </w:r>
      <w:r w:rsidRPr="0080380D">
        <w:t xml:space="preserve"> </w:t>
      </w:r>
      <w:r>
        <w:t>insurance</w:t>
      </w:r>
      <w:r w:rsidRPr="0080380D">
        <w:t xml:space="preserve"> </w:t>
      </w:r>
      <w:r>
        <w:t>activity,</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S.28.02</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lastRenderedPageBreak/>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rsidRPr="0080380D">
        <w:t>Information;</w:t>
      </w:r>
      <w:proofErr w:type="gramEnd"/>
    </w:p>
    <w:p w14:paraId="4FF6EA5D" w14:textId="3D93AB2D" w:rsidR="00BF6324" w:rsidRPr="0080380D" w:rsidDel="009B39B5" w:rsidRDefault="00E31D0C" w:rsidP="009C2492">
      <w:pPr>
        <w:pStyle w:val="ListParagraph"/>
        <w:numPr>
          <w:ilvl w:val="0"/>
          <w:numId w:val="13"/>
        </w:numPr>
        <w:tabs>
          <w:tab w:val="left" w:pos="1493"/>
        </w:tabs>
        <w:spacing w:line="276" w:lineRule="auto"/>
        <w:rPr>
          <w:del w:id="303" w:author="Johannes Backer" w:date="2025-05-15T08:22:00Z"/>
        </w:rPr>
      </w:pPr>
      <w:del w:id="304" w:author="Johannes Backer" w:date="2025-05-15T08:22:00Z">
        <w:r w:rsidDel="009B39B5">
          <w:delText>template</w:delText>
        </w:r>
        <w:r w:rsidRPr="0080380D" w:rsidDel="009B39B5">
          <w:delText xml:space="preserve"> </w:delText>
        </w:r>
        <w:r w:rsidDel="009B39B5">
          <w:delText>S.29.01.07</w:delText>
        </w:r>
        <w:r w:rsidRPr="0080380D" w:rsidDel="009B39B5">
          <w:delText xml:space="preserve"> </w:delText>
        </w:r>
        <w:r w:rsidDel="009B39B5">
          <w:delText>of</w:delText>
        </w:r>
        <w:r w:rsidRPr="0080380D" w:rsidDel="009B39B5">
          <w:delText xml:space="preserve"> of Annex III to these Guidelines, </w:delText>
        </w:r>
        <w:r w:rsidDel="009B39B5">
          <w:delText>specifying</w:delText>
        </w:r>
        <w:r w:rsidRPr="0080380D" w:rsidDel="009B39B5">
          <w:delText xml:space="preserve"> </w:delText>
        </w:r>
        <w:r w:rsidDel="009B39B5">
          <w:delText>information</w:delText>
        </w:r>
        <w:r w:rsidRPr="0080380D" w:rsidDel="009B39B5">
          <w:delText xml:space="preserve"> </w:delText>
        </w:r>
        <w:r w:rsidDel="009B39B5">
          <w:delText>on</w:delText>
        </w:r>
        <w:r w:rsidRPr="0080380D" w:rsidDel="009B39B5">
          <w:delText xml:space="preserve"> </w:delText>
        </w:r>
        <w:r w:rsidDel="009B39B5">
          <w:delText>the</w:delText>
        </w:r>
        <w:r w:rsidRPr="0080380D" w:rsidDel="009B39B5">
          <w:delText xml:space="preserve"> </w:delText>
        </w:r>
        <w:r w:rsidDel="009B39B5">
          <w:delText>excess</w:delText>
        </w:r>
        <w:r w:rsidRPr="0080380D" w:rsidDel="009B39B5">
          <w:delText xml:space="preserve"> </w:delText>
        </w:r>
        <w:r w:rsidDel="009B39B5">
          <w:delText>of</w:delText>
        </w:r>
        <w:r w:rsidRPr="0080380D" w:rsidDel="009B39B5">
          <w:delText xml:space="preserve"> </w:delText>
        </w:r>
        <w:r w:rsidDel="009B39B5">
          <w:delText>assets</w:delText>
        </w:r>
        <w:r w:rsidRPr="0080380D" w:rsidDel="009B39B5">
          <w:delText xml:space="preserve"> </w:delText>
        </w:r>
        <w:r w:rsidDel="009B39B5">
          <w:delText>over</w:delText>
        </w:r>
        <w:r w:rsidRPr="0080380D" w:rsidDel="009B39B5">
          <w:delText xml:space="preserve"> </w:delText>
        </w:r>
        <w:r w:rsidDel="009B39B5">
          <w:delText>liabilities</w:delText>
        </w:r>
        <w:r w:rsidRPr="0080380D" w:rsidDel="009B39B5">
          <w:delText xml:space="preserve"> </w:delText>
        </w:r>
        <w:r w:rsidDel="009B39B5">
          <w:delText>during</w:delText>
        </w:r>
        <w:r w:rsidRPr="0080380D" w:rsidDel="009B39B5">
          <w:delText xml:space="preserve"> </w:delText>
        </w:r>
        <w:r w:rsidDel="009B39B5">
          <w:delText>the</w:delText>
        </w:r>
        <w:r w:rsidRPr="0080380D" w:rsidDel="009B39B5">
          <w:delText xml:space="preserve"> </w:delText>
        </w:r>
        <w:r w:rsidDel="009B39B5">
          <w:delText>reporting</w:delText>
        </w:r>
        <w:r w:rsidRPr="0080380D" w:rsidDel="009B39B5">
          <w:delText xml:space="preserve"> </w:delText>
        </w:r>
        <w:r w:rsidDel="009B39B5">
          <w:delText>year</w:delText>
        </w:r>
        <w:r w:rsidRPr="0080380D" w:rsidDel="009B39B5">
          <w:delText xml:space="preserve"> </w:delText>
        </w:r>
        <w:r w:rsidDel="009B39B5">
          <w:delText>providing</w:delText>
        </w:r>
        <w:r w:rsidRPr="0080380D" w:rsidDel="009B39B5">
          <w:delText xml:space="preserve"> </w:delText>
        </w:r>
        <w:r w:rsidDel="009B39B5">
          <w:delText>a</w:delText>
        </w:r>
        <w:r w:rsidRPr="0080380D" w:rsidDel="009B39B5">
          <w:delText xml:space="preserve"> </w:delText>
        </w:r>
        <w:r w:rsidDel="009B39B5">
          <w:delText>summary</w:delText>
        </w:r>
        <w:r w:rsidRPr="0080380D" w:rsidDel="009B39B5">
          <w:delText xml:space="preserve"> </w:delText>
        </w:r>
        <w:r w:rsidDel="009B39B5">
          <w:delText>of</w:delText>
        </w:r>
        <w:r w:rsidRPr="0080380D" w:rsidDel="009B39B5">
          <w:delText xml:space="preserve"> </w:delText>
        </w:r>
        <w:r w:rsidDel="009B39B5">
          <w:delText>main</w:delText>
        </w:r>
        <w:r w:rsidRPr="0080380D" w:rsidDel="009B39B5">
          <w:delText xml:space="preserve"> </w:delText>
        </w:r>
        <w:r w:rsidDel="009B39B5">
          <w:delText>sources</w:delText>
        </w:r>
        <w:r w:rsidRPr="0080380D" w:rsidDel="009B39B5">
          <w:delText xml:space="preserve"> </w:delText>
        </w:r>
        <w:r w:rsidDel="009B39B5">
          <w:delText>of</w:delText>
        </w:r>
        <w:r w:rsidRPr="0080380D" w:rsidDel="009B39B5">
          <w:delText xml:space="preserve"> </w:delText>
        </w:r>
        <w:r w:rsidDel="009B39B5">
          <w:delText>this</w:delText>
        </w:r>
        <w:r w:rsidRPr="0080380D" w:rsidDel="009B39B5">
          <w:delText xml:space="preserve"> </w:delText>
        </w:r>
        <w:r w:rsidDel="009B39B5">
          <w:delText>variation,</w:delText>
        </w:r>
        <w:r w:rsidRPr="0080380D" w:rsidDel="009B39B5">
          <w:delText xml:space="preserve"> following the instructions </w:delText>
        </w:r>
        <w:r w:rsidDel="009B39B5">
          <w:delText>set</w:delText>
        </w:r>
        <w:r w:rsidRPr="0080380D" w:rsidDel="009B39B5">
          <w:delText xml:space="preserve"> </w:delText>
        </w:r>
        <w:r w:rsidDel="009B39B5">
          <w:delText>out</w:delText>
        </w:r>
        <w:r w:rsidRPr="0080380D" w:rsidDel="009B39B5">
          <w:delText xml:space="preserve"> </w:delText>
        </w:r>
        <w:r w:rsidDel="009B39B5">
          <w:delText>in</w:delText>
        </w:r>
        <w:r w:rsidRPr="0080380D" w:rsidDel="009B39B5">
          <w:delText xml:space="preserve"> </w:delText>
        </w:r>
        <w:r w:rsidDel="009B39B5">
          <w:delText>S.29.01</w:delText>
        </w:r>
        <w:r w:rsidRPr="0080380D" w:rsidDel="009B39B5">
          <w:delText xml:space="preserve"> </w:delText>
        </w:r>
        <w:r w:rsidDel="009B39B5">
          <w:delText>of</w:delText>
        </w:r>
        <w:r w:rsidRPr="0080380D" w:rsidDel="009B39B5">
          <w:delText xml:space="preserve"> Annex IV of these Guidelines;</w:delText>
        </w:r>
      </w:del>
    </w:p>
    <w:p w14:paraId="4E89D24B" w14:textId="57163295" w:rsidR="00BF6324" w:rsidDel="009B39B5" w:rsidRDefault="00E31D0C" w:rsidP="009C2492">
      <w:pPr>
        <w:pStyle w:val="ListParagraph"/>
        <w:numPr>
          <w:ilvl w:val="0"/>
          <w:numId w:val="13"/>
        </w:numPr>
        <w:tabs>
          <w:tab w:val="left" w:pos="1493"/>
        </w:tabs>
        <w:spacing w:line="276" w:lineRule="auto"/>
        <w:rPr>
          <w:del w:id="305" w:author="Johannes Backer" w:date="2025-05-15T08:22:00Z"/>
        </w:rPr>
      </w:pPr>
      <w:del w:id="306" w:author="Johannes Backer" w:date="2025-05-15T08:22:00Z">
        <w:r w:rsidDel="009B39B5">
          <w:delText>template</w:delText>
        </w:r>
        <w:r w:rsidRPr="0080380D" w:rsidDel="009B39B5">
          <w:delText xml:space="preserve"> </w:delText>
        </w:r>
        <w:r w:rsidDel="009B39B5">
          <w:delText>S.29.02.01</w:delText>
        </w:r>
        <w:r w:rsidRPr="0080380D" w:rsidDel="009B39B5">
          <w:delText xml:space="preserve"> </w:delText>
        </w:r>
        <w:r w:rsidDel="009B39B5">
          <w:delText>of</w:delText>
        </w:r>
        <w:r w:rsidRPr="0080380D" w:rsidDel="009B39B5">
          <w:delText xml:space="preserve"> </w:delText>
        </w:r>
        <w:r w:rsidDel="009B39B5">
          <w:delText>Annex</w:delText>
        </w:r>
        <w:r w:rsidRPr="0080380D" w:rsidDel="009B39B5">
          <w:delText xml:space="preserve"> </w:delText>
        </w:r>
        <w:r w:rsidDel="009B39B5">
          <w:delText>I</w:delText>
        </w:r>
        <w:r w:rsidRPr="0080380D" w:rsidDel="009B39B5">
          <w:delText xml:space="preserve"> </w:delText>
        </w:r>
        <w:r w:rsidDel="009B39B5">
          <w:delText>to</w:delText>
        </w:r>
        <w:r w:rsidRPr="0080380D" w:rsidDel="009B39B5">
          <w:delText xml:space="preserve"> </w:delText>
        </w:r>
        <w:r w:rsidDel="009B39B5">
          <w:delText>the</w:delText>
        </w:r>
        <w:r w:rsidRPr="0080380D" w:rsidDel="009B39B5">
          <w:delText xml:space="preserve"> </w:delText>
        </w:r>
        <w:r w:rsidDel="009B39B5">
          <w:delText>Implementing</w:delText>
        </w:r>
        <w:r w:rsidRPr="0080380D" w:rsidDel="009B39B5">
          <w:delText xml:space="preserve"> </w:delText>
        </w:r>
        <w:r w:rsidDel="009B39B5">
          <w:delText>Technical</w:delText>
        </w:r>
        <w:r w:rsidRPr="0080380D" w:rsidDel="009B39B5">
          <w:delText xml:space="preserve"> </w:delText>
        </w:r>
        <w:r w:rsidDel="009B39B5">
          <w:delText>Standard</w:delText>
        </w:r>
        <w:r w:rsidRPr="0080380D" w:rsidDel="009B39B5">
          <w:delText xml:space="preserve"> </w:delText>
        </w:r>
        <w:r w:rsidDel="009B39B5">
          <w:delText>on</w:delText>
        </w:r>
        <w:r w:rsidRPr="0080380D" w:rsidDel="009B39B5">
          <w:delText xml:space="preserve"> </w:delText>
        </w:r>
        <w:r w:rsidDel="009B39B5">
          <w:delText>the</w:delText>
        </w:r>
        <w:r w:rsidRPr="0080380D" w:rsidDel="009B39B5">
          <w:delText xml:space="preserve"> </w:delText>
        </w:r>
        <w:r w:rsidDel="009B39B5">
          <w:delText>Templates</w:delText>
        </w:r>
        <w:r w:rsidRPr="0080380D" w:rsidDel="009B39B5">
          <w:delText xml:space="preserve"> </w:delText>
        </w:r>
        <w:r w:rsidDel="009B39B5">
          <w:delText>for</w:delText>
        </w:r>
        <w:r w:rsidRPr="0080380D" w:rsidDel="009B39B5">
          <w:delText xml:space="preserve"> </w:delText>
        </w:r>
        <w:r w:rsidDel="009B39B5">
          <w:delText>the</w:delText>
        </w:r>
        <w:r w:rsidRPr="0080380D" w:rsidDel="009B39B5">
          <w:delText xml:space="preserve"> </w:delText>
        </w:r>
        <w:r w:rsidDel="009B39B5">
          <w:delText>Submission</w:delText>
        </w:r>
        <w:r w:rsidRPr="0080380D" w:rsidDel="009B39B5">
          <w:delText xml:space="preserve"> </w:delText>
        </w:r>
        <w:r w:rsidDel="009B39B5">
          <w:delText>of</w:delText>
        </w:r>
        <w:r w:rsidRPr="0080380D" w:rsidDel="009B39B5">
          <w:delText xml:space="preserve"> </w:delText>
        </w:r>
        <w:r w:rsidDel="009B39B5">
          <w:delText>Information,</w:delText>
        </w:r>
        <w:r w:rsidRPr="0080380D" w:rsidDel="009B39B5">
          <w:delText xml:space="preserve"> </w:delText>
        </w:r>
        <w:r w:rsidDel="009B39B5">
          <w:delText>specifying</w:delText>
        </w:r>
        <w:r w:rsidRPr="0080380D" w:rsidDel="009B39B5">
          <w:delText xml:space="preserve"> </w:delText>
        </w:r>
        <w:r w:rsidDel="009B39B5">
          <w:delText>information</w:delText>
        </w:r>
        <w:r w:rsidRPr="0080380D" w:rsidDel="009B39B5">
          <w:delText xml:space="preserve"> </w:delText>
        </w:r>
        <w:r w:rsidDel="009B39B5">
          <w:delText>on</w:delText>
        </w:r>
        <w:r w:rsidRPr="0080380D" w:rsidDel="009B39B5">
          <w:delText xml:space="preserve"> </w:delText>
        </w:r>
        <w:r w:rsidDel="009B39B5">
          <w:delText>the</w:delText>
        </w:r>
        <w:r w:rsidRPr="0080380D" w:rsidDel="009B39B5">
          <w:delText xml:space="preserve"> </w:delText>
        </w:r>
        <w:r w:rsidDel="009B39B5">
          <w:delText>part</w:delText>
        </w:r>
        <w:r w:rsidRPr="0080380D" w:rsidDel="009B39B5">
          <w:delText xml:space="preserve"> </w:delText>
        </w:r>
        <w:r w:rsidDel="009B39B5">
          <w:delText>of</w:delText>
        </w:r>
        <w:r w:rsidRPr="0080380D" w:rsidDel="009B39B5">
          <w:delText xml:space="preserve"> </w:delText>
        </w:r>
        <w:r w:rsidDel="009B39B5">
          <w:delText>variation</w:delText>
        </w:r>
        <w:r w:rsidRPr="0080380D" w:rsidDel="009B39B5">
          <w:delText xml:space="preserve"> </w:delText>
        </w:r>
        <w:r w:rsidDel="009B39B5">
          <w:delText>of</w:delText>
        </w:r>
        <w:r w:rsidRPr="0080380D" w:rsidDel="009B39B5">
          <w:delText xml:space="preserve"> </w:delText>
        </w:r>
        <w:r w:rsidDel="009B39B5">
          <w:delText>the</w:delText>
        </w:r>
        <w:r w:rsidRPr="0080380D" w:rsidDel="009B39B5">
          <w:delText xml:space="preserve"> </w:delText>
        </w:r>
        <w:r w:rsidDel="009B39B5">
          <w:delText>excess</w:delText>
        </w:r>
        <w:r w:rsidRPr="0080380D" w:rsidDel="009B39B5">
          <w:delText xml:space="preserve"> </w:delText>
        </w:r>
        <w:r w:rsidDel="009B39B5">
          <w:delText>of</w:delText>
        </w:r>
        <w:r w:rsidRPr="0080380D" w:rsidDel="009B39B5">
          <w:delText xml:space="preserve"> </w:delText>
        </w:r>
        <w:r w:rsidDel="009B39B5">
          <w:delText>assets</w:delText>
        </w:r>
        <w:r w:rsidRPr="0080380D" w:rsidDel="009B39B5">
          <w:delText xml:space="preserve"> </w:delText>
        </w:r>
        <w:r w:rsidDel="009B39B5">
          <w:delText>over</w:delText>
        </w:r>
        <w:r w:rsidRPr="0080380D" w:rsidDel="009B39B5">
          <w:delText xml:space="preserve"> </w:delText>
        </w:r>
        <w:r w:rsidDel="009B39B5">
          <w:delText>liabilities</w:delText>
        </w:r>
        <w:r w:rsidRPr="0080380D" w:rsidDel="009B39B5">
          <w:delText xml:space="preserve"> </w:delText>
        </w:r>
        <w:r w:rsidDel="009B39B5">
          <w:delText>during</w:delText>
        </w:r>
        <w:r w:rsidRPr="0080380D" w:rsidDel="009B39B5">
          <w:delText xml:space="preserve"> </w:delText>
        </w:r>
        <w:r w:rsidDel="009B39B5">
          <w:delText>the</w:delText>
        </w:r>
        <w:r w:rsidRPr="0080380D" w:rsidDel="009B39B5">
          <w:delText xml:space="preserve"> </w:delText>
        </w:r>
        <w:r w:rsidDel="009B39B5">
          <w:delText>reporting</w:delText>
        </w:r>
        <w:r w:rsidRPr="0080380D" w:rsidDel="009B39B5">
          <w:delText xml:space="preserve"> </w:delText>
        </w:r>
        <w:r w:rsidDel="009B39B5">
          <w:delText>year</w:delText>
        </w:r>
        <w:r w:rsidRPr="0080380D" w:rsidDel="009B39B5">
          <w:delText xml:space="preserve"> </w:delText>
        </w:r>
        <w:r w:rsidDel="009B39B5">
          <w:delText>explained</w:delText>
        </w:r>
        <w:r w:rsidRPr="0080380D" w:rsidDel="009B39B5">
          <w:delText xml:space="preserve"> </w:delText>
        </w:r>
        <w:r w:rsidDel="009B39B5">
          <w:delText>by</w:delText>
        </w:r>
        <w:r w:rsidRPr="0080380D" w:rsidDel="009B39B5">
          <w:delText xml:space="preserve"> </w:delText>
        </w:r>
        <w:r w:rsidDel="009B39B5">
          <w:delText>investments</w:delText>
        </w:r>
        <w:r w:rsidRPr="0080380D" w:rsidDel="009B39B5">
          <w:delText xml:space="preserve"> </w:delText>
        </w:r>
        <w:r w:rsidDel="009B39B5">
          <w:delText>and</w:delText>
        </w:r>
        <w:r w:rsidRPr="0080380D" w:rsidDel="009B39B5">
          <w:delText xml:space="preserve"> </w:delText>
        </w:r>
        <w:r w:rsidDel="009B39B5">
          <w:delText>financial</w:delText>
        </w:r>
        <w:r w:rsidRPr="0080380D" w:rsidDel="009B39B5">
          <w:delText xml:space="preserve"> </w:delText>
        </w:r>
        <w:r w:rsidDel="009B39B5">
          <w:delText>liabilities,</w:delText>
        </w:r>
        <w:r w:rsidRPr="0080380D" w:rsidDel="009B39B5">
          <w:delText xml:space="preserve"> </w:delText>
        </w:r>
        <w:r w:rsidDel="009B39B5">
          <w:delText>following</w:delText>
        </w:r>
        <w:r w:rsidRPr="0080380D" w:rsidDel="009B39B5">
          <w:delText xml:space="preserve"> </w:delText>
        </w:r>
        <w:r w:rsidDel="009B39B5">
          <w:delText>the</w:delText>
        </w:r>
        <w:r w:rsidRPr="0080380D" w:rsidDel="009B39B5">
          <w:delText xml:space="preserve"> </w:delText>
        </w:r>
        <w:r w:rsidDel="009B39B5">
          <w:delText>instructions</w:delText>
        </w:r>
        <w:r w:rsidRPr="0080380D" w:rsidDel="009B39B5">
          <w:delText xml:space="preserve"> </w:delText>
        </w:r>
        <w:r w:rsidDel="009B39B5">
          <w:delText>set</w:delText>
        </w:r>
        <w:r w:rsidRPr="0080380D" w:rsidDel="009B39B5">
          <w:delText xml:space="preserve"> </w:delText>
        </w:r>
        <w:r w:rsidDel="009B39B5">
          <w:delText>out</w:delText>
        </w:r>
        <w:r w:rsidRPr="0080380D" w:rsidDel="009B39B5">
          <w:delText xml:space="preserve"> </w:delText>
        </w:r>
        <w:r w:rsidDel="009B39B5">
          <w:delText>in</w:delText>
        </w:r>
        <w:r w:rsidRPr="0080380D" w:rsidDel="009B39B5">
          <w:delText xml:space="preserve"> </w:delText>
        </w:r>
        <w:r w:rsidDel="009B39B5">
          <w:delText>S.29.02</w:delText>
        </w:r>
        <w:r w:rsidRPr="0080380D" w:rsidDel="009B39B5">
          <w:delText xml:space="preserve"> </w:delText>
        </w:r>
        <w:r w:rsidDel="009B39B5">
          <w:delText>of</w:delText>
        </w:r>
        <w:r w:rsidRPr="0080380D" w:rsidDel="009B39B5">
          <w:delText xml:space="preserve"> </w:delText>
        </w:r>
        <w:r w:rsidDel="009B39B5">
          <w:delText>Annex</w:delText>
        </w:r>
        <w:r w:rsidRPr="0080380D" w:rsidDel="009B39B5">
          <w:delText xml:space="preserve"> </w:delText>
        </w:r>
        <w:r w:rsidDel="009B39B5">
          <w:delText>II</w:delText>
        </w:r>
        <w:r w:rsidRPr="0080380D" w:rsidDel="009B39B5">
          <w:delText xml:space="preserve"> </w:delText>
        </w:r>
        <w:r w:rsidDel="009B39B5">
          <w:delText>to</w:delText>
        </w:r>
        <w:r w:rsidRPr="0080380D" w:rsidDel="009B39B5">
          <w:delText xml:space="preserve"> </w:delText>
        </w:r>
        <w:r w:rsidDel="009B39B5">
          <w:delText>the</w:delText>
        </w:r>
        <w:r w:rsidRPr="0080380D" w:rsidDel="009B39B5">
          <w:delText xml:space="preserve"> </w:delText>
        </w:r>
        <w:r w:rsidDel="009B39B5">
          <w:delText>Implementing</w:delText>
        </w:r>
        <w:r w:rsidRPr="0080380D" w:rsidDel="009B39B5">
          <w:delText xml:space="preserve"> </w:delText>
        </w:r>
        <w:r w:rsidDel="009B39B5">
          <w:delText>Technical</w:delText>
        </w:r>
        <w:r w:rsidRPr="0080380D" w:rsidDel="009B39B5">
          <w:delText xml:space="preserve"> </w:delText>
        </w:r>
        <w:r w:rsidDel="009B39B5">
          <w:delText>Standard</w:delText>
        </w:r>
        <w:r w:rsidRPr="0080380D" w:rsidDel="009B39B5">
          <w:delText xml:space="preserve"> </w:delText>
        </w:r>
        <w:r w:rsidDel="009B39B5">
          <w:delText>on</w:delText>
        </w:r>
        <w:r w:rsidRPr="0080380D" w:rsidDel="009B39B5">
          <w:delText xml:space="preserve"> </w:delText>
        </w:r>
        <w:r w:rsidDel="009B39B5">
          <w:delText>the</w:delText>
        </w:r>
        <w:r w:rsidRPr="0080380D" w:rsidDel="009B39B5">
          <w:delText xml:space="preserve"> </w:delText>
        </w:r>
        <w:r w:rsidDel="009B39B5">
          <w:delText>Templates</w:delText>
        </w:r>
        <w:r w:rsidRPr="0080380D" w:rsidDel="009B39B5">
          <w:delText xml:space="preserve"> </w:delText>
        </w:r>
        <w:r w:rsidDel="009B39B5">
          <w:delText>for</w:delText>
        </w:r>
        <w:r w:rsidRPr="0080380D" w:rsidDel="009B39B5">
          <w:delText xml:space="preserve"> </w:delText>
        </w:r>
        <w:r w:rsidDel="009B39B5">
          <w:delText>the</w:delText>
        </w:r>
        <w:r w:rsidRPr="0080380D" w:rsidDel="009B39B5">
          <w:delText xml:space="preserve"> </w:delText>
        </w:r>
        <w:r w:rsidDel="009B39B5">
          <w:delText>Submission</w:delText>
        </w:r>
        <w:r w:rsidRPr="0080380D" w:rsidDel="009B39B5">
          <w:delText xml:space="preserve"> </w:delText>
        </w:r>
        <w:r w:rsidDel="009B39B5">
          <w:delText>of</w:delText>
        </w:r>
        <w:r w:rsidRPr="0080380D" w:rsidDel="009B39B5">
          <w:delText xml:space="preserve"> </w:delText>
        </w:r>
        <w:r w:rsidDel="009B39B5">
          <w:delText>Information;</w:delText>
        </w:r>
      </w:del>
    </w:p>
    <w:p w14:paraId="1E355DC5" w14:textId="1CB84417" w:rsidR="00BF6324" w:rsidRDefault="00E31D0C" w:rsidP="009C2492">
      <w:pPr>
        <w:pStyle w:val="ListParagraph"/>
        <w:numPr>
          <w:ilvl w:val="0"/>
          <w:numId w:val="13"/>
        </w:numPr>
        <w:tabs>
          <w:tab w:val="left" w:pos="1493"/>
        </w:tabs>
        <w:spacing w:line="276" w:lineRule="auto"/>
      </w:pPr>
      <w:r>
        <w:t>template</w:t>
      </w:r>
      <w:del w:id="307" w:author="Johannes Backer" w:date="2025-05-15T08:22:00Z">
        <w:r w:rsidDel="009B39B5">
          <w:delText>s</w:delText>
        </w:r>
      </w:del>
      <w:r w:rsidRPr="0080380D">
        <w:t xml:space="preserve"> </w:t>
      </w:r>
      <w:r>
        <w:t>S.29.03.01</w:t>
      </w:r>
      <w:r w:rsidRPr="0080380D">
        <w:t xml:space="preserve"> </w:t>
      </w:r>
      <w:del w:id="308" w:author="Johannes Backer" w:date="2025-05-15T08:22:00Z">
        <w:r w:rsidDel="009B39B5">
          <w:delText>and</w:delText>
        </w:r>
        <w:r w:rsidRPr="0080380D" w:rsidDel="009B39B5">
          <w:delText xml:space="preserve"> </w:delText>
        </w:r>
        <w:r w:rsidDel="009B39B5">
          <w:delText>S.29.04.01</w:delText>
        </w:r>
        <w:r w:rsidRPr="0080380D" w:rsidDel="009B39B5">
          <w:delText xml:space="preserve"> </w:delText>
        </w:r>
      </w:del>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the</w:t>
      </w:r>
      <w:r w:rsidRPr="0080380D">
        <w:t xml:space="preserve"> </w:t>
      </w:r>
      <w:r>
        <w:t>part</w:t>
      </w:r>
      <w:r w:rsidRPr="0080380D">
        <w:t xml:space="preserve"> </w:t>
      </w:r>
      <w:r>
        <w:t>of</w:t>
      </w:r>
      <w:r w:rsidRPr="0080380D">
        <w:t xml:space="preserve"> </w:t>
      </w:r>
      <w:r>
        <w:t>variation</w:t>
      </w:r>
      <w:r w:rsidRPr="0080380D">
        <w:t xml:space="preserve"> </w:t>
      </w:r>
      <w:r>
        <w:t>of</w:t>
      </w:r>
      <w:r w:rsidRPr="0080380D">
        <w:t xml:space="preserve"> </w:t>
      </w:r>
      <w:r>
        <w:t>the</w:t>
      </w:r>
      <w:r w:rsidRPr="0080380D">
        <w:t xml:space="preserve"> </w:t>
      </w:r>
      <w:r>
        <w:t>excess</w:t>
      </w:r>
      <w:r w:rsidRPr="0080380D">
        <w:t xml:space="preserve"> </w:t>
      </w:r>
      <w:r>
        <w:t>of</w:t>
      </w:r>
      <w:r w:rsidRPr="0080380D">
        <w:t xml:space="preserve"> </w:t>
      </w:r>
      <w:r>
        <w:t>assets</w:t>
      </w:r>
      <w:r w:rsidRPr="0080380D">
        <w:t xml:space="preserve"> </w:t>
      </w:r>
      <w:r>
        <w:t>over</w:t>
      </w:r>
      <w:r w:rsidRPr="0080380D">
        <w:t xml:space="preserve"> </w:t>
      </w:r>
      <w:r>
        <w:t>liabilities</w:t>
      </w:r>
      <w:r w:rsidRPr="0080380D">
        <w:t xml:space="preserve"> </w:t>
      </w:r>
      <w:r>
        <w:t>during</w:t>
      </w:r>
      <w:r w:rsidRPr="0080380D">
        <w:t xml:space="preserve"> </w:t>
      </w:r>
      <w:r>
        <w:t>the</w:t>
      </w:r>
      <w:r w:rsidRPr="0080380D">
        <w:t xml:space="preserve"> </w:t>
      </w:r>
      <w:r>
        <w:t>reporting</w:t>
      </w:r>
      <w:r w:rsidRPr="0080380D">
        <w:t xml:space="preserve"> </w:t>
      </w:r>
      <w:r>
        <w:t>year</w:t>
      </w:r>
      <w:r w:rsidRPr="0080380D">
        <w:t xml:space="preserve"> </w:t>
      </w:r>
      <w:r>
        <w:t>explained</w:t>
      </w:r>
      <w:r w:rsidRPr="0080380D">
        <w:t xml:space="preserve"> </w:t>
      </w:r>
      <w:r>
        <w:t>by</w:t>
      </w:r>
      <w:r w:rsidRPr="0080380D">
        <w:t xml:space="preserve"> </w:t>
      </w:r>
      <w:r>
        <w:t>technical</w:t>
      </w:r>
      <w:r w:rsidRPr="0080380D">
        <w:t xml:space="preserve"> </w:t>
      </w:r>
      <w:r>
        <w:t>provisions,</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S.29.03</w:t>
      </w:r>
      <w:r w:rsidRPr="0080380D">
        <w:t xml:space="preserve"> </w:t>
      </w:r>
      <w:del w:id="309" w:author="Johannes Backer" w:date="2025-05-15T08:22:00Z">
        <w:r w:rsidRPr="0080380D" w:rsidDel="00055C5F">
          <w:delText>and</w:delText>
        </w:r>
        <w:r w:rsidR="004E1E24" w:rsidDel="00055C5F">
          <w:delText xml:space="preserve"> </w:delText>
        </w:r>
        <w:r w:rsidDel="00055C5F">
          <w:delText>S.29.04</w:delText>
        </w:r>
        <w:r w:rsidRPr="0080380D" w:rsidDel="00055C5F">
          <w:delText xml:space="preserve"> </w:delText>
        </w:r>
      </w:del>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p>
    <w:p w14:paraId="005B17C7" w14:textId="7B4101E8" w:rsidR="00BF6324" w:rsidDel="00055C5F" w:rsidRDefault="00ED74F0" w:rsidP="009C2492">
      <w:pPr>
        <w:pStyle w:val="ListParagraph"/>
        <w:numPr>
          <w:ilvl w:val="0"/>
          <w:numId w:val="13"/>
        </w:numPr>
        <w:tabs>
          <w:tab w:val="left" w:pos="1493"/>
        </w:tabs>
        <w:spacing w:line="276" w:lineRule="auto"/>
        <w:rPr>
          <w:del w:id="310" w:author="Johannes Backer" w:date="2025-05-15T08:22:00Z"/>
        </w:rPr>
      </w:pPr>
      <w:del w:id="311" w:author="Johannes Backer" w:date="2025-05-15T08:22:00Z">
        <w:r w:rsidDel="00055C5F">
          <w:delText>where reinsurance recoverables are higher than 10% of the total best estimate, template S.30.01.01 of Annex I to the Implementing Technical Standard on the Templates for the Submission of Information, specifying information on facultative covers in the next reporting year, covering information on the overall 20 largest facultative reinsurance exposures plus the largest two in each line of business if not covered by the largest 20 most important risks in terms of reinsured exposure for each line of business as defined in Annex I of Delegated Regulation (EU) 2015/35 for which facultative reinsurance is used, following the instructions set out in S.30.01 of Annex II to the Implementing Technical Standard on the Templates for the Submission of Information</w:delText>
        </w:r>
        <w:r w:rsidR="00881004" w:rsidDel="00055C5F">
          <w:delText>;</w:delText>
        </w:r>
      </w:del>
    </w:p>
    <w:p w14:paraId="41ABCC2A" w14:textId="03AFF298" w:rsidR="00BF6324" w:rsidDel="00055C5F" w:rsidRDefault="005B4C42" w:rsidP="009C2492">
      <w:pPr>
        <w:pStyle w:val="ListParagraph"/>
        <w:numPr>
          <w:ilvl w:val="0"/>
          <w:numId w:val="13"/>
        </w:numPr>
        <w:tabs>
          <w:tab w:val="left" w:pos="1493"/>
        </w:tabs>
        <w:spacing w:line="276" w:lineRule="auto"/>
        <w:rPr>
          <w:del w:id="312" w:author="Johannes Backer" w:date="2025-05-15T08:22:00Z"/>
        </w:rPr>
      </w:pPr>
      <w:del w:id="313" w:author="Johannes Backer" w:date="2025-05-15T08:22:00Z">
        <w:r w:rsidDel="00055C5F">
          <w:delText>where reinsurance recoverables are</w:delText>
        </w:r>
        <w:r w:rsidRPr="001148BC" w:rsidDel="00055C5F">
          <w:delText xml:space="preserve"> </w:delText>
        </w:r>
        <w:r w:rsidDel="00055C5F">
          <w:delText>higher</w:delText>
        </w:r>
        <w:r w:rsidRPr="001148BC" w:rsidDel="00055C5F">
          <w:delText xml:space="preserve"> </w:delText>
        </w:r>
        <w:r w:rsidDel="00055C5F">
          <w:delText>than 10%</w:delText>
        </w:r>
        <w:r w:rsidRPr="001148BC" w:rsidDel="00055C5F">
          <w:delText xml:space="preserve"> </w:delText>
        </w:r>
        <w:r w:rsidDel="00055C5F">
          <w:delText>of</w:delText>
        </w:r>
        <w:r w:rsidRPr="001148BC" w:rsidDel="00055C5F">
          <w:delText xml:space="preserve"> </w:delText>
        </w:r>
        <w:r w:rsidDel="00055C5F">
          <w:delText>the total best estimate, template S.30.02.01 of Annex I to the Implementing Technical Standard on the Templates for the Submission of Information, specifying information on shares of reinsurers of facultative covers in the next reporting year covering information on the overall 20 largest facultative reinsurance exposures plus the</w:delText>
        </w:r>
        <w:r w:rsidRPr="001148BC" w:rsidDel="00055C5F">
          <w:delText xml:space="preserve"> </w:delText>
        </w:r>
        <w:r w:rsidDel="00055C5F">
          <w:delText>largest</w:delText>
        </w:r>
        <w:r w:rsidRPr="001148BC" w:rsidDel="00055C5F">
          <w:delText xml:space="preserve"> </w:delText>
        </w:r>
        <w:r w:rsidDel="00055C5F">
          <w:delText>two</w:delText>
        </w:r>
        <w:r w:rsidRPr="001148BC" w:rsidDel="00055C5F">
          <w:delText xml:space="preserve"> </w:delText>
        </w:r>
        <w:r w:rsidDel="00055C5F">
          <w:delText>in each</w:delText>
        </w:r>
        <w:r w:rsidRPr="001148BC" w:rsidDel="00055C5F">
          <w:delText xml:space="preserve"> </w:delText>
        </w:r>
        <w:r w:rsidDel="00055C5F">
          <w:delText>line</w:delText>
        </w:r>
        <w:r w:rsidRPr="001148BC" w:rsidDel="00055C5F">
          <w:delText xml:space="preserve"> </w:delText>
        </w:r>
        <w:r w:rsidDel="00055C5F">
          <w:delText>of</w:delText>
        </w:r>
        <w:r w:rsidRPr="001148BC" w:rsidDel="00055C5F">
          <w:delText xml:space="preserve"> </w:delText>
        </w:r>
        <w:r w:rsidDel="00055C5F">
          <w:delText>business</w:delText>
        </w:r>
        <w:r w:rsidRPr="001148BC" w:rsidDel="00055C5F">
          <w:delText xml:space="preserve"> </w:delText>
        </w:r>
        <w:r w:rsidDel="00055C5F">
          <w:delText>if</w:delText>
        </w:r>
        <w:r w:rsidRPr="001148BC" w:rsidDel="00055C5F">
          <w:delText xml:space="preserve"> </w:delText>
        </w:r>
        <w:r w:rsidDel="00055C5F">
          <w:delText>not</w:delText>
        </w:r>
        <w:r w:rsidRPr="001148BC" w:rsidDel="00055C5F">
          <w:delText xml:space="preserve"> </w:delText>
        </w:r>
        <w:r w:rsidDel="00055C5F">
          <w:delText>covered</w:delText>
        </w:r>
        <w:r w:rsidRPr="001148BC" w:rsidDel="00055C5F">
          <w:delText xml:space="preserve"> </w:delText>
        </w:r>
        <w:r w:rsidDel="00055C5F">
          <w:delText>by</w:delText>
        </w:r>
        <w:r w:rsidRPr="001148BC" w:rsidDel="00055C5F">
          <w:delText xml:space="preserve"> </w:delText>
        </w:r>
        <w:r w:rsidDel="00055C5F">
          <w:delText>the</w:delText>
        </w:r>
        <w:r w:rsidRPr="001148BC" w:rsidDel="00055C5F">
          <w:delText xml:space="preserve"> </w:delText>
        </w:r>
        <w:r w:rsidDel="00055C5F">
          <w:delText>largest</w:delText>
        </w:r>
        <w:r w:rsidRPr="001148BC" w:rsidDel="00055C5F">
          <w:delText xml:space="preserve"> </w:delText>
        </w:r>
        <w:r w:rsidDel="00055C5F">
          <w:delText>20 most</w:delText>
        </w:r>
        <w:r w:rsidRPr="001148BC" w:rsidDel="00055C5F">
          <w:delText xml:space="preserve"> </w:delText>
        </w:r>
        <w:r w:rsidDel="00055C5F">
          <w:delText>important</w:delText>
        </w:r>
        <w:r w:rsidRPr="001148BC" w:rsidDel="00055C5F">
          <w:delText xml:space="preserve"> </w:delText>
        </w:r>
        <w:r w:rsidDel="00055C5F">
          <w:delText>risks</w:delText>
        </w:r>
        <w:r w:rsidRPr="001148BC" w:rsidDel="00055C5F">
          <w:delText xml:space="preserve"> </w:delText>
        </w:r>
        <w:r w:rsidDel="00055C5F">
          <w:delText>in</w:delText>
        </w:r>
        <w:r w:rsidRPr="001148BC" w:rsidDel="00055C5F">
          <w:delText xml:space="preserve"> </w:delText>
        </w:r>
        <w:r w:rsidDel="00055C5F">
          <w:delText>terms of</w:delText>
        </w:r>
        <w:r w:rsidRPr="001148BC" w:rsidDel="00055C5F">
          <w:delText xml:space="preserve"> </w:delText>
        </w:r>
        <w:r w:rsidDel="00055C5F">
          <w:delText>reinsured exposure, for</w:delText>
        </w:r>
        <w:r w:rsidRPr="001148BC" w:rsidDel="00055C5F">
          <w:delText xml:space="preserve"> </w:delText>
        </w:r>
        <w:r w:rsidDel="00055C5F">
          <w:delText>each line</w:delText>
        </w:r>
        <w:r w:rsidRPr="001148BC" w:rsidDel="00055C5F">
          <w:delText xml:space="preserve"> </w:delText>
        </w:r>
        <w:r w:rsidDel="00055C5F">
          <w:delText>of</w:delText>
        </w:r>
        <w:r w:rsidRPr="001148BC" w:rsidDel="00055C5F">
          <w:delText xml:space="preserve"> </w:delText>
        </w:r>
        <w:r w:rsidDel="00055C5F">
          <w:delText>business as defined in Annex I</w:delText>
        </w:r>
        <w:r w:rsidRPr="001148BC" w:rsidDel="00055C5F">
          <w:delText xml:space="preserve"> </w:delText>
        </w:r>
        <w:r w:rsidDel="00055C5F">
          <w:delText>of Delegated</w:delText>
        </w:r>
        <w:r w:rsidRPr="001148BC" w:rsidDel="00055C5F">
          <w:delText xml:space="preserve"> </w:delText>
        </w:r>
        <w:r w:rsidDel="00055C5F">
          <w:delText>Regulation (EU) 2015/35, following the instructions set out in S.30.02 of Annex II to the Implementing Technical Standard on the Templates for the Submission of Information</w:delText>
        </w:r>
        <w:r w:rsidR="00E31D0C" w:rsidRPr="0080380D" w:rsidDel="00055C5F">
          <w:delText>;</w:delText>
        </w:r>
      </w:del>
    </w:p>
    <w:p w14:paraId="7CCB1C49" w14:textId="3BA6494A" w:rsidR="005B4C42" w:rsidRDefault="005B4C42" w:rsidP="009C2492">
      <w:pPr>
        <w:pStyle w:val="ListParagraph"/>
        <w:numPr>
          <w:ilvl w:val="0"/>
          <w:numId w:val="13"/>
        </w:numPr>
        <w:tabs>
          <w:tab w:val="left" w:pos="1493"/>
        </w:tabs>
        <w:spacing w:line="276" w:lineRule="auto"/>
      </w:pPr>
      <w:del w:id="314" w:author="Johannes Backer [2]" w:date="2025-06-05T09:47:00Z" w16du:dateUtc="2025-06-05T07:47:00Z">
        <w:r w:rsidDel="00FA5549">
          <w:delText xml:space="preserve">where reinsurance recoverables are higher than 10% of the total </w:delText>
        </w:r>
      </w:del>
      <w:del w:id="315" w:author="Johannes Backer [2]" w:date="2025-06-05T09:46:00Z" w16du:dateUtc="2025-06-05T07:46:00Z">
        <w:r w:rsidDel="00FA5549">
          <w:delText xml:space="preserve">best estimate, </w:delText>
        </w:r>
      </w:del>
      <w:r>
        <w:t xml:space="preserve">template S.30.03.01 of Annex I to the Implementing Technical Standard on the Templates for the Submission of Information, specifying information on the outgoing reinsurance program in the next reporting year covering prospective information on reinsurance treaties whose period of validity includes or overlaps the next reporting year, following the instructions set out in S.30.02 of Annex II to the </w:t>
      </w:r>
      <w:r>
        <w:lastRenderedPageBreak/>
        <w:t xml:space="preserve">Implementing Technical Standard on the Templates for the Submission of </w:t>
      </w:r>
      <w:proofErr w:type="gramStart"/>
      <w:r>
        <w:t>Information</w:t>
      </w:r>
      <w:r w:rsidR="00A51A09">
        <w:t>;</w:t>
      </w:r>
      <w:proofErr w:type="gramEnd"/>
    </w:p>
    <w:p w14:paraId="6E43E2CD" w14:textId="25B5FA73" w:rsidR="00BF6324" w:rsidRDefault="005B4C42" w:rsidP="009C2492">
      <w:pPr>
        <w:pStyle w:val="ListParagraph"/>
        <w:numPr>
          <w:ilvl w:val="0"/>
          <w:numId w:val="13"/>
        </w:numPr>
        <w:tabs>
          <w:tab w:val="left" w:pos="1493"/>
        </w:tabs>
        <w:spacing w:line="276" w:lineRule="auto"/>
      </w:pPr>
      <w:del w:id="316" w:author="Johannes Backer [2]" w:date="2025-06-05T09:47:00Z" w16du:dateUtc="2025-06-05T07:47:00Z">
        <w:r w:rsidDel="00B4430A">
          <w:delText xml:space="preserve">where reinsurance recoverables are higher than 10% of the total best estimate, </w:delText>
        </w:r>
      </w:del>
      <w:r>
        <w:t>template S.30.04.01 of Annex I to the Implementing Technical Standard on the Templates for the Submission of Information,</w:t>
      </w:r>
      <w:r w:rsidRPr="0080380D">
        <w:t xml:space="preserve"> </w:t>
      </w:r>
      <w:r>
        <w:t>specifying</w:t>
      </w:r>
      <w:r w:rsidRPr="0080380D">
        <w:t xml:space="preserve"> </w:t>
      </w:r>
      <w:r>
        <w:t>information</w:t>
      </w:r>
      <w:r w:rsidRPr="0080380D">
        <w:t xml:space="preserve"> </w:t>
      </w:r>
      <w:r>
        <w:t>on</w:t>
      </w:r>
      <w:r w:rsidRPr="0080380D">
        <w:t xml:space="preserve"> </w:t>
      </w:r>
      <w:r>
        <w:t>the</w:t>
      </w:r>
      <w:r w:rsidRPr="0080380D">
        <w:t xml:space="preserve"> </w:t>
      </w:r>
      <w:r>
        <w:t>outgoing</w:t>
      </w:r>
      <w:r w:rsidRPr="0080380D">
        <w:t xml:space="preserve"> </w:t>
      </w:r>
      <w:r>
        <w:t>reinsurance</w:t>
      </w:r>
      <w:r w:rsidRPr="0080380D">
        <w:t xml:space="preserve"> </w:t>
      </w:r>
      <w:r>
        <w:t>program</w:t>
      </w:r>
      <w:r w:rsidRPr="0080380D">
        <w:t xml:space="preserve"> </w:t>
      </w:r>
      <w:r>
        <w:t>in</w:t>
      </w:r>
      <w:r w:rsidRPr="0080380D">
        <w:t xml:space="preserve"> </w:t>
      </w:r>
      <w:r>
        <w:t>the</w:t>
      </w:r>
      <w:r w:rsidRPr="0080380D">
        <w:t xml:space="preserve"> </w:t>
      </w:r>
      <w:r>
        <w:t>next</w:t>
      </w:r>
      <w:r w:rsidRPr="0080380D">
        <w:t xml:space="preserve"> </w:t>
      </w:r>
      <w:r>
        <w:t>reporting</w:t>
      </w:r>
      <w:r w:rsidRPr="0080380D">
        <w:t xml:space="preserve"> </w:t>
      </w:r>
      <w:r>
        <w:t>year, covering prospective information on reinsurance treaties whose period of validity of includes or overlaps</w:t>
      </w:r>
      <w:r w:rsidRPr="0080380D">
        <w:t xml:space="preserve"> </w:t>
      </w:r>
      <w:r>
        <w:t>the</w:t>
      </w:r>
      <w:r w:rsidRPr="0080380D">
        <w:t xml:space="preserve"> </w:t>
      </w:r>
      <w:r>
        <w:t>next</w:t>
      </w:r>
      <w:r w:rsidRPr="0080380D">
        <w:t xml:space="preserve"> </w:t>
      </w:r>
      <w:r>
        <w:t>reporting</w:t>
      </w:r>
      <w:r w:rsidRPr="0080380D">
        <w:t xml:space="preserve"> </w:t>
      </w:r>
      <w:r>
        <w:t>year, following the instructions set out in in S.30.02 of Annex II to the Implementing Technical Standard on the Templates for the Submission of Information;</w:t>
      </w:r>
    </w:p>
    <w:p w14:paraId="3D60D2D3" w14:textId="6124B98B" w:rsidR="00BF6324" w:rsidRDefault="00E31D0C" w:rsidP="009C2492">
      <w:pPr>
        <w:pStyle w:val="ListParagraph"/>
        <w:numPr>
          <w:ilvl w:val="0"/>
          <w:numId w:val="13"/>
        </w:numPr>
        <w:tabs>
          <w:tab w:val="left" w:pos="1493"/>
        </w:tabs>
        <w:spacing w:line="276" w:lineRule="auto"/>
      </w:pPr>
      <w:r>
        <w:t>template</w:t>
      </w:r>
      <w:r w:rsidRPr="0080380D">
        <w:t xml:space="preserve"> </w:t>
      </w:r>
      <w:r>
        <w:t>S.31.01.01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the</w:t>
      </w:r>
      <w:r w:rsidRPr="0080380D">
        <w:t xml:space="preserve"> </w:t>
      </w:r>
      <w:r>
        <w:t>share</w:t>
      </w:r>
      <w:r w:rsidRPr="0080380D">
        <w:t xml:space="preserve"> </w:t>
      </w:r>
      <w:r>
        <w:t>of</w:t>
      </w:r>
      <w:r w:rsidRPr="0080380D">
        <w:t xml:space="preserve"> </w:t>
      </w:r>
      <w:r>
        <w:t>reinsurers</w:t>
      </w:r>
      <w:r w:rsidRPr="0080380D">
        <w:t xml:space="preserve"> </w:t>
      </w:r>
      <w:r>
        <w:t>data,</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S.31.01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rsidRPr="0080380D">
        <w:t>Information;</w:t>
      </w:r>
      <w:proofErr w:type="gramEnd"/>
    </w:p>
    <w:p w14:paraId="4684C856" w14:textId="3E7F113A" w:rsidR="00BF6324" w:rsidRDefault="00E31D0C" w:rsidP="009C2492">
      <w:pPr>
        <w:pStyle w:val="ListParagraph"/>
        <w:numPr>
          <w:ilvl w:val="0"/>
          <w:numId w:val="13"/>
        </w:numPr>
        <w:tabs>
          <w:tab w:val="left" w:pos="1493"/>
        </w:tabs>
        <w:spacing w:line="276" w:lineRule="auto"/>
      </w:pPr>
      <w:r>
        <w:t>template</w:t>
      </w:r>
      <w:r w:rsidRPr="0080380D">
        <w:t xml:space="preserve"> </w:t>
      </w:r>
      <w:r>
        <w:t>S.31.02.01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special</w:t>
      </w:r>
      <w:r w:rsidRPr="0080380D">
        <w:t xml:space="preserve"> </w:t>
      </w:r>
      <w:r>
        <w:t>purpose</w:t>
      </w:r>
      <w:r w:rsidRPr="0080380D">
        <w:t xml:space="preserve"> </w:t>
      </w:r>
      <w:r>
        <w:t>vehicles</w:t>
      </w:r>
      <w:r w:rsidRPr="0080380D">
        <w:t xml:space="preserve"> </w:t>
      </w:r>
      <w:r>
        <w:t>from</w:t>
      </w:r>
      <w:r w:rsidRPr="0080380D">
        <w:t xml:space="preserve"> </w:t>
      </w:r>
      <w:r>
        <w:t>the</w:t>
      </w:r>
      <w:r w:rsidRPr="0080380D">
        <w:t xml:space="preserve"> </w:t>
      </w:r>
      <w:r>
        <w:t>perspective</w:t>
      </w:r>
      <w:r w:rsidRPr="0080380D">
        <w:t xml:space="preserve"> </w:t>
      </w:r>
      <w:r>
        <w:t>of</w:t>
      </w:r>
      <w:r w:rsidRPr="0080380D">
        <w:t xml:space="preserve"> </w:t>
      </w:r>
      <w:r>
        <w:t>the</w:t>
      </w:r>
      <w:r w:rsidRPr="0080380D">
        <w:t xml:space="preserve"> </w:t>
      </w:r>
      <w:r>
        <w:t>insurance</w:t>
      </w:r>
      <w:r w:rsidRPr="0080380D">
        <w:t xml:space="preserve"> </w:t>
      </w:r>
      <w:r>
        <w:t>or</w:t>
      </w:r>
      <w:r w:rsidRPr="0080380D">
        <w:t xml:space="preserve"> </w:t>
      </w:r>
      <w:r>
        <w:t>reinsurance</w:t>
      </w:r>
      <w:r w:rsidRPr="0080380D">
        <w:t xml:space="preserve"> </w:t>
      </w:r>
      <w:r>
        <w:t>undertaking</w:t>
      </w:r>
      <w:r w:rsidRPr="0080380D">
        <w:t xml:space="preserve"> </w:t>
      </w:r>
      <w:r>
        <w:t>transferring</w:t>
      </w:r>
      <w:r w:rsidRPr="0080380D">
        <w:t xml:space="preserve"> </w:t>
      </w:r>
      <w:r>
        <w:t>risk(s)</w:t>
      </w:r>
      <w:r w:rsidRPr="0080380D">
        <w:t xml:space="preserve"> </w:t>
      </w:r>
      <w:r>
        <w:t>to</w:t>
      </w:r>
      <w:r w:rsidRPr="0080380D">
        <w:t xml:space="preserve"> </w:t>
      </w:r>
      <w:r>
        <w:t>the</w:t>
      </w:r>
      <w:r w:rsidRPr="0080380D">
        <w:t xml:space="preserve"> </w:t>
      </w:r>
      <w:r>
        <w:t>special</w:t>
      </w:r>
      <w:r w:rsidRPr="0080380D">
        <w:t xml:space="preserve"> </w:t>
      </w:r>
      <w:r>
        <w:t>purpose</w:t>
      </w:r>
      <w:r w:rsidRPr="0080380D">
        <w:t xml:space="preserve"> </w:t>
      </w:r>
      <w:r>
        <w:t>vehicles,</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S.31.02</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p>
    <w:p w14:paraId="6F06635B" w14:textId="5E78C2FA" w:rsidR="00BF6324" w:rsidRDefault="00A51A09">
      <w:pPr>
        <w:pStyle w:val="ListParagraph"/>
        <w:numPr>
          <w:ilvl w:val="1"/>
          <w:numId w:val="41"/>
        </w:numPr>
        <w:tabs>
          <w:tab w:val="left" w:pos="1493"/>
        </w:tabs>
        <w:spacing w:line="276" w:lineRule="auto"/>
        <w:pPrChange w:id="317" w:author="Johannes Backer" w:date="2025-05-15T08:14:00Z">
          <w:pPr>
            <w:pStyle w:val="ListParagraph"/>
            <w:numPr>
              <w:ilvl w:val="1"/>
              <w:numId w:val="24"/>
            </w:numPr>
            <w:tabs>
              <w:tab w:val="left" w:pos="1493"/>
            </w:tabs>
            <w:spacing w:line="276" w:lineRule="auto"/>
            <w:ind w:left="1152" w:hanging="663"/>
          </w:pPr>
        </w:pPrChange>
      </w:pPr>
      <w:r>
        <w:t>The</w:t>
      </w:r>
      <w:r w:rsidRPr="0080380D">
        <w:t xml:space="preserve"> </w:t>
      </w:r>
      <w:r>
        <w:t>host</w:t>
      </w:r>
      <w:r w:rsidRPr="0080380D">
        <w:t xml:space="preserve"> </w:t>
      </w:r>
      <w:r>
        <w:t>supervisory</w:t>
      </w:r>
      <w:r w:rsidRPr="0080380D">
        <w:t xml:space="preserve"> </w:t>
      </w:r>
      <w:r>
        <w:t>authority</w:t>
      </w:r>
      <w:r w:rsidRPr="0080380D">
        <w:t xml:space="preserve"> </w:t>
      </w:r>
      <w:r>
        <w:t>should</w:t>
      </w:r>
      <w:r w:rsidRPr="0080380D">
        <w:t xml:space="preserve"> </w:t>
      </w:r>
      <w:r>
        <w:t>ensure</w:t>
      </w:r>
      <w:r w:rsidRPr="0080380D">
        <w:t xml:space="preserve"> </w:t>
      </w:r>
      <w:r>
        <w:t>that</w:t>
      </w:r>
      <w:r w:rsidRPr="0080380D">
        <w:t xml:space="preserve"> </w:t>
      </w:r>
      <w:r>
        <w:t>when</w:t>
      </w:r>
      <w:r w:rsidRPr="0080380D">
        <w:t xml:space="preserve"> </w:t>
      </w:r>
      <w:r>
        <w:t>the</w:t>
      </w:r>
      <w:r w:rsidRPr="0080380D">
        <w:t xml:space="preserve"> </w:t>
      </w:r>
      <w:r>
        <w:t>third-country</w:t>
      </w:r>
      <w:r w:rsidRPr="0080380D">
        <w:t xml:space="preserve"> </w:t>
      </w:r>
      <w:r>
        <w:t>insurance</w:t>
      </w:r>
      <w:r w:rsidRPr="0080380D">
        <w:t xml:space="preserve"> </w:t>
      </w:r>
      <w:r>
        <w:t>undertaking</w:t>
      </w:r>
      <w:r w:rsidRPr="0080380D">
        <w:t xml:space="preserve"> </w:t>
      </w:r>
      <w:r>
        <w:t>submits</w:t>
      </w:r>
      <w:r w:rsidRPr="0080380D">
        <w:t xml:space="preserve"> </w:t>
      </w:r>
      <w:r>
        <w:t>the</w:t>
      </w:r>
      <w:r w:rsidRPr="0080380D">
        <w:t xml:space="preserve"> </w:t>
      </w:r>
      <w:r>
        <w:t>information</w:t>
      </w:r>
      <w:r w:rsidRPr="0080380D">
        <w:t xml:space="preserve"> </w:t>
      </w:r>
      <w:r>
        <w:t>regarding</w:t>
      </w:r>
      <w:r w:rsidRPr="0080380D">
        <w:t xml:space="preserve"> </w:t>
      </w:r>
      <w:r>
        <w:t>branch</w:t>
      </w:r>
      <w:r w:rsidRPr="0080380D">
        <w:t xml:space="preserve"> </w:t>
      </w:r>
      <w:r>
        <w:t>operations</w:t>
      </w:r>
      <w:r w:rsidRPr="0080380D">
        <w:t xml:space="preserve"> </w:t>
      </w:r>
      <w:r>
        <w:t>referred</w:t>
      </w:r>
      <w:r w:rsidRPr="0080380D">
        <w:t xml:space="preserve"> </w:t>
      </w:r>
      <w:r>
        <w:t>to</w:t>
      </w:r>
      <w:r w:rsidRPr="0080380D">
        <w:t xml:space="preserve"> </w:t>
      </w:r>
      <w:r>
        <w:t>in</w:t>
      </w:r>
      <w:r w:rsidRPr="0080380D">
        <w:t xml:space="preserve"> </w:t>
      </w:r>
      <w:r>
        <w:t>paragraphs</w:t>
      </w:r>
      <w:r w:rsidRPr="0080380D">
        <w:t xml:space="preserve"> </w:t>
      </w:r>
      <w:r w:rsidRPr="00556D2A">
        <w:t>1.77</w:t>
      </w:r>
      <w:r w:rsidRPr="0080380D">
        <w:t xml:space="preserve"> (</w:t>
      </w:r>
      <w:r w:rsidR="005637C0">
        <w:t>mm</w:t>
      </w:r>
      <w:r w:rsidRPr="0080380D">
        <w:t>) to (</w:t>
      </w:r>
      <w:proofErr w:type="spellStart"/>
      <w:r w:rsidR="005637C0">
        <w:t>ddd</w:t>
      </w:r>
      <w:proofErr w:type="spellEnd"/>
      <w:r w:rsidRPr="0080380D">
        <w:t>)</w:t>
      </w:r>
      <w:r w:rsidRPr="0062203F">
        <w:t>,</w:t>
      </w:r>
      <w:r w:rsidRPr="0080380D">
        <w:t xml:space="preserve"> </w:t>
      </w:r>
      <w:r>
        <w:t>the</w:t>
      </w:r>
      <w:r w:rsidRPr="0080380D">
        <w:t xml:space="preserve"> </w:t>
      </w:r>
      <w:r>
        <w:t>following</w:t>
      </w:r>
      <w:r w:rsidRPr="0080380D">
        <w:t xml:space="preserve"> </w:t>
      </w:r>
      <w:r>
        <w:t>specifications</w:t>
      </w:r>
      <w:r w:rsidRPr="0080380D">
        <w:t xml:space="preserve"> </w:t>
      </w:r>
      <w:r>
        <w:t>are</w:t>
      </w:r>
      <w:r w:rsidRPr="0080380D">
        <w:t xml:space="preserve"> applied:</w:t>
      </w:r>
    </w:p>
    <w:p w14:paraId="631E8B46" w14:textId="0F8BE92C" w:rsidR="00BF6324" w:rsidRDefault="00A51A09">
      <w:pPr>
        <w:pStyle w:val="ListParagraph"/>
        <w:numPr>
          <w:ilvl w:val="2"/>
          <w:numId w:val="41"/>
        </w:numPr>
        <w:spacing w:line="276" w:lineRule="auto"/>
        <w:pPrChange w:id="318" w:author="Johannes Backer" w:date="2025-05-15T08:14:00Z">
          <w:pPr>
            <w:pStyle w:val="ListParagraph"/>
            <w:numPr>
              <w:ilvl w:val="2"/>
              <w:numId w:val="24"/>
            </w:numPr>
            <w:spacing w:line="276" w:lineRule="auto"/>
          </w:pPr>
        </w:pPrChange>
      </w:pPr>
      <w:r>
        <w:t>In</w:t>
      </w:r>
      <w:r w:rsidRPr="0080380D">
        <w:t xml:space="preserve"> </w:t>
      </w:r>
      <w:r>
        <w:t>case</w:t>
      </w:r>
      <w:r w:rsidRPr="0080380D">
        <w:t xml:space="preserve"> </w:t>
      </w:r>
      <w:r>
        <w:t>of</w:t>
      </w:r>
      <w:r w:rsidRPr="0080380D">
        <w:t xml:space="preserve"> </w:t>
      </w:r>
      <w:r>
        <w:t>existence</w:t>
      </w:r>
      <w:r w:rsidRPr="0080380D">
        <w:t xml:space="preserve"> </w:t>
      </w:r>
      <w:r>
        <w:t>of</w:t>
      </w:r>
      <w:r w:rsidRPr="0080380D">
        <w:t xml:space="preserve"> </w:t>
      </w:r>
      <w:r>
        <w:t>ring-fenced</w:t>
      </w:r>
      <w:r w:rsidRPr="0080380D">
        <w:t xml:space="preserve"> </w:t>
      </w:r>
      <w:r>
        <w:t>funds</w:t>
      </w:r>
      <w:r w:rsidRPr="0080380D">
        <w:t xml:space="preserve"> </w:t>
      </w:r>
      <w:r>
        <w:t>or</w:t>
      </w:r>
      <w:r w:rsidRPr="0080380D">
        <w:t xml:space="preserve"> </w:t>
      </w:r>
      <w:r>
        <w:t>matching</w:t>
      </w:r>
      <w:r w:rsidRPr="0080380D">
        <w:t xml:space="preserve"> </w:t>
      </w:r>
      <w:r>
        <w:t>adjustment</w:t>
      </w:r>
      <w:r w:rsidRPr="0080380D">
        <w:t xml:space="preserve"> </w:t>
      </w:r>
      <w:r>
        <w:t>portfolios</w:t>
      </w:r>
      <w:r w:rsidRPr="0080380D">
        <w:t xml:space="preserve"> </w:t>
      </w:r>
      <w:r>
        <w:t>information</w:t>
      </w:r>
      <w:r w:rsidRPr="0080380D">
        <w:t xml:space="preserve"> </w:t>
      </w:r>
      <w:r>
        <w:t>referred</w:t>
      </w:r>
      <w:r w:rsidRPr="0080380D">
        <w:t xml:space="preserve"> </w:t>
      </w:r>
      <w:r>
        <w:t>in</w:t>
      </w:r>
      <w:r w:rsidRPr="0080380D">
        <w:t xml:space="preserve"> </w:t>
      </w:r>
      <w:r>
        <w:t>those</w:t>
      </w:r>
      <w:r w:rsidRPr="0080380D">
        <w:t xml:space="preserve"> </w:t>
      </w:r>
      <w:r>
        <w:t>paragraphs</w:t>
      </w:r>
      <w:r w:rsidRPr="0080380D">
        <w:t xml:space="preserve"> </w:t>
      </w:r>
      <w:r>
        <w:t>should</w:t>
      </w:r>
      <w:r w:rsidRPr="0080380D">
        <w:t xml:space="preserve"> </w:t>
      </w:r>
      <w:r>
        <w:t>not</w:t>
      </w:r>
      <w:r w:rsidRPr="0080380D">
        <w:t xml:space="preserve"> </w:t>
      </w:r>
      <w:r>
        <w:t>be</w:t>
      </w:r>
      <w:r w:rsidRPr="0080380D">
        <w:t xml:space="preserve"> </w:t>
      </w:r>
      <w:r>
        <w:t>reported</w:t>
      </w:r>
      <w:r w:rsidRPr="0080380D">
        <w:t xml:space="preserve"> </w:t>
      </w:r>
      <w:r>
        <w:t>for</w:t>
      </w:r>
      <w:r w:rsidRPr="0080380D">
        <w:t xml:space="preserve"> </w:t>
      </w:r>
      <w:r>
        <w:t>the</w:t>
      </w:r>
      <w:r w:rsidRPr="0080380D">
        <w:t xml:space="preserve"> </w:t>
      </w:r>
      <w:r>
        <w:t>branch</w:t>
      </w:r>
      <w:r w:rsidRPr="0080380D">
        <w:t xml:space="preserve"> </w:t>
      </w:r>
      <w:r>
        <w:t>as</w:t>
      </w:r>
      <w:r w:rsidRPr="0080380D">
        <w:t xml:space="preserve"> </w:t>
      </w:r>
      <w:r>
        <w:t>a</w:t>
      </w:r>
      <w:r w:rsidRPr="0080380D">
        <w:t xml:space="preserve"> </w:t>
      </w:r>
      <w:proofErr w:type="gramStart"/>
      <w:r>
        <w:t>whole;</w:t>
      </w:r>
      <w:proofErr w:type="gramEnd"/>
    </w:p>
    <w:p w14:paraId="25D1E7F4" w14:textId="08B261F7" w:rsidR="00BF6324" w:rsidRDefault="00A51A09">
      <w:pPr>
        <w:pStyle w:val="ListParagraph"/>
        <w:numPr>
          <w:ilvl w:val="2"/>
          <w:numId w:val="41"/>
        </w:numPr>
        <w:spacing w:line="276" w:lineRule="auto"/>
        <w:pPrChange w:id="319" w:author="Johannes Backer" w:date="2025-05-15T08:14:00Z">
          <w:pPr>
            <w:pStyle w:val="ListParagraph"/>
            <w:numPr>
              <w:ilvl w:val="2"/>
              <w:numId w:val="24"/>
            </w:numPr>
            <w:spacing w:line="276" w:lineRule="auto"/>
          </w:pPr>
        </w:pPrChange>
      </w:pPr>
      <w:r>
        <w:t>where</w:t>
      </w:r>
      <w:r w:rsidRPr="0080380D">
        <w:t xml:space="preserve"> </w:t>
      </w:r>
      <w:r>
        <w:t>a</w:t>
      </w:r>
      <w:r w:rsidRPr="0080380D">
        <w:t xml:space="preserve"> </w:t>
      </w:r>
      <w:r>
        <w:t>partial</w:t>
      </w:r>
      <w:r w:rsidRPr="0080380D">
        <w:t xml:space="preserve"> </w:t>
      </w:r>
      <w:r>
        <w:t>internal</w:t>
      </w:r>
      <w:r w:rsidRPr="0080380D">
        <w:t xml:space="preserve"> </w:t>
      </w:r>
      <w:r>
        <w:t>model</w:t>
      </w:r>
      <w:r w:rsidRPr="0080380D">
        <w:t xml:space="preserve"> </w:t>
      </w:r>
      <w:r>
        <w:t>is</w:t>
      </w:r>
      <w:r w:rsidRPr="0080380D">
        <w:t xml:space="preserve"> </w:t>
      </w:r>
      <w:r>
        <w:t>used</w:t>
      </w:r>
      <w:r w:rsidRPr="0080380D">
        <w:t xml:space="preserve"> </w:t>
      </w:r>
      <w:r>
        <w:t>the</w:t>
      </w:r>
      <w:r w:rsidRPr="0080380D">
        <w:t xml:space="preserve"> </w:t>
      </w:r>
      <w:r>
        <w:t>information</w:t>
      </w:r>
      <w:r w:rsidRPr="0080380D">
        <w:t xml:space="preserve"> </w:t>
      </w:r>
      <w:r>
        <w:t>referred</w:t>
      </w:r>
      <w:r w:rsidRPr="0080380D">
        <w:t xml:space="preserve"> </w:t>
      </w:r>
      <w:r>
        <w:t>in</w:t>
      </w:r>
      <w:r w:rsidRPr="0080380D">
        <w:t xml:space="preserve"> </w:t>
      </w:r>
      <w:r>
        <w:t>those</w:t>
      </w:r>
      <w:r w:rsidRPr="0080380D">
        <w:t xml:space="preserve"> </w:t>
      </w:r>
      <w:r>
        <w:t>paragraphs</w:t>
      </w:r>
      <w:r w:rsidRPr="0080380D">
        <w:t xml:space="preserve"> </w:t>
      </w:r>
      <w:r>
        <w:t>should</w:t>
      </w:r>
      <w:r w:rsidRPr="0080380D">
        <w:t xml:space="preserve"> </w:t>
      </w:r>
      <w:r>
        <w:t>only</w:t>
      </w:r>
      <w:r w:rsidRPr="0080380D">
        <w:t xml:space="preserve"> </w:t>
      </w:r>
      <w:r>
        <w:t>be</w:t>
      </w:r>
      <w:r w:rsidRPr="0080380D">
        <w:t xml:space="preserve"> </w:t>
      </w:r>
      <w:r>
        <w:t>reported</w:t>
      </w:r>
      <w:r w:rsidRPr="0080380D">
        <w:t xml:space="preserve"> </w:t>
      </w:r>
      <w:r>
        <w:t>in</w:t>
      </w:r>
      <w:r w:rsidRPr="0080380D">
        <w:t xml:space="preserve"> </w:t>
      </w:r>
      <w:r>
        <w:t>relation</w:t>
      </w:r>
      <w:r w:rsidRPr="0080380D">
        <w:t xml:space="preserve"> </w:t>
      </w:r>
      <w:r>
        <w:t>to</w:t>
      </w:r>
      <w:r w:rsidRPr="0080380D">
        <w:t xml:space="preserve"> </w:t>
      </w:r>
      <w:r>
        <w:t>the</w:t>
      </w:r>
      <w:r w:rsidRPr="0080380D">
        <w:t xml:space="preserve"> </w:t>
      </w:r>
      <w:r>
        <w:t>risks</w:t>
      </w:r>
      <w:r w:rsidRPr="0080380D">
        <w:t xml:space="preserve"> </w:t>
      </w:r>
      <w:r>
        <w:t>covered</w:t>
      </w:r>
      <w:r w:rsidRPr="0080380D">
        <w:t xml:space="preserve"> </w:t>
      </w:r>
      <w:r>
        <w:t>by</w:t>
      </w:r>
      <w:r w:rsidRPr="0080380D">
        <w:t xml:space="preserve"> </w:t>
      </w:r>
      <w:r>
        <w:t>the</w:t>
      </w:r>
      <w:r w:rsidRPr="0080380D">
        <w:t xml:space="preserve"> </w:t>
      </w:r>
      <w:r>
        <w:t>standard</w:t>
      </w:r>
      <w:r w:rsidRPr="0080380D">
        <w:t xml:space="preserve"> </w:t>
      </w:r>
      <w:r>
        <w:t>formula,</w:t>
      </w:r>
      <w:r w:rsidRPr="0080380D">
        <w:t xml:space="preserve"> </w:t>
      </w:r>
      <w:r>
        <w:t>unless</w:t>
      </w:r>
      <w:r w:rsidRPr="0080380D">
        <w:t xml:space="preserve"> </w:t>
      </w:r>
      <w:r>
        <w:t>otherwise</w:t>
      </w:r>
      <w:r w:rsidRPr="0080380D">
        <w:t xml:space="preserve"> </w:t>
      </w:r>
      <w:r>
        <w:t>decided</w:t>
      </w:r>
      <w:r w:rsidRPr="0080380D">
        <w:t xml:space="preserve"> </w:t>
      </w:r>
      <w:proofErr w:type="gramStart"/>
      <w:r>
        <w:t>on</w:t>
      </w:r>
      <w:r w:rsidRPr="0080380D">
        <w:t xml:space="preserve"> </w:t>
      </w:r>
      <w:r>
        <w:t>the</w:t>
      </w:r>
      <w:r w:rsidRPr="0080380D">
        <w:t xml:space="preserve"> </w:t>
      </w:r>
      <w:r>
        <w:t>basis</w:t>
      </w:r>
      <w:r w:rsidRPr="0080380D">
        <w:t xml:space="preserve"> </w:t>
      </w:r>
      <w:r>
        <w:t>of</w:t>
      </w:r>
      <w:proofErr w:type="gramEnd"/>
      <w:r w:rsidRPr="0080380D">
        <w:t xml:space="preserve"> </w:t>
      </w:r>
      <w:r>
        <w:t>Guideline</w:t>
      </w:r>
      <w:r w:rsidRPr="0080380D">
        <w:t xml:space="preserve"> </w:t>
      </w:r>
      <w:r>
        <w:t>49.</w:t>
      </w:r>
    </w:p>
    <w:p w14:paraId="00BC4839" w14:textId="7336C7D4" w:rsidR="00BF6324" w:rsidRDefault="00A51A09">
      <w:pPr>
        <w:pStyle w:val="ListParagraph"/>
        <w:numPr>
          <w:ilvl w:val="2"/>
          <w:numId w:val="41"/>
        </w:numPr>
        <w:tabs>
          <w:tab w:val="left" w:pos="1493"/>
        </w:tabs>
        <w:spacing w:line="276" w:lineRule="auto"/>
        <w:pPrChange w:id="320" w:author="Johannes Backer" w:date="2025-05-15T08:14:00Z">
          <w:pPr>
            <w:pStyle w:val="ListParagraph"/>
            <w:numPr>
              <w:ilvl w:val="2"/>
              <w:numId w:val="24"/>
            </w:numPr>
            <w:tabs>
              <w:tab w:val="left" w:pos="1493"/>
            </w:tabs>
            <w:spacing w:line="276" w:lineRule="auto"/>
          </w:pPr>
        </w:pPrChange>
      </w:pPr>
      <w:r>
        <w:t>where</w:t>
      </w:r>
      <w:r w:rsidRPr="0080380D">
        <w:t xml:space="preserve"> </w:t>
      </w:r>
      <w:r>
        <w:t>a</w:t>
      </w:r>
      <w:r w:rsidRPr="0080380D">
        <w:t xml:space="preserve"> </w:t>
      </w:r>
      <w:r>
        <w:t>full</w:t>
      </w:r>
      <w:r w:rsidRPr="0080380D">
        <w:t xml:space="preserve"> </w:t>
      </w:r>
      <w:r>
        <w:t>internal</w:t>
      </w:r>
      <w:r w:rsidRPr="0080380D">
        <w:t xml:space="preserve"> </w:t>
      </w:r>
      <w:r>
        <w:t>model</w:t>
      </w:r>
      <w:r w:rsidRPr="0080380D">
        <w:t xml:space="preserve"> </w:t>
      </w:r>
      <w:r>
        <w:t>is</w:t>
      </w:r>
      <w:r w:rsidRPr="0080380D">
        <w:t xml:space="preserve"> </w:t>
      </w:r>
      <w:r>
        <w:t>used</w:t>
      </w:r>
      <w:r w:rsidRPr="0080380D">
        <w:t xml:space="preserve"> </w:t>
      </w:r>
      <w:r>
        <w:t>the</w:t>
      </w:r>
      <w:r w:rsidRPr="0080380D">
        <w:t xml:space="preserve"> </w:t>
      </w:r>
      <w:r>
        <w:t>information</w:t>
      </w:r>
      <w:r w:rsidRPr="0080380D">
        <w:t xml:space="preserve"> </w:t>
      </w:r>
      <w:r>
        <w:t>referred</w:t>
      </w:r>
      <w:r w:rsidRPr="0080380D">
        <w:t xml:space="preserve"> </w:t>
      </w:r>
      <w:r>
        <w:t>in</w:t>
      </w:r>
      <w:r w:rsidRPr="0080380D">
        <w:t xml:space="preserve"> </w:t>
      </w:r>
      <w:r>
        <w:t>those</w:t>
      </w:r>
      <w:r w:rsidRPr="0080380D">
        <w:t xml:space="preserve"> </w:t>
      </w:r>
      <w:r>
        <w:t>paragraphs</w:t>
      </w:r>
      <w:r w:rsidRPr="0080380D">
        <w:t xml:space="preserve"> </w:t>
      </w:r>
      <w:r>
        <w:t>should</w:t>
      </w:r>
      <w:r w:rsidRPr="0080380D">
        <w:t xml:space="preserve"> </w:t>
      </w:r>
      <w:r>
        <w:t>not</w:t>
      </w:r>
      <w:r w:rsidRPr="0080380D">
        <w:t xml:space="preserve"> </w:t>
      </w:r>
      <w:r>
        <w:t>be</w:t>
      </w:r>
      <w:r w:rsidRPr="0080380D">
        <w:t xml:space="preserve"> </w:t>
      </w:r>
      <w:r>
        <w:t>reported.</w:t>
      </w:r>
    </w:p>
    <w:p w14:paraId="6D409693" w14:textId="0FEDE252" w:rsidR="00BF6324" w:rsidRDefault="00A51A09">
      <w:pPr>
        <w:pStyle w:val="ListParagraph"/>
        <w:numPr>
          <w:ilvl w:val="1"/>
          <w:numId w:val="41"/>
        </w:numPr>
        <w:pPrChange w:id="321" w:author="Johannes Backer" w:date="2025-05-15T08:14:00Z">
          <w:pPr>
            <w:pStyle w:val="ListParagraph"/>
            <w:numPr>
              <w:ilvl w:val="1"/>
              <w:numId w:val="24"/>
            </w:numPr>
            <w:ind w:left="1152" w:hanging="663"/>
          </w:pPr>
        </w:pPrChange>
      </w:pPr>
      <w:r>
        <w:t>The</w:t>
      </w:r>
      <w:r w:rsidRPr="001148BC">
        <w:t xml:space="preserve"> </w:t>
      </w:r>
      <w:r>
        <w:t>host</w:t>
      </w:r>
      <w:r w:rsidRPr="001148BC">
        <w:t xml:space="preserve"> </w:t>
      </w:r>
      <w:r>
        <w:t>supervisory</w:t>
      </w:r>
      <w:r w:rsidRPr="001148BC">
        <w:t xml:space="preserve"> </w:t>
      </w:r>
      <w:r>
        <w:t>authority</w:t>
      </w:r>
      <w:r w:rsidRPr="001148BC">
        <w:t xml:space="preserve"> </w:t>
      </w:r>
      <w:r>
        <w:t>should</w:t>
      </w:r>
      <w:r w:rsidRPr="001148BC">
        <w:t xml:space="preserve"> </w:t>
      </w:r>
      <w:r>
        <w:t>ensure</w:t>
      </w:r>
      <w:r w:rsidRPr="001148BC">
        <w:t xml:space="preserve"> </w:t>
      </w:r>
      <w:r>
        <w:t>that</w:t>
      </w:r>
      <w:r w:rsidRPr="001148BC">
        <w:t xml:space="preserve"> </w:t>
      </w:r>
      <w:r>
        <w:t>when</w:t>
      </w:r>
      <w:r w:rsidRPr="001148BC">
        <w:t xml:space="preserve"> </w:t>
      </w:r>
      <w:r>
        <w:t>the</w:t>
      </w:r>
      <w:r w:rsidRPr="001148BC">
        <w:t xml:space="preserve"> </w:t>
      </w:r>
      <w:r>
        <w:t>third-country</w:t>
      </w:r>
      <w:r w:rsidRPr="001148BC">
        <w:t xml:space="preserve"> </w:t>
      </w:r>
      <w:r>
        <w:t>insurance</w:t>
      </w:r>
      <w:r w:rsidRPr="001148BC">
        <w:t xml:space="preserve"> </w:t>
      </w:r>
      <w:r>
        <w:t>undertaking</w:t>
      </w:r>
      <w:r w:rsidRPr="001148BC">
        <w:t xml:space="preserve"> </w:t>
      </w:r>
      <w:r>
        <w:t>submits</w:t>
      </w:r>
      <w:r w:rsidRPr="001148BC">
        <w:t xml:space="preserve"> </w:t>
      </w:r>
      <w:r>
        <w:t>the</w:t>
      </w:r>
      <w:r w:rsidRPr="001148BC">
        <w:t xml:space="preserve"> </w:t>
      </w:r>
      <w:r>
        <w:t>information</w:t>
      </w:r>
      <w:r w:rsidRPr="001148BC">
        <w:t xml:space="preserve"> </w:t>
      </w:r>
      <w:r>
        <w:t>required</w:t>
      </w:r>
      <w:r w:rsidRPr="001148BC">
        <w:t xml:space="preserve"> </w:t>
      </w:r>
      <w:r>
        <w:t>under</w:t>
      </w:r>
      <w:r w:rsidRPr="001148BC">
        <w:t xml:space="preserve"> </w:t>
      </w:r>
      <w:r>
        <w:t>this</w:t>
      </w:r>
      <w:r w:rsidRPr="001148BC">
        <w:t xml:space="preserve"> </w:t>
      </w:r>
      <w:r>
        <w:t>Guideline,</w:t>
      </w:r>
      <w:r w:rsidRPr="001148BC">
        <w:t xml:space="preserve"> </w:t>
      </w:r>
      <w:r>
        <w:t>the</w:t>
      </w:r>
      <w:r w:rsidRPr="001148BC">
        <w:t xml:space="preserve"> </w:t>
      </w:r>
      <w:r>
        <w:t>undertaking</w:t>
      </w:r>
      <w:r w:rsidRPr="001148BC">
        <w:t xml:space="preserve"> </w:t>
      </w:r>
      <w:r>
        <w:t>uses</w:t>
      </w:r>
      <w:r w:rsidRPr="001148BC">
        <w:t xml:space="preserve"> </w:t>
      </w:r>
      <w:r w:rsidRPr="0080380D">
        <w:t>mutatis</w:t>
      </w:r>
      <w:r w:rsidRPr="001148BC">
        <w:t xml:space="preserve"> </w:t>
      </w:r>
      <w:r w:rsidRPr="0080380D">
        <w:t>mutandis</w:t>
      </w:r>
      <w:r w:rsidRPr="001148BC">
        <w:t xml:space="preserve"> </w:t>
      </w:r>
      <w:r>
        <w:t>the</w:t>
      </w:r>
      <w:r w:rsidRPr="001148BC">
        <w:t xml:space="preserve"> </w:t>
      </w:r>
      <w:r>
        <w:t>templates</w:t>
      </w:r>
      <w:r w:rsidRPr="001148BC">
        <w:t xml:space="preserve"> </w:t>
      </w:r>
      <w:r>
        <w:t>and</w:t>
      </w:r>
      <w:r w:rsidRPr="001148BC">
        <w:t xml:space="preserve"> </w:t>
      </w:r>
      <w:r>
        <w:t>instructions</w:t>
      </w:r>
      <w:r w:rsidRPr="001148BC">
        <w:t xml:space="preserve"> </w:t>
      </w:r>
      <w:r>
        <w:t>laid</w:t>
      </w:r>
      <w:r w:rsidRPr="001148BC">
        <w:t xml:space="preserve"> </w:t>
      </w:r>
      <w:r>
        <w:t>down</w:t>
      </w:r>
      <w:r w:rsidRPr="001148BC">
        <w:t xml:space="preserve"> </w:t>
      </w:r>
      <w:r>
        <w:t>in</w:t>
      </w:r>
      <w:r w:rsidRPr="001148BC">
        <w:t xml:space="preserve"> </w:t>
      </w:r>
      <w:r>
        <w:t>the</w:t>
      </w:r>
      <w:r w:rsidRPr="001148BC">
        <w:t xml:space="preserve"> </w:t>
      </w:r>
      <w:r>
        <w:t>Implementing</w:t>
      </w:r>
      <w:r w:rsidRPr="001148BC">
        <w:t xml:space="preserve"> </w:t>
      </w:r>
      <w:r>
        <w:t>Technical</w:t>
      </w:r>
      <w:r w:rsidRPr="001148BC">
        <w:t xml:space="preserve"> </w:t>
      </w:r>
      <w:r>
        <w:t>Standard</w:t>
      </w:r>
      <w:r w:rsidRPr="001148BC">
        <w:t xml:space="preserve"> </w:t>
      </w:r>
      <w:r>
        <w:t>on</w:t>
      </w:r>
      <w:r w:rsidRPr="001148BC">
        <w:t xml:space="preserve"> </w:t>
      </w:r>
      <w:r>
        <w:t>the</w:t>
      </w:r>
      <w:r w:rsidRPr="001148BC">
        <w:t xml:space="preserve"> </w:t>
      </w:r>
      <w:r>
        <w:t>Templates</w:t>
      </w:r>
      <w:r w:rsidRPr="001148BC">
        <w:t xml:space="preserve"> </w:t>
      </w:r>
      <w:r>
        <w:t>for</w:t>
      </w:r>
      <w:r w:rsidRPr="001148BC">
        <w:t xml:space="preserve"> </w:t>
      </w:r>
      <w:r>
        <w:t>the</w:t>
      </w:r>
      <w:r w:rsidRPr="001148BC">
        <w:t xml:space="preserve"> </w:t>
      </w:r>
      <w:r>
        <w:t>Submission</w:t>
      </w:r>
      <w:r w:rsidRPr="001148BC">
        <w:t xml:space="preserve"> </w:t>
      </w:r>
      <w:r>
        <w:t>of</w:t>
      </w:r>
      <w:r w:rsidRPr="001148BC">
        <w:t xml:space="preserve"> </w:t>
      </w:r>
      <w:r>
        <w:t>Information</w:t>
      </w:r>
      <w:r w:rsidRPr="001148BC">
        <w:t xml:space="preserve"> </w:t>
      </w:r>
      <w:r>
        <w:t>unless</w:t>
      </w:r>
      <w:r w:rsidRPr="001148BC">
        <w:t xml:space="preserve"> </w:t>
      </w:r>
      <w:r>
        <w:t>a</w:t>
      </w:r>
      <w:r w:rsidRPr="001148BC">
        <w:t xml:space="preserve"> </w:t>
      </w:r>
      <w:r>
        <w:t>specific</w:t>
      </w:r>
      <w:r w:rsidRPr="001148BC">
        <w:t xml:space="preserve"> </w:t>
      </w:r>
      <w:r>
        <w:t>paragraph</w:t>
      </w:r>
      <w:r w:rsidRPr="001148BC">
        <w:t xml:space="preserve"> </w:t>
      </w:r>
      <w:r>
        <w:t>or</w:t>
      </w:r>
      <w:r w:rsidRPr="001148BC">
        <w:t xml:space="preserve"> </w:t>
      </w:r>
      <w:r>
        <w:t>sub-paragraph</w:t>
      </w:r>
      <w:r w:rsidRPr="001148BC">
        <w:t xml:space="preserve"> </w:t>
      </w:r>
      <w:r>
        <w:t>of</w:t>
      </w:r>
      <w:r w:rsidR="007043E5">
        <w:t xml:space="preserve">  </w:t>
      </w:r>
      <w:r>
        <w:t>this</w:t>
      </w:r>
      <w:r w:rsidRPr="001148BC">
        <w:t xml:space="preserve"> </w:t>
      </w:r>
      <w:r>
        <w:t>Guideline</w:t>
      </w:r>
      <w:r w:rsidRPr="001148BC">
        <w:t xml:space="preserve"> </w:t>
      </w:r>
      <w:r>
        <w:t>refers</w:t>
      </w:r>
      <w:r w:rsidRPr="001148BC">
        <w:t xml:space="preserve"> </w:t>
      </w:r>
      <w:r>
        <w:t>to</w:t>
      </w:r>
      <w:r w:rsidRPr="001148BC">
        <w:t xml:space="preserve"> </w:t>
      </w:r>
      <w:r>
        <w:t>the</w:t>
      </w:r>
      <w:r w:rsidRPr="001148BC">
        <w:t xml:space="preserve"> </w:t>
      </w:r>
      <w:r>
        <w:t>branch</w:t>
      </w:r>
      <w:r w:rsidRPr="001148BC">
        <w:t xml:space="preserve"> </w:t>
      </w:r>
      <w:r>
        <w:t>specific</w:t>
      </w:r>
      <w:r w:rsidRPr="001148BC">
        <w:t xml:space="preserve"> </w:t>
      </w:r>
      <w:r>
        <w:t>templates</w:t>
      </w:r>
      <w:r w:rsidRPr="001148BC">
        <w:t xml:space="preserve"> </w:t>
      </w:r>
      <w:r>
        <w:t>and</w:t>
      </w:r>
      <w:r w:rsidRPr="001148BC">
        <w:t xml:space="preserve"> </w:t>
      </w:r>
      <w:r>
        <w:t>instructions</w:t>
      </w:r>
      <w:r w:rsidRPr="001148BC">
        <w:t xml:space="preserve"> </w:t>
      </w:r>
      <w:r>
        <w:t>set</w:t>
      </w:r>
      <w:r w:rsidRPr="001148BC">
        <w:t xml:space="preserve"> </w:t>
      </w:r>
      <w:r>
        <w:t>out</w:t>
      </w:r>
      <w:r w:rsidRPr="001148BC">
        <w:t xml:space="preserve"> </w:t>
      </w:r>
      <w:r>
        <w:t>in</w:t>
      </w:r>
      <w:r w:rsidRPr="001148BC">
        <w:t xml:space="preserve"> </w:t>
      </w:r>
      <w:r>
        <w:t>Annexes</w:t>
      </w:r>
      <w:r w:rsidRPr="001148BC">
        <w:t xml:space="preserve"> </w:t>
      </w:r>
      <w:r>
        <w:t>III</w:t>
      </w:r>
      <w:r w:rsidRPr="001148BC">
        <w:t xml:space="preserve"> </w:t>
      </w:r>
      <w:r>
        <w:t>and</w:t>
      </w:r>
      <w:r w:rsidRPr="001148BC">
        <w:t xml:space="preserve"> </w:t>
      </w:r>
      <w:r>
        <w:t>IV</w:t>
      </w:r>
      <w:r w:rsidRPr="001148BC">
        <w:t xml:space="preserve"> </w:t>
      </w:r>
      <w:r>
        <w:t>to</w:t>
      </w:r>
      <w:r w:rsidRPr="001148BC">
        <w:t xml:space="preserve"> </w:t>
      </w:r>
      <w:r>
        <w:t>these</w:t>
      </w:r>
      <w:r w:rsidRPr="001148BC">
        <w:t xml:space="preserve"> </w:t>
      </w:r>
      <w:r>
        <w:t>Guidelines.</w:t>
      </w:r>
    </w:p>
    <w:p w14:paraId="0CCC0840" w14:textId="77777777" w:rsidR="00A016AE" w:rsidRDefault="00A016AE" w:rsidP="004F6EAF">
      <w:pPr>
        <w:ind w:left="489"/>
      </w:pPr>
    </w:p>
    <w:p w14:paraId="61DD7904" w14:textId="77777777" w:rsidR="00BF6324" w:rsidRPr="00AF22C0" w:rsidRDefault="00A51A09" w:rsidP="00AF22C0">
      <w:pPr>
        <w:tabs>
          <w:tab w:val="left" w:pos="1493"/>
        </w:tabs>
        <w:spacing w:line="276" w:lineRule="auto"/>
        <w:ind w:left="489"/>
        <w:rPr>
          <w:b/>
          <w:bCs/>
        </w:rPr>
      </w:pPr>
      <w:r w:rsidRPr="00AF22C0">
        <w:rPr>
          <w:b/>
          <w:bCs/>
        </w:rPr>
        <w:t>Guideline 45 - Quarterly templates for third-country insurance undertakings</w:t>
      </w:r>
    </w:p>
    <w:p w14:paraId="087872C9" w14:textId="35A8B38E" w:rsidR="00BF6324" w:rsidRDefault="00A51A09">
      <w:pPr>
        <w:pStyle w:val="ListParagraph"/>
        <w:numPr>
          <w:ilvl w:val="1"/>
          <w:numId w:val="41"/>
        </w:numPr>
        <w:tabs>
          <w:tab w:val="left" w:pos="1493"/>
        </w:tabs>
        <w:spacing w:line="276" w:lineRule="auto"/>
        <w:pPrChange w:id="322" w:author="Johannes Backer" w:date="2025-05-15T08:14:00Z">
          <w:pPr>
            <w:pStyle w:val="ListParagraph"/>
            <w:numPr>
              <w:ilvl w:val="1"/>
              <w:numId w:val="24"/>
            </w:numPr>
            <w:tabs>
              <w:tab w:val="left" w:pos="1493"/>
            </w:tabs>
            <w:spacing w:line="276" w:lineRule="auto"/>
            <w:ind w:left="1152" w:hanging="663"/>
          </w:pPr>
        </w:pPrChange>
      </w:pPr>
      <w:r>
        <w:t>Unless</w:t>
      </w:r>
      <w:r w:rsidRPr="0080380D">
        <w:t xml:space="preserve"> </w:t>
      </w:r>
      <w:r>
        <w:t>otherwise</w:t>
      </w:r>
      <w:r w:rsidRPr="0080380D">
        <w:t xml:space="preserve"> </w:t>
      </w:r>
      <w:r>
        <w:t>decided</w:t>
      </w:r>
      <w:r w:rsidRPr="0080380D">
        <w:t xml:space="preserve"> </w:t>
      </w:r>
      <w:r>
        <w:t>in</w:t>
      </w:r>
      <w:r w:rsidRPr="0080380D">
        <w:t xml:space="preserve"> </w:t>
      </w:r>
      <w:r>
        <w:t>accordance</w:t>
      </w:r>
      <w:r w:rsidRPr="0080380D">
        <w:t xml:space="preserve"> </w:t>
      </w:r>
      <w:r>
        <w:t>with</w:t>
      </w:r>
      <w:r w:rsidRPr="0080380D">
        <w:t xml:space="preserve"> </w:t>
      </w:r>
      <w:r>
        <w:t>Guideline</w:t>
      </w:r>
      <w:r w:rsidRPr="0080380D">
        <w:t xml:space="preserve"> </w:t>
      </w:r>
      <w:r>
        <w:t>48,</w:t>
      </w:r>
      <w:r w:rsidRPr="0080380D">
        <w:t xml:space="preserve"> </w:t>
      </w:r>
      <w:r>
        <w:t>the</w:t>
      </w:r>
      <w:r w:rsidRPr="0080380D">
        <w:t xml:space="preserve"> </w:t>
      </w:r>
      <w:r>
        <w:t>host</w:t>
      </w:r>
      <w:r w:rsidRPr="0080380D">
        <w:t xml:space="preserve"> </w:t>
      </w:r>
      <w:r>
        <w:lastRenderedPageBreak/>
        <w:t>supervisory</w:t>
      </w:r>
      <w:r w:rsidRPr="0080380D">
        <w:t xml:space="preserve"> </w:t>
      </w:r>
      <w:r>
        <w:t>authority</w:t>
      </w:r>
      <w:r w:rsidRPr="0080380D">
        <w:t xml:space="preserve"> </w:t>
      </w:r>
      <w:r>
        <w:t>should</w:t>
      </w:r>
      <w:r w:rsidRPr="0080380D">
        <w:t xml:space="preserve"> </w:t>
      </w:r>
      <w:r>
        <w:t>ensure</w:t>
      </w:r>
      <w:r w:rsidRPr="0080380D">
        <w:t xml:space="preserve"> </w:t>
      </w:r>
      <w:r>
        <w:t>that</w:t>
      </w:r>
      <w:r w:rsidRPr="0080380D">
        <w:t xml:space="preserve"> </w:t>
      </w:r>
      <w:r>
        <w:t>the</w:t>
      </w:r>
      <w:r w:rsidRPr="0080380D">
        <w:t xml:space="preserve"> </w:t>
      </w:r>
      <w:r>
        <w:t>third-country</w:t>
      </w:r>
      <w:r w:rsidRPr="0080380D">
        <w:t xml:space="preserve"> </w:t>
      </w:r>
      <w:r>
        <w:t>insurance</w:t>
      </w:r>
      <w:r w:rsidRPr="0080380D">
        <w:t xml:space="preserve"> </w:t>
      </w:r>
      <w:r>
        <w:t>undertaking</w:t>
      </w:r>
      <w:r w:rsidRPr="0080380D">
        <w:t xml:space="preserve"> </w:t>
      </w:r>
      <w:r>
        <w:t>submits</w:t>
      </w:r>
      <w:r w:rsidRPr="0080380D">
        <w:t xml:space="preserve"> </w:t>
      </w:r>
      <w:r>
        <w:t>to</w:t>
      </w:r>
      <w:r w:rsidRPr="0080380D">
        <w:t xml:space="preserve"> </w:t>
      </w:r>
      <w:r>
        <w:t>it</w:t>
      </w:r>
      <w:r w:rsidRPr="0080380D">
        <w:t xml:space="preserve"> </w:t>
      </w:r>
      <w:r>
        <w:t>on</w:t>
      </w:r>
      <w:r w:rsidRPr="0080380D">
        <w:t xml:space="preserve"> </w:t>
      </w:r>
      <w:r>
        <w:t>a</w:t>
      </w:r>
      <w:r w:rsidRPr="0080380D">
        <w:t xml:space="preserve"> </w:t>
      </w:r>
      <w:r>
        <w:t>quarterly</w:t>
      </w:r>
      <w:r w:rsidRPr="0080380D">
        <w:t xml:space="preserve"> </w:t>
      </w:r>
      <w:r>
        <w:t>basis</w:t>
      </w:r>
      <w:r w:rsidRPr="0080380D">
        <w:t xml:space="preserve"> </w:t>
      </w:r>
      <w:r>
        <w:t>the</w:t>
      </w:r>
      <w:r w:rsidRPr="0080380D">
        <w:t xml:space="preserve"> </w:t>
      </w:r>
      <w:r>
        <w:t>following</w:t>
      </w:r>
      <w:r w:rsidRPr="0080380D">
        <w:t xml:space="preserve"> </w:t>
      </w:r>
      <w:r>
        <w:t>structured</w:t>
      </w:r>
      <w:r w:rsidRPr="0080380D">
        <w:t xml:space="preserve"> </w:t>
      </w:r>
      <w:r>
        <w:t>information</w:t>
      </w:r>
      <w:r w:rsidRPr="0080380D">
        <w:t xml:space="preserve"> </w:t>
      </w:r>
      <w:r>
        <w:t>regarding</w:t>
      </w:r>
      <w:r w:rsidRPr="0080380D">
        <w:t xml:space="preserve"> </w:t>
      </w:r>
      <w:r>
        <w:t>branch</w:t>
      </w:r>
      <w:r w:rsidRPr="0080380D">
        <w:t xml:space="preserve"> </w:t>
      </w:r>
      <w:r>
        <w:t>operations,</w:t>
      </w:r>
      <w:r w:rsidRPr="0080380D">
        <w:t xml:space="preserve"> </w:t>
      </w:r>
      <w:r>
        <w:t>where</w:t>
      </w:r>
      <w:r w:rsidRPr="0080380D">
        <w:t xml:space="preserve"> </w:t>
      </w:r>
      <w:r>
        <w:t>applicable:</w:t>
      </w:r>
    </w:p>
    <w:p w14:paraId="0FD844D1" w14:textId="44C56EAE" w:rsidR="00BF6324" w:rsidRDefault="00A51A09">
      <w:pPr>
        <w:pStyle w:val="ListParagraph"/>
        <w:numPr>
          <w:ilvl w:val="2"/>
          <w:numId w:val="41"/>
        </w:numPr>
        <w:spacing w:line="276" w:lineRule="auto"/>
        <w:pPrChange w:id="323" w:author="Johannes Backer" w:date="2025-05-15T08:14:00Z">
          <w:pPr>
            <w:pStyle w:val="ListParagraph"/>
            <w:numPr>
              <w:ilvl w:val="2"/>
              <w:numId w:val="24"/>
            </w:numPr>
            <w:spacing w:line="276" w:lineRule="auto"/>
          </w:pPr>
        </w:pPrChange>
      </w:pPr>
      <w:r>
        <w:t>template</w:t>
      </w:r>
      <w:r w:rsidRPr="0080380D">
        <w:t xml:space="preserve"> </w:t>
      </w:r>
      <w:r>
        <w:t>S.01.01.08</w:t>
      </w:r>
      <w:r w:rsidRPr="0080380D">
        <w:t xml:space="preserve"> </w:t>
      </w:r>
      <w:r>
        <w:t>of</w:t>
      </w:r>
      <w:r w:rsidRPr="0080380D">
        <w:t xml:space="preserve"> </w:t>
      </w:r>
      <w:r>
        <w:t>Annex</w:t>
      </w:r>
      <w:r w:rsidRPr="0080380D">
        <w:t xml:space="preserve"> </w:t>
      </w:r>
      <w:r>
        <w:t>III</w:t>
      </w:r>
      <w:r w:rsidRPr="0080380D">
        <w:t xml:space="preserve"> </w:t>
      </w:r>
      <w:r>
        <w:t>to</w:t>
      </w:r>
      <w:r w:rsidRPr="0080380D">
        <w:t xml:space="preserve"> </w:t>
      </w:r>
      <w:r>
        <w:t>these</w:t>
      </w:r>
      <w:r w:rsidRPr="0080380D">
        <w:t xml:space="preserve"> </w:t>
      </w:r>
      <w:r>
        <w:t>Guidelines,</w:t>
      </w:r>
      <w:r w:rsidRPr="0080380D">
        <w:t xml:space="preserve"> </w:t>
      </w:r>
      <w:r>
        <w:t>specifying</w:t>
      </w:r>
      <w:r w:rsidRPr="0080380D">
        <w:t xml:space="preserve"> </w:t>
      </w:r>
      <w:r>
        <w:t>the</w:t>
      </w:r>
      <w:r w:rsidRPr="0080380D">
        <w:t xml:space="preserve"> </w:t>
      </w:r>
      <w:r>
        <w:t>content</w:t>
      </w:r>
      <w:r w:rsidRPr="0080380D">
        <w:t xml:space="preserve"> </w:t>
      </w:r>
      <w:r>
        <w:t>of</w:t>
      </w:r>
      <w:r w:rsidRPr="0080380D">
        <w:t xml:space="preserve"> </w:t>
      </w:r>
      <w:r>
        <w:t>the</w:t>
      </w:r>
      <w:r w:rsidRPr="0080380D">
        <w:t xml:space="preserve"> </w:t>
      </w:r>
      <w:r>
        <w:t>submission</w:t>
      </w:r>
      <w:r w:rsidRPr="0080380D">
        <w:t xml:space="preserve"> </w:t>
      </w:r>
      <w:r>
        <w:t>detailing</w:t>
      </w:r>
      <w:r w:rsidRPr="0080380D">
        <w:t xml:space="preserve"> </w:t>
      </w:r>
      <w:r>
        <w:t>the</w:t>
      </w:r>
      <w:r w:rsidRPr="0080380D">
        <w:t xml:space="preserve"> </w:t>
      </w:r>
      <w:r>
        <w:t>information</w:t>
      </w:r>
      <w:r w:rsidRPr="0080380D">
        <w:t xml:space="preserve"> </w:t>
      </w:r>
      <w:r>
        <w:t>submitted</w:t>
      </w:r>
      <w:r w:rsidRPr="0080380D">
        <w:t xml:space="preserve"> </w:t>
      </w:r>
      <w:r>
        <w:t>at</w:t>
      </w:r>
      <w:r w:rsidRPr="0080380D">
        <w:t xml:space="preserve"> </w:t>
      </w:r>
      <w:r>
        <w:t>each</w:t>
      </w:r>
      <w:r w:rsidRPr="0080380D">
        <w:t xml:space="preserve"> </w:t>
      </w:r>
      <w:r>
        <w:t>reporting</w:t>
      </w:r>
      <w:r w:rsidRPr="0080380D">
        <w:t xml:space="preserve"> </w:t>
      </w:r>
      <w:r>
        <w:t>submission</w:t>
      </w:r>
      <w:r w:rsidRPr="0080380D">
        <w:t xml:space="preserve"> </w:t>
      </w:r>
      <w:r>
        <w:t>date,</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S.01.01</w:t>
      </w:r>
      <w:r w:rsidRPr="0080380D">
        <w:t xml:space="preserve"> </w:t>
      </w:r>
      <w:r>
        <w:t>of</w:t>
      </w:r>
      <w:r w:rsidRPr="0080380D">
        <w:t xml:space="preserve"> </w:t>
      </w:r>
      <w:r>
        <w:t>Annex</w:t>
      </w:r>
      <w:r w:rsidRPr="0080380D">
        <w:t xml:space="preserve"> </w:t>
      </w:r>
      <w:r>
        <w:t>IV</w:t>
      </w:r>
      <w:r w:rsidRPr="0080380D">
        <w:t xml:space="preserve"> </w:t>
      </w:r>
      <w:r>
        <w:t>to</w:t>
      </w:r>
      <w:r w:rsidRPr="0080380D">
        <w:t xml:space="preserve"> </w:t>
      </w:r>
      <w:r>
        <w:t>these</w:t>
      </w:r>
      <w:r w:rsidRPr="0080380D">
        <w:t xml:space="preserve"> </w:t>
      </w:r>
      <w:proofErr w:type="gramStart"/>
      <w:r>
        <w:t>Guidelines;</w:t>
      </w:r>
      <w:proofErr w:type="gramEnd"/>
    </w:p>
    <w:p w14:paraId="76D4B773" w14:textId="039F49EB" w:rsidR="00BF6324" w:rsidRDefault="00A51A09">
      <w:pPr>
        <w:pStyle w:val="ListParagraph"/>
        <w:numPr>
          <w:ilvl w:val="2"/>
          <w:numId w:val="41"/>
        </w:numPr>
        <w:spacing w:line="276" w:lineRule="auto"/>
        <w:pPrChange w:id="324" w:author="Johannes Backer" w:date="2025-05-15T08:14:00Z">
          <w:pPr>
            <w:pStyle w:val="ListParagraph"/>
            <w:numPr>
              <w:ilvl w:val="2"/>
              <w:numId w:val="24"/>
            </w:numPr>
            <w:spacing w:line="276" w:lineRule="auto"/>
          </w:pPr>
        </w:pPrChange>
      </w:pPr>
      <w:r>
        <w:t>template</w:t>
      </w:r>
      <w:r w:rsidRPr="0080380D">
        <w:t xml:space="preserve"> </w:t>
      </w:r>
      <w:r>
        <w:t>S.01.02.07</w:t>
      </w:r>
      <w:r w:rsidRPr="0080380D">
        <w:t xml:space="preserve"> </w:t>
      </w:r>
      <w:r>
        <w:t>of</w:t>
      </w:r>
      <w:r w:rsidRPr="0080380D">
        <w:t xml:space="preserve"> </w:t>
      </w:r>
      <w:r>
        <w:t>Annex</w:t>
      </w:r>
      <w:r w:rsidRPr="0080380D">
        <w:t xml:space="preserve"> </w:t>
      </w:r>
      <w:r>
        <w:t>III</w:t>
      </w:r>
      <w:r w:rsidRPr="0080380D">
        <w:t xml:space="preserve"> </w:t>
      </w:r>
      <w:r>
        <w:t>to</w:t>
      </w:r>
      <w:r w:rsidRPr="0080380D">
        <w:t xml:space="preserve"> </w:t>
      </w:r>
      <w:r>
        <w:t>these</w:t>
      </w:r>
      <w:r w:rsidRPr="0080380D">
        <w:t xml:space="preserve"> </w:t>
      </w:r>
      <w:r>
        <w:t>Guidelines,</w:t>
      </w:r>
      <w:r w:rsidRPr="0080380D">
        <w:t xml:space="preserve"> </w:t>
      </w:r>
      <w:r>
        <w:t>specifying</w:t>
      </w:r>
      <w:r w:rsidRPr="0080380D">
        <w:t xml:space="preserve"> </w:t>
      </w:r>
      <w:r>
        <w:t>basic</w:t>
      </w:r>
      <w:r w:rsidRPr="0080380D">
        <w:t xml:space="preserve"> </w:t>
      </w:r>
      <w:r>
        <w:t>information</w:t>
      </w:r>
      <w:r w:rsidRPr="0080380D">
        <w:t xml:space="preserve"> </w:t>
      </w:r>
      <w:r>
        <w:t>detailing</w:t>
      </w:r>
      <w:r w:rsidRPr="0080380D">
        <w:t xml:space="preserve"> </w:t>
      </w:r>
      <w:r>
        <w:t>information</w:t>
      </w:r>
      <w:r w:rsidRPr="0080380D">
        <w:t xml:space="preserve"> </w:t>
      </w:r>
      <w:r>
        <w:t>on</w:t>
      </w:r>
      <w:r w:rsidRPr="0080380D">
        <w:t xml:space="preserve"> </w:t>
      </w:r>
      <w:r>
        <w:t>the</w:t>
      </w:r>
      <w:r w:rsidRPr="0080380D">
        <w:t xml:space="preserve"> </w:t>
      </w:r>
      <w:r>
        <w:t>undertaking</w:t>
      </w:r>
      <w:r w:rsidRPr="0080380D">
        <w:t xml:space="preserve"> </w:t>
      </w:r>
      <w:r>
        <w:t>and</w:t>
      </w:r>
      <w:r w:rsidRPr="0080380D">
        <w:t xml:space="preserve"> </w:t>
      </w:r>
      <w:r>
        <w:t>the</w:t>
      </w:r>
      <w:r w:rsidRPr="0080380D">
        <w:t xml:space="preserve"> </w:t>
      </w:r>
      <w:r>
        <w:t>content</w:t>
      </w:r>
      <w:r w:rsidRPr="0080380D">
        <w:t xml:space="preserve"> </w:t>
      </w:r>
      <w:r>
        <w:t>of</w:t>
      </w:r>
      <w:r w:rsidRPr="0080380D">
        <w:t xml:space="preserve"> </w:t>
      </w:r>
      <w:r>
        <w:t>the</w:t>
      </w:r>
      <w:r w:rsidRPr="0080380D">
        <w:t xml:space="preserve"> </w:t>
      </w:r>
      <w:r>
        <w:t>reporting</w:t>
      </w:r>
      <w:r w:rsidRPr="0080380D">
        <w:t xml:space="preserve"> </w:t>
      </w:r>
      <w:r>
        <w:t>in</w:t>
      </w:r>
      <w:r w:rsidRPr="0080380D">
        <w:t xml:space="preserve"> </w:t>
      </w:r>
      <w:r>
        <w:t>general,</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S.01.02</w:t>
      </w:r>
      <w:r w:rsidRPr="0080380D">
        <w:t xml:space="preserve"> </w:t>
      </w:r>
      <w:r>
        <w:t>of</w:t>
      </w:r>
      <w:r w:rsidRPr="0080380D">
        <w:t xml:space="preserve"> </w:t>
      </w:r>
      <w:r>
        <w:t>Annex</w:t>
      </w:r>
      <w:r w:rsidRPr="0080380D">
        <w:t xml:space="preserve"> </w:t>
      </w:r>
      <w:r>
        <w:t>IV</w:t>
      </w:r>
      <w:r w:rsidRPr="0080380D">
        <w:t xml:space="preserve"> </w:t>
      </w:r>
      <w:r>
        <w:t>to</w:t>
      </w:r>
      <w:r w:rsidRPr="0080380D">
        <w:t xml:space="preserve"> </w:t>
      </w:r>
      <w:r>
        <w:t>these</w:t>
      </w:r>
      <w:r w:rsidRPr="0080380D">
        <w:t xml:space="preserve"> </w:t>
      </w:r>
      <w:proofErr w:type="gramStart"/>
      <w:r>
        <w:t>Guidelines;</w:t>
      </w:r>
      <w:proofErr w:type="gramEnd"/>
    </w:p>
    <w:p w14:paraId="598EB973" w14:textId="72533103" w:rsidR="00BF6324" w:rsidRDefault="00A51A09">
      <w:pPr>
        <w:pStyle w:val="ListParagraph"/>
        <w:numPr>
          <w:ilvl w:val="2"/>
          <w:numId w:val="41"/>
        </w:numPr>
        <w:tabs>
          <w:tab w:val="left" w:pos="1493"/>
        </w:tabs>
        <w:spacing w:line="276" w:lineRule="auto"/>
        <w:pPrChange w:id="325" w:author="Johannes Backer" w:date="2025-05-15T08:14:00Z">
          <w:pPr>
            <w:pStyle w:val="ListParagraph"/>
            <w:numPr>
              <w:ilvl w:val="2"/>
              <w:numId w:val="24"/>
            </w:numPr>
            <w:tabs>
              <w:tab w:val="left" w:pos="1493"/>
            </w:tabs>
            <w:spacing w:line="276" w:lineRule="auto"/>
          </w:pPr>
        </w:pPrChange>
      </w:pPr>
      <w:r>
        <w:t>template</w:t>
      </w:r>
      <w:r w:rsidRPr="0080380D">
        <w:t xml:space="preserve"> </w:t>
      </w:r>
      <w:r>
        <w:t>S.02.01.08</w:t>
      </w:r>
      <w:r w:rsidRPr="0080380D">
        <w:t xml:space="preserve"> </w:t>
      </w:r>
      <w:r>
        <w:t>of</w:t>
      </w:r>
      <w:r w:rsidRPr="0080380D">
        <w:t xml:space="preserve"> </w:t>
      </w:r>
      <w:r>
        <w:t>Annex</w:t>
      </w:r>
      <w:r w:rsidRPr="0080380D">
        <w:t xml:space="preserve"> </w:t>
      </w:r>
      <w:r>
        <w:t>III</w:t>
      </w:r>
      <w:r w:rsidRPr="0080380D">
        <w:t xml:space="preserve"> </w:t>
      </w:r>
      <w:r>
        <w:t>to</w:t>
      </w:r>
      <w:r w:rsidRPr="0080380D">
        <w:t xml:space="preserve"> </w:t>
      </w:r>
      <w:r>
        <w:t>these</w:t>
      </w:r>
      <w:r w:rsidRPr="0080380D">
        <w:t xml:space="preserve"> </w:t>
      </w:r>
      <w:r>
        <w:t>Guidelines,</w:t>
      </w:r>
      <w:r w:rsidRPr="0080380D">
        <w:t xml:space="preserve"> </w:t>
      </w:r>
      <w:r>
        <w:t>specifying</w:t>
      </w:r>
      <w:r w:rsidRPr="0080380D">
        <w:t xml:space="preserve"> </w:t>
      </w:r>
      <w:r>
        <w:t>balance</w:t>
      </w:r>
      <w:r w:rsidRPr="0080380D">
        <w:t xml:space="preserve"> </w:t>
      </w:r>
      <w:r>
        <w:t>sheet</w:t>
      </w:r>
      <w:r w:rsidRPr="0080380D">
        <w:t xml:space="preserve"> </w:t>
      </w:r>
      <w:r>
        <w:t>information</w:t>
      </w:r>
      <w:r w:rsidRPr="0080380D">
        <w:t xml:space="preserve"> </w:t>
      </w:r>
      <w:r>
        <w:t>using</w:t>
      </w:r>
      <w:r w:rsidRPr="0080380D">
        <w:t xml:space="preserve"> </w:t>
      </w:r>
      <w:r>
        <w:t>the</w:t>
      </w:r>
      <w:r w:rsidRPr="0080380D">
        <w:t xml:space="preserve"> </w:t>
      </w:r>
      <w:r>
        <w:t>valuation</w:t>
      </w:r>
      <w:r w:rsidRPr="0080380D">
        <w:t xml:space="preserve"> </w:t>
      </w:r>
      <w:r>
        <w:t>of</w:t>
      </w:r>
      <w:r w:rsidRPr="0080380D">
        <w:t xml:space="preserve"> </w:t>
      </w:r>
      <w:r>
        <w:t>assets</w:t>
      </w:r>
      <w:r w:rsidRPr="0080380D">
        <w:t xml:space="preserve"> </w:t>
      </w:r>
      <w:r>
        <w:t>and</w:t>
      </w:r>
      <w:r w:rsidRPr="0080380D">
        <w:t xml:space="preserve"> </w:t>
      </w:r>
      <w:r>
        <w:t>liabilities</w:t>
      </w:r>
      <w:r w:rsidRPr="0080380D">
        <w:t xml:space="preserve"> </w:t>
      </w:r>
      <w:r>
        <w:t>in</w:t>
      </w:r>
      <w:r w:rsidRPr="0080380D">
        <w:t xml:space="preserve"> </w:t>
      </w:r>
      <w:r>
        <w:t>accordance</w:t>
      </w:r>
      <w:r w:rsidRPr="0080380D">
        <w:t xml:space="preserve"> </w:t>
      </w:r>
      <w:r>
        <w:t>with</w:t>
      </w:r>
      <w:r w:rsidRPr="0080380D">
        <w:t xml:space="preserve"> </w:t>
      </w:r>
      <w:r>
        <w:t>Article</w:t>
      </w:r>
      <w:r w:rsidRPr="0080380D">
        <w:t xml:space="preserve"> </w:t>
      </w:r>
      <w:r>
        <w:t>75</w:t>
      </w:r>
      <w:r w:rsidRPr="0080380D">
        <w:t xml:space="preserve"> </w:t>
      </w:r>
      <w:r>
        <w:t>of</w:t>
      </w:r>
      <w:r w:rsidRPr="0080380D">
        <w:t xml:space="preserve"> </w:t>
      </w:r>
      <w:r>
        <w:t>Directive</w:t>
      </w:r>
      <w:r w:rsidRPr="0080380D">
        <w:t xml:space="preserve"> </w:t>
      </w:r>
      <w:r>
        <w:t>2009/138/EC,</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S.02.01</w:t>
      </w:r>
      <w:r w:rsidRPr="0080380D">
        <w:t xml:space="preserve"> </w:t>
      </w:r>
      <w:r>
        <w:t>of</w:t>
      </w:r>
      <w:r w:rsidRPr="0080380D">
        <w:t xml:space="preserve"> </w:t>
      </w:r>
      <w:r>
        <w:t>Annex</w:t>
      </w:r>
      <w:r w:rsidRPr="0080380D">
        <w:t xml:space="preserve"> </w:t>
      </w:r>
      <w:r>
        <w:t>IV</w:t>
      </w:r>
      <w:r w:rsidRPr="0080380D">
        <w:t xml:space="preserve"> </w:t>
      </w:r>
      <w:r>
        <w:t>to</w:t>
      </w:r>
      <w:r w:rsidRPr="0080380D">
        <w:t xml:space="preserve"> </w:t>
      </w:r>
      <w:r>
        <w:t>these</w:t>
      </w:r>
      <w:r w:rsidRPr="0080380D">
        <w:t xml:space="preserve"> </w:t>
      </w:r>
      <w:proofErr w:type="gramStart"/>
      <w:r>
        <w:t>Guidelines;</w:t>
      </w:r>
      <w:proofErr w:type="gramEnd"/>
    </w:p>
    <w:p w14:paraId="536D6896" w14:textId="050B350D" w:rsidR="00BF6324" w:rsidRDefault="00A51A09">
      <w:pPr>
        <w:pStyle w:val="ListParagraph"/>
        <w:numPr>
          <w:ilvl w:val="2"/>
          <w:numId w:val="41"/>
        </w:numPr>
        <w:spacing w:line="276" w:lineRule="auto"/>
        <w:pPrChange w:id="326" w:author="Johannes Backer" w:date="2025-05-15T08:14:00Z">
          <w:pPr>
            <w:pStyle w:val="ListParagraph"/>
            <w:numPr>
              <w:ilvl w:val="2"/>
              <w:numId w:val="24"/>
            </w:numPr>
            <w:spacing w:line="276" w:lineRule="auto"/>
          </w:pPr>
        </w:pPrChange>
      </w:pPr>
      <w:r>
        <w:t>template</w:t>
      </w:r>
      <w:r w:rsidRPr="0080380D">
        <w:t xml:space="preserve"> </w:t>
      </w:r>
      <w:r>
        <w:t>S.05.01.02</w:t>
      </w:r>
      <w:r w:rsidRPr="0080380D">
        <w:t xml:space="preserve"> </w:t>
      </w:r>
      <w:r>
        <w:t>of</w:t>
      </w:r>
      <w:r w:rsidRPr="0080380D">
        <w:t xml:space="preserve"> </w:t>
      </w:r>
      <w:r>
        <w:t>Annex</w:t>
      </w:r>
      <w:r w:rsidRPr="0080380D">
        <w:t xml:space="preserve"> </w:t>
      </w:r>
      <w:r>
        <w:t>I,</w:t>
      </w:r>
      <w:r w:rsidRPr="0080380D">
        <w:t xml:space="preserve"> </w:t>
      </w:r>
      <w:r>
        <w:t>specifying</w:t>
      </w:r>
      <w:r w:rsidRPr="0080380D">
        <w:t xml:space="preserve"> </w:t>
      </w:r>
      <w:r>
        <w:t>information</w:t>
      </w:r>
      <w:r w:rsidRPr="0080380D">
        <w:t xml:space="preserve"> </w:t>
      </w:r>
      <w:r>
        <w:t>on</w:t>
      </w:r>
      <w:r w:rsidRPr="0080380D">
        <w:t xml:space="preserve"> </w:t>
      </w:r>
      <w:r>
        <w:t>premiums,</w:t>
      </w:r>
      <w:r w:rsidRPr="0080380D">
        <w:t xml:space="preserve"> </w:t>
      </w:r>
      <w:r>
        <w:t>claims,</w:t>
      </w:r>
      <w:r w:rsidRPr="0080380D">
        <w:t xml:space="preserve"> </w:t>
      </w:r>
      <w:r>
        <w:t>expenses,</w:t>
      </w:r>
      <w:r w:rsidRPr="0080380D">
        <w:t xml:space="preserve"> </w:t>
      </w:r>
      <w:r>
        <w:t>using</w:t>
      </w:r>
      <w:r w:rsidRPr="0080380D">
        <w:t xml:space="preserve"> </w:t>
      </w:r>
      <w:r>
        <w:t>the</w:t>
      </w:r>
      <w:r w:rsidRPr="0080380D">
        <w:t xml:space="preserve"> </w:t>
      </w:r>
      <w:r>
        <w:t>valuation</w:t>
      </w:r>
      <w:r w:rsidRPr="0080380D">
        <w:t xml:space="preserve"> </w:t>
      </w:r>
      <w:r>
        <w:t>and</w:t>
      </w:r>
      <w:r w:rsidRPr="0080380D">
        <w:t xml:space="preserve"> </w:t>
      </w:r>
      <w:r>
        <w:t>recognition</w:t>
      </w:r>
      <w:r w:rsidRPr="0080380D">
        <w:t xml:space="preserve"> </w:t>
      </w:r>
      <w:r>
        <w:t>principles</w:t>
      </w:r>
      <w:r w:rsidRPr="0080380D">
        <w:t xml:space="preserve"> </w:t>
      </w:r>
      <w:r>
        <w:t>used</w:t>
      </w:r>
      <w:r w:rsidRPr="0080380D">
        <w:t xml:space="preserve"> </w:t>
      </w:r>
      <w:r>
        <w:t>in</w:t>
      </w:r>
      <w:r w:rsidRPr="0080380D">
        <w:t xml:space="preserve"> </w:t>
      </w:r>
      <w:r>
        <w:t>the</w:t>
      </w:r>
      <w:r w:rsidRPr="0080380D">
        <w:t xml:space="preserve"> </w:t>
      </w:r>
      <w:r>
        <w:t>branch</w:t>
      </w:r>
      <w:r w:rsidRPr="0080380D">
        <w:t xml:space="preserve"> </w:t>
      </w:r>
      <w:r>
        <w:t>management</w:t>
      </w:r>
      <w:r w:rsidRPr="0080380D">
        <w:t xml:space="preserve"> </w:t>
      </w:r>
      <w:r>
        <w:t>accounts</w:t>
      </w:r>
      <w:r w:rsidRPr="0080380D">
        <w:t xml:space="preserve"> </w:t>
      </w:r>
      <w:r>
        <w:t>for</w:t>
      </w:r>
      <w:r w:rsidRPr="0080380D">
        <w:t xml:space="preserve"> </w:t>
      </w:r>
      <w:r>
        <w:t>the</w:t>
      </w:r>
      <w:r w:rsidRPr="0080380D">
        <w:t xml:space="preserve"> </w:t>
      </w:r>
      <w:r>
        <w:t>branch</w:t>
      </w:r>
      <w:r w:rsidRPr="0080380D">
        <w:t xml:space="preserve"> </w:t>
      </w:r>
      <w:r>
        <w:t>operations,</w:t>
      </w:r>
      <w:r w:rsidRPr="0080380D">
        <w:t xml:space="preserve"> </w:t>
      </w:r>
      <w:r>
        <w:t>regarding</w:t>
      </w:r>
      <w:r w:rsidRPr="0080380D">
        <w:t xml:space="preserve"> </w:t>
      </w:r>
      <w:r>
        <w:t>each</w:t>
      </w:r>
      <w:r w:rsidRPr="0080380D">
        <w:t xml:space="preserve"> </w:t>
      </w:r>
      <w:r>
        <w:t>line</w:t>
      </w:r>
      <w:r w:rsidRPr="0080380D">
        <w:t xml:space="preserve"> </w:t>
      </w:r>
      <w:r>
        <w:t>of</w:t>
      </w:r>
      <w:r w:rsidRPr="0080380D">
        <w:t xml:space="preserve"> </w:t>
      </w:r>
      <w:r>
        <w:t>business</w:t>
      </w:r>
      <w:r w:rsidRPr="0080380D">
        <w:t xml:space="preserve"> </w:t>
      </w:r>
      <w:r>
        <w:t>as</w:t>
      </w:r>
      <w:r w:rsidRPr="0080380D">
        <w:t xml:space="preserve"> </w:t>
      </w:r>
      <w:r>
        <w:t>defined</w:t>
      </w:r>
      <w:r w:rsidRPr="0080380D">
        <w:t xml:space="preserve"> </w:t>
      </w:r>
      <w:r>
        <w:t>in</w:t>
      </w:r>
      <w:r w:rsidRPr="0080380D">
        <w:t xml:space="preserve"> </w:t>
      </w:r>
      <w:r>
        <w:t>Annex</w:t>
      </w:r>
      <w:r w:rsidRPr="0080380D">
        <w:t xml:space="preserve"> </w:t>
      </w:r>
      <w:r>
        <w:t>I</w:t>
      </w:r>
      <w:r w:rsidRPr="0080380D">
        <w:t xml:space="preserve"> </w:t>
      </w:r>
      <w:r>
        <w:t>to</w:t>
      </w:r>
      <w:r w:rsidRPr="0080380D">
        <w:t xml:space="preserve"> </w:t>
      </w:r>
      <w:r>
        <w:t>Delegated</w:t>
      </w:r>
      <w:r w:rsidRPr="0080380D">
        <w:t xml:space="preserve"> </w:t>
      </w:r>
      <w:r>
        <w:t>Regulation</w:t>
      </w:r>
      <w:r w:rsidRPr="0080380D">
        <w:t xml:space="preserve"> </w:t>
      </w:r>
      <w:r>
        <w:t>(EU)</w:t>
      </w:r>
      <w:r w:rsidRPr="0080380D">
        <w:t xml:space="preserve"> </w:t>
      </w:r>
      <w:r>
        <w:t>2015/35,</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S.05.01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Information;</w:t>
      </w:r>
    </w:p>
    <w:p w14:paraId="27522D57" w14:textId="13376229" w:rsidR="00BF6324" w:rsidRDefault="00A51A09">
      <w:pPr>
        <w:pStyle w:val="ListParagraph"/>
        <w:numPr>
          <w:ilvl w:val="2"/>
          <w:numId w:val="41"/>
        </w:numPr>
        <w:spacing w:line="276" w:lineRule="auto"/>
        <w:pPrChange w:id="327" w:author="Johannes Backer" w:date="2025-05-15T08:14:00Z">
          <w:pPr>
            <w:pStyle w:val="ListParagraph"/>
            <w:numPr>
              <w:ilvl w:val="2"/>
              <w:numId w:val="24"/>
            </w:numPr>
            <w:spacing w:line="276" w:lineRule="auto"/>
          </w:pPr>
        </w:pPrChange>
      </w:pPr>
      <w:r>
        <w:t>template</w:t>
      </w:r>
      <w:r w:rsidRPr="0080380D">
        <w:t xml:space="preserve"> </w:t>
      </w:r>
      <w:r>
        <w:t>S.06.02.07</w:t>
      </w:r>
      <w:r w:rsidRPr="0080380D">
        <w:t xml:space="preserve"> </w:t>
      </w:r>
      <w:r>
        <w:t>of</w:t>
      </w:r>
      <w:r w:rsidRPr="0080380D">
        <w:t xml:space="preserve"> </w:t>
      </w:r>
      <w:r>
        <w:t>Annex</w:t>
      </w:r>
      <w:r w:rsidRPr="0080380D">
        <w:t xml:space="preserve"> </w:t>
      </w:r>
      <w:r>
        <w:t>III</w:t>
      </w:r>
      <w:r w:rsidRPr="0080380D">
        <w:t xml:space="preserve"> </w:t>
      </w:r>
      <w:r>
        <w:t>to</w:t>
      </w:r>
      <w:r w:rsidRPr="0080380D">
        <w:t xml:space="preserve"> </w:t>
      </w:r>
      <w:r>
        <w:t>these</w:t>
      </w:r>
      <w:r w:rsidRPr="0080380D">
        <w:t xml:space="preserve"> </w:t>
      </w:r>
      <w:r>
        <w:t>Guidelines,</w:t>
      </w:r>
      <w:r w:rsidRPr="0080380D">
        <w:t xml:space="preserve"> </w:t>
      </w:r>
      <w:r>
        <w:t>specifying</w:t>
      </w:r>
      <w:r w:rsidRPr="0080380D">
        <w:t xml:space="preserve"> </w:t>
      </w:r>
      <w:r>
        <w:t>item-by-</w:t>
      </w:r>
      <w:r w:rsidRPr="0080380D">
        <w:t xml:space="preserve"> </w:t>
      </w:r>
      <w:r>
        <w:t>item</w:t>
      </w:r>
      <w:r w:rsidRPr="0080380D">
        <w:t xml:space="preserve"> </w:t>
      </w:r>
      <w:r>
        <w:t>list</w:t>
      </w:r>
      <w:r w:rsidRPr="0080380D">
        <w:t xml:space="preserve"> </w:t>
      </w:r>
      <w:r>
        <w:t>of</w:t>
      </w:r>
      <w:r w:rsidRPr="0080380D">
        <w:t xml:space="preserve"> </w:t>
      </w:r>
      <w:r>
        <w:t>assets,</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S.06.02</w:t>
      </w:r>
      <w:r w:rsidRPr="0080380D">
        <w:t xml:space="preserve"> </w:t>
      </w:r>
      <w:r>
        <w:t>of</w:t>
      </w:r>
      <w:r w:rsidRPr="0080380D">
        <w:t xml:space="preserve"> </w:t>
      </w:r>
      <w:r>
        <w:t>Annex</w:t>
      </w:r>
      <w:r w:rsidRPr="0080380D">
        <w:t xml:space="preserve"> </w:t>
      </w:r>
      <w:r>
        <w:t>IV</w:t>
      </w:r>
      <w:r w:rsidRPr="0080380D">
        <w:t xml:space="preserve"> </w:t>
      </w:r>
      <w:r>
        <w:t>to</w:t>
      </w:r>
      <w:r w:rsidRPr="0080380D">
        <w:t xml:space="preserve"> </w:t>
      </w:r>
      <w:r>
        <w:t>these</w:t>
      </w:r>
      <w:r w:rsidRPr="0080380D">
        <w:t xml:space="preserve"> </w:t>
      </w:r>
      <w:proofErr w:type="gramStart"/>
      <w:r>
        <w:t>Guidelines;</w:t>
      </w:r>
      <w:proofErr w:type="gramEnd"/>
    </w:p>
    <w:p w14:paraId="16A23D32" w14:textId="598E6FF6" w:rsidR="00BF6324" w:rsidRDefault="00A51A09">
      <w:pPr>
        <w:pStyle w:val="ListParagraph"/>
        <w:numPr>
          <w:ilvl w:val="2"/>
          <w:numId w:val="41"/>
        </w:numPr>
        <w:spacing w:line="276" w:lineRule="auto"/>
        <w:pPrChange w:id="328" w:author="Johannes Backer" w:date="2025-05-15T08:14:00Z">
          <w:pPr>
            <w:pStyle w:val="ListParagraph"/>
            <w:numPr>
              <w:ilvl w:val="2"/>
              <w:numId w:val="24"/>
            </w:numPr>
            <w:spacing w:line="276" w:lineRule="auto"/>
          </w:pPr>
        </w:pPrChange>
      </w:pPr>
      <w:r>
        <w:t>template</w:t>
      </w:r>
      <w:r w:rsidRPr="0080380D">
        <w:t xml:space="preserve"> </w:t>
      </w:r>
      <w:r>
        <w:t>S.06.03.01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the</w:t>
      </w:r>
      <w:r w:rsidRPr="0080380D">
        <w:t xml:space="preserve"> </w:t>
      </w:r>
      <w:r>
        <w:t>look-through</w:t>
      </w:r>
      <w:r w:rsidRPr="0080380D">
        <w:t xml:space="preserve"> </w:t>
      </w:r>
      <w:r>
        <w:t>of</w:t>
      </w:r>
      <w:r w:rsidRPr="0080380D">
        <w:t xml:space="preserve"> </w:t>
      </w:r>
      <w:r>
        <w:t>all</w:t>
      </w:r>
      <w:r w:rsidRPr="0080380D">
        <w:t xml:space="preserve"> </w:t>
      </w:r>
      <w:r>
        <w:t>collective</w:t>
      </w:r>
      <w:r w:rsidRPr="0080380D">
        <w:t xml:space="preserve"> </w:t>
      </w:r>
      <w:r>
        <w:t>investments</w:t>
      </w:r>
      <w:r w:rsidRPr="0080380D">
        <w:t xml:space="preserve"> </w:t>
      </w:r>
      <w:r>
        <w:t>undertakings</w:t>
      </w:r>
      <w:r w:rsidRPr="0080380D">
        <w:t xml:space="preserve"> </w:t>
      </w:r>
      <w:r>
        <w:t>held,</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S.06.03</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only</w:t>
      </w:r>
      <w:r w:rsidRPr="0080380D">
        <w:t xml:space="preserve"> </w:t>
      </w:r>
      <w:r>
        <w:t>when</w:t>
      </w:r>
      <w:r w:rsidRPr="0080380D">
        <w:t xml:space="preserve"> </w:t>
      </w:r>
      <w:r>
        <w:t>the</w:t>
      </w:r>
      <w:r w:rsidRPr="0080380D">
        <w:t xml:space="preserve"> </w:t>
      </w:r>
      <w:r>
        <w:t>ratio</w:t>
      </w:r>
      <w:r w:rsidRPr="0080380D">
        <w:t xml:space="preserve"> </w:t>
      </w:r>
      <w:r>
        <w:t>of</w:t>
      </w:r>
      <w:r w:rsidRPr="0080380D">
        <w:t xml:space="preserve"> </w:t>
      </w:r>
      <w:r>
        <w:t>collective</w:t>
      </w:r>
      <w:r w:rsidRPr="0080380D">
        <w:t xml:space="preserve"> </w:t>
      </w:r>
      <w:r>
        <w:t>investments</w:t>
      </w:r>
      <w:r w:rsidRPr="0080380D">
        <w:t xml:space="preserve"> </w:t>
      </w:r>
      <w:r>
        <w:t>undertakings</w:t>
      </w:r>
      <w:r w:rsidRPr="0080380D">
        <w:t xml:space="preserve"> </w:t>
      </w:r>
      <w:r>
        <w:t>held</w:t>
      </w:r>
      <w:r w:rsidRPr="0080380D">
        <w:t xml:space="preserve"> </w:t>
      </w:r>
      <w:r>
        <w:t>by</w:t>
      </w:r>
      <w:r w:rsidRPr="0080380D">
        <w:t xml:space="preserve"> </w:t>
      </w:r>
      <w:r>
        <w:t>the</w:t>
      </w:r>
      <w:r w:rsidRPr="0080380D">
        <w:t xml:space="preserve"> </w:t>
      </w:r>
      <w:r>
        <w:t>branch</w:t>
      </w:r>
      <w:r w:rsidRPr="0080380D">
        <w:t xml:space="preserve"> </w:t>
      </w:r>
      <w:r>
        <w:t>of</w:t>
      </w:r>
      <w:r w:rsidRPr="0080380D">
        <w:t xml:space="preserve"> </w:t>
      </w:r>
      <w:r>
        <w:t>the</w:t>
      </w:r>
      <w:r w:rsidRPr="0080380D">
        <w:t xml:space="preserve"> </w:t>
      </w:r>
      <w:r>
        <w:t>third-country</w:t>
      </w:r>
      <w:r w:rsidRPr="0080380D">
        <w:t xml:space="preserve"> </w:t>
      </w:r>
      <w:r>
        <w:t>insurance</w:t>
      </w:r>
      <w:r w:rsidRPr="0080380D">
        <w:t xml:space="preserve"> </w:t>
      </w:r>
      <w:r>
        <w:t>undertaking</w:t>
      </w:r>
      <w:r w:rsidRPr="0080380D">
        <w:t xml:space="preserve"> </w:t>
      </w:r>
      <w:r>
        <w:t>to</w:t>
      </w:r>
      <w:r w:rsidRPr="0080380D">
        <w:t xml:space="preserve"> </w:t>
      </w:r>
      <w:r>
        <w:t>total</w:t>
      </w:r>
      <w:r w:rsidRPr="0080380D">
        <w:t xml:space="preserve"> </w:t>
      </w:r>
      <w:r>
        <w:t>investments</w:t>
      </w:r>
      <w:r w:rsidRPr="0080380D">
        <w:t xml:space="preserve"> </w:t>
      </w:r>
      <w:r>
        <w:t>is</w:t>
      </w:r>
      <w:r w:rsidRPr="0080380D">
        <w:t xml:space="preserve"> </w:t>
      </w:r>
      <w:r>
        <w:t>higher</w:t>
      </w:r>
      <w:r w:rsidRPr="0080380D">
        <w:t xml:space="preserve"> </w:t>
      </w:r>
      <w:r>
        <w:t>than</w:t>
      </w:r>
      <w:r w:rsidRPr="0080380D">
        <w:t xml:space="preserve"> </w:t>
      </w:r>
      <w:r>
        <w:t>30%.</w:t>
      </w:r>
      <w:r w:rsidRPr="0080380D">
        <w:t xml:space="preserve"> </w:t>
      </w:r>
      <w:r>
        <w:t>This</w:t>
      </w:r>
      <w:r w:rsidRPr="0080380D">
        <w:t xml:space="preserve"> </w:t>
      </w:r>
      <w:r>
        <w:t>ratio</w:t>
      </w:r>
      <w:r w:rsidRPr="0080380D">
        <w:t xml:space="preserve"> </w:t>
      </w:r>
      <w:r>
        <w:t>is</w:t>
      </w:r>
      <w:r w:rsidRPr="0080380D">
        <w:t xml:space="preserve"> </w:t>
      </w:r>
      <w:r>
        <w:t>measured</w:t>
      </w:r>
      <w:r w:rsidRPr="0080380D">
        <w:t xml:space="preserve"> </w:t>
      </w:r>
      <w:r>
        <w:t>as</w:t>
      </w:r>
      <w:r w:rsidRPr="0080380D">
        <w:t xml:space="preserve"> </w:t>
      </w:r>
      <w:r>
        <w:t>item</w:t>
      </w:r>
      <w:r w:rsidRPr="0080380D">
        <w:t xml:space="preserve"> </w:t>
      </w:r>
      <w:r>
        <w:t>C0010/R0180</w:t>
      </w:r>
      <w:r w:rsidRPr="0080380D">
        <w:t xml:space="preserve"> </w:t>
      </w:r>
      <w:r>
        <w:t>of</w:t>
      </w:r>
      <w:r w:rsidRPr="0080380D">
        <w:t xml:space="preserve"> </w:t>
      </w:r>
      <w:r>
        <w:t>template</w:t>
      </w:r>
      <w:r w:rsidRPr="0080380D">
        <w:t xml:space="preserve"> </w:t>
      </w:r>
      <w:r>
        <w:t>S.02.01.02,</w:t>
      </w:r>
      <w:r w:rsidRPr="0080380D">
        <w:t xml:space="preserve"> </w:t>
      </w:r>
      <w:r>
        <w:t>plus</w:t>
      </w:r>
      <w:r w:rsidRPr="0080380D">
        <w:t xml:space="preserve"> </w:t>
      </w:r>
      <w:r>
        <w:t>collective</w:t>
      </w:r>
      <w:r w:rsidRPr="0080380D">
        <w:t xml:space="preserve"> </w:t>
      </w:r>
      <w:r>
        <w:t>investments</w:t>
      </w:r>
      <w:r w:rsidRPr="0080380D">
        <w:t xml:space="preserve"> </w:t>
      </w:r>
      <w:r>
        <w:t>undertakings</w:t>
      </w:r>
      <w:r w:rsidRPr="0080380D">
        <w:t xml:space="preserve"> </w:t>
      </w:r>
      <w:r>
        <w:t>included</w:t>
      </w:r>
      <w:r w:rsidRPr="0080380D">
        <w:t xml:space="preserve"> </w:t>
      </w:r>
      <w:r>
        <w:t>in</w:t>
      </w:r>
      <w:r w:rsidRPr="0080380D">
        <w:t xml:space="preserve"> </w:t>
      </w:r>
      <w:r>
        <w:t>item</w:t>
      </w:r>
      <w:r w:rsidRPr="0080380D">
        <w:t xml:space="preserve"> </w:t>
      </w:r>
      <w:r>
        <w:t>C0010/R0220</w:t>
      </w:r>
      <w:r w:rsidRPr="0080380D">
        <w:t xml:space="preserve"> </w:t>
      </w:r>
      <w:r>
        <w:t>of</w:t>
      </w:r>
      <w:r w:rsidRPr="0080380D">
        <w:t xml:space="preserve"> </w:t>
      </w:r>
      <w:r>
        <w:t>template</w:t>
      </w:r>
      <w:r w:rsidRPr="0080380D">
        <w:t xml:space="preserve"> </w:t>
      </w:r>
      <w:r>
        <w:t>S.02.01.02,</w:t>
      </w:r>
      <w:r w:rsidRPr="0080380D">
        <w:t xml:space="preserve"> </w:t>
      </w:r>
      <w:r>
        <w:t>plus</w:t>
      </w:r>
      <w:r w:rsidRPr="0080380D">
        <w:t xml:space="preserve"> </w:t>
      </w:r>
      <w:r>
        <w:t>collective</w:t>
      </w:r>
      <w:r w:rsidRPr="0080380D">
        <w:t xml:space="preserve"> </w:t>
      </w:r>
      <w:r>
        <w:t>investments</w:t>
      </w:r>
      <w:r w:rsidRPr="0080380D">
        <w:t xml:space="preserve"> </w:t>
      </w:r>
      <w:r>
        <w:t>undertakings</w:t>
      </w:r>
      <w:r w:rsidRPr="0080380D">
        <w:t xml:space="preserve"> </w:t>
      </w:r>
      <w:r>
        <w:t>included</w:t>
      </w:r>
      <w:r w:rsidRPr="0080380D">
        <w:t xml:space="preserve"> </w:t>
      </w:r>
      <w:r>
        <w:t>in</w:t>
      </w:r>
      <w:r w:rsidRPr="0080380D">
        <w:t xml:space="preserve"> </w:t>
      </w:r>
      <w:r>
        <w:t>item</w:t>
      </w:r>
      <w:r w:rsidRPr="0080380D">
        <w:t xml:space="preserve"> </w:t>
      </w:r>
      <w:r>
        <w:t>C0010/R0090</w:t>
      </w:r>
      <w:r w:rsidRPr="0080380D">
        <w:t xml:space="preserve"> </w:t>
      </w:r>
      <w:r>
        <w:t>of</w:t>
      </w:r>
      <w:r w:rsidRPr="0080380D">
        <w:t xml:space="preserve"> </w:t>
      </w:r>
      <w:r>
        <w:t>template</w:t>
      </w:r>
      <w:r w:rsidRPr="0080380D">
        <w:t xml:space="preserve"> </w:t>
      </w:r>
      <w:r>
        <w:t>S.02.01.02,</w:t>
      </w:r>
      <w:r w:rsidRPr="0080380D">
        <w:t xml:space="preserve"> </w:t>
      </w:r>
      <w:r>
        <w:t>divided</w:t>
      </w:r>
      <w:r w:rsidRPr="0080380D">
        <w:t xml:space="preserve"> </w:t>
      </w:r>
      <w:r>
        <w:t>by</w:t>
      </w:r>
      <w:r w:rsidRPr="0080380D">
        <w:t xml:space="preserve"> </w:t>
      </w:r>
      <w:r>
        <w:t>the</w:t>
      </w:r>
      <w:r w:rsidRPr="0080380D">
        <w:t xml:space="preserve"> </w:t>
      </w:r>
      <w:r>
        <w:t>sum</w:t>
      </w:r>
      <w:r w:rsidRPr="0080380D">
        <w:t xml:space="preserve"> </w:t>
      </w:r>
      <w:r>
        <w:t>of</w:t>
      </w:r>
      <w:r w:rsidRPr="0080380D">
        <w:t xml:space="preserve"> </w:t>
      </w:r>
      <w:r>
        <w:t>items</w:t>
      </w:r>
      <w:r w:rsidRPr="0080380D">
        <w:t xml:space="preserve"> </w:t>
      </w:r>
      <w:r>
        <w:t>C0010/R0070</w:t>
      </w:r>
      <w:r w:rsidRPr="0080380D">
        <w:t xml:space="preserve"> </w:t>
      </w:r>
      <w:r>
        <w:t>and</w:t>
      </w:r>
      <w:r w:rsidRPr="0080380D">
        <w:t xml:space="preserve"> </w:t>
      </w:r>
      <w:r>
        <w:t>C0010/RC0220</w:t>
      </w:r>
      <w:r w:rsidRPr="0080380D">
        <w:t xml:space="preserve"> </w:t>
      </w:r>
      <w:r>
        <w:t>of</w:t>
      </w:r>
      <w:r w:rsidRPr="0080380D">
        <w:t xml:space="preserve"> </w:t>
      </w:r>
      <w:r>
        <w:t>template</w:t>
      </w:r>
      <w:r w:rsidRPr="0080380D">
        <w:t xml:space="preserve"> </w:t>
      </w:r>
      <w:r>
        <w:t>S.</w:t>
      </w:r>
      <w:proofErr w:type="gramStart"/>
      <w:r>
        <w:t>02.01.02;</w:t>
      </w:r>
      <w:proofErr w:type="gramEnd"/>
    </w:p>
    <w:p w14:paraId="03A44F4B" w14:textId="7A2788C0" w:rsidR="00BF6324" w:rsidRDefault="00A51A09">
      <w:pPr>
        <w:pStyle w:val="ListParagraph"/>
        <w:numPr>
          <w:ilvl w:val="2"/>
          <w:numId w:val="41"/>
        </w:numPr>
        <w:spacing w:line="276" w:lineRule="auto"/>
        <w:pPrChange w:id="329" w:author="Johannes Backer" w:date="2025-05-15T08:14:00Z">
          <w:pPr>
            <w:pStyle w:val="ListParagraph"/>
            <w:numPr>
              <w:ilvl w:val="2"/>
              <w:numId w:val="24"/>
            </w:numPr>
            <w:spacing w:line="276" w:lineRule="auto"/>
          </w:pPr>
        </w:pPrChange>
      </w:pPr>
      <w:r>
        <w:t>template</w:t>
      </w:r>
      <w:r w:rsidRPr="0080380D">
        <w:t xml:space="preserve"> </w:t>
      </w:r>
      <w:r>
        <w:t>S.08.01.01</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providing</w:t>
      </w:r>
      <w:r w:rsidRPr="0080380D">
        <w:t xml:space="preserve"> </w:t>
      </w:r>
      <w:r>
        <w:t>an</w:t>
      </w:r>
      <w:r w:rsidRPr="0080380D">
        <w:t xml:space="preserve"> </w:t>
      </w:r>
      <w:proofErr w:type="gramStart"/>
      <w:r>
        <w:t>item</w:t>
      </w:r>
      <w:r w:rsidRPr="0080380D">
        <w:t xml:space="preserve"> </w:t>
      </w:r>
      <w:r>
        <w:t>by</w:t>
      </w:r>
      <w:r w:rsidRPr="0080380D">
        <w:t xml:space="preserve"> </w:t>
      </w:r>
      <w:r>
        <w:t>item</w:t>
      </w:r>
      <w:proofErr w:type="gramEnd"/>
      <w:r w:rsidRPr="0080380D">
        <w:t xml:space="preserve"> </w:t>
      </w:r>
      <w:r>
        <w:t>list</w:t>
      </w:r>
      <w:r w:rsidRPr="0080380D">
        <w:t xml:space="preserve"> </w:t>
      </w:r>
      <w:r>
        <w:t>of</w:t>
      </w:r>
      <w:r w:rsidRPr="0080380D">
        <w:t xml:space="preserve"> </w:t>
      </w:r>
      <w:r>
        <w:t>open</w:t>
      </w:r>
      <w:r w:rsidRPr="0080380D">
        <w:t xml:space="preserve"> </w:t>
      </w:r>
      <w:r>
        <w:t>positions</w:t>
      </w:r>
      <w:r w:rsidRPr="0080380D">
        <w:t xml:space="preserve"> </w:t>
      </w:r>
      <w:r>
        <w:t>of</w:t>
      </w:r>
      <w:r w:rsidRPr="0080380D">
        <w:t xml:space="preserve"> </w:t>
      </w:r>
      <w:r>
        <w:t>derivatives,</w:t>
      </w:r>
      <w:r w:rsidRPr="0080380D">
        <w:t xml:space="preserve"> </w:t>
      </w:r>
      <w:r>
        <w:t>following</w:t>
      </w:r>
      <w:r w:rsidRPr="0080380D">
        <w:t xml:space="preserve"> </w:t>
      </w:r>
      <w:r>
        <w:t>the</w:t>
      </w:r>
      <w:r w:rsidRPr="0080380D">
        <w:t xml:space="preserve"> </w:t>
      </w:r>
      <w:r>
        <w:t>instructions</w:t>
      </w:r>
      <w:r w:rsidRPr="0080380D">
        <w:t xml:space="preserve"> </w:t>
      </w:r>
      <w:r>
        <w:t>set</w:t>
      </w:r>
      <w:r w:rsidRPr="0080380D">
        <w:t xml:space="preserve"> </w:t>
      </w:r>
      <w:r>
        <w:t>out</w:t>
      </w:r>
      <w:r w:rsidRPr="0080380D">
        <w:t xml:space="preserve"> </w:t>
      </w:r>
      <w:r>
        <w:t>in</w:t>
      </w:r>
      <w:r w:rsidRPr="0080380D">
        <w:t xml:space="preserve"> </w:t>
      </w:r>
      <w:r>
        <w:t>S.08.01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proofErr w:type="gramStart"/>
      <w:r>
        <w:t>Information;</w:t>
      </w:r>
      <w:proofErr w:type="gramEnd"/>
    </w:p>
    <w:p w14:paraId="5459FEE5" w14:textId="362A4F9F" w:rsidR="00036783" w:rsidRDefault="008F3E3B">
      <w:pPr>
        <w:pStyle w:val="ListParagraph"/>
        <w:numPr>
          <w:ilvl w:val="2"/>
          <w:numId w:val="41"/>
        </w:numPr>
        <w:pPrChange w:id="330" w:author="Johannes Backer" w:date="2025-05-15T08:14:00Z">
          <w:pPr>
            <w:pStyle w:val="ListParagraph"/>
            <w:numPr>
              <w:ilvl w:val="2"/>
              <w:numId w:val="24"/>
            </w:numPr>
          </w:pPr>
        </w:pPrChange>
      </w:pPr>
      <w:r>
        <w:t>template</w:t>
      </w:r>
      <w:r w:rsidRPr="0080380D">
        <w:t xml:space="preserve"> </w:t>
      </w:r>
      <w:r>
        <w:t>S.12.01.02</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life</w:t>
      </w:r>
      <w:r w:rsidRPr="0080380D">
        <w:t xml:space="preserve"> </w:t>
      </w:r>
      <w:r>
        <w:t>and</w:t>
      </w:r>
      <w:r w:rsidRPr="0080380D">
        <w:t xml:space="preserve"> </w:t>
      </w:r>
      <w:r>
        <w:t>health</w:t>
      </w:r>
      <w:r w:rsidRPr="0080380D">
        <w:t xml:space="preserve"> </w:t>
      </w:r>
      <w:r>
        <w:t>SLT</w:t>
      </w:r>
      <w:r w:rsidRPr="0080380D">
        <w:t xml:space="preserve"> </w:t>
      </w:r>
      <w:r>
        <w:t>technical</w:t>
      </w:r>
      <w:r w:rsidRPr="0080380D">
        <w:t xml:space="preserve"> </w:t>
      </w:r>
      <w:r>
        <w:t>provisions,</w:t>
      </w:r>
      <w:r w:rsidRPr="0080380D">
        <w:t xml:space="preserve"> </w:t>
      </w:r>
      <w:r>
        <w:t>following</w:t>
      </w:r>
      <w:r w:rsidRPr="0080380D">
        <w:t xml:space="preserve"> </w:t>
      </w:r>
      <w:r>
        <w:t>the</w:t>
      </w:r>
      <w:r w:rsidRPr="0080380D">
        <w:t xml:space="preserve"> </w:t>
      </w:r>
      <w:r>
        <w:lastRenderedPageBreak/>
        <w:t>instructions</w:t>
      </w:r>
      <w:r w:rsidRPr="0080380D">
        <w:t xml:space="preserve"> </w:t>
      </w:r>
      <w:r>
        <w:t>set</w:t>
      </w:r>
      <w:r w:rsidRPr="0080380D">
        <w:t xml:space="preserve"> </w:t>
      </w:r>
      <w:r>
        <w:t>out</w:t>
      </w:r>
      <w:r w:rsidRPr="0080380D">
        <w:t xml:space="preserve"> </w:t>
      </w:r>
      <w:r>
        <w:t>in</w:t>
      </w:r>
      <w:r w:rsidRPr="0080380D">
        <w:t xml:space="preserve"> </w:t>
      </w:r>
      <w:r>
        <w:t>S.12.01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for</w:t>
      </w:r>
      <w:r w:rsidRPr="0080380D">
        <w:t xml:space="preserve"> </w:t>
      </w:r>
      <w:r>
        <w:t>each</w:t>
      </w:r>
      <w:r w:rsidRPr="0080380D">
        <w:t xml:space="preserve"> </w:t>
      </w:r>
      <w:r>
        <w:t>line</w:t>
      </w:r>
      <w:r w:rsidRPr="0080380D">
        <w:t xml:space="preserve"> </w:t>
      </w:r>
      <w:r>
        <w:t>of</w:t>
      </w:r>
      <w:r w:rsidRPr="0080380D">
        <w:t xml:space="preserve"> </w:t>
      </w:r>
      <w:r>
        <w:t>business</w:t>
      </w:r>
      <w:r w:rsidRPr="0080380D">
        <w:t xml:space="preserve"> </w:t>
      </w:r>
      <w:r>
        <w:t>as</w:t>
      </w:r>
      <w:r w:rsidRPr="0080380D">
        <w:t xml:space="preserve"> </w:t>
      </w:r>
      <w:r>
        <w:t>defined</w:t>
      </w:r>
      <w:r w:rsidRPr="0080380D">
        <w:t xml:space="preserve"> </w:t>
      </w:r>
      <w:r>
        <w:t>in</w:t>
      </w:r>
      <w:r w:rsidRPr="0080380D">
        <w:t xml:space="preserve"> </w:t>
      </w:r>
      <w:r>
        <w:t>Annex</w:t>
      </w:r>
      <w:r w:rsidRPr="0080380D">
        <w:t xml:space="preserve"> </w:t>
      </w:r>
      <w:r>
        <w:t>I</w:t>
      </w:r>
      <w:r w:rsidRPr="0080380D">
        <w:t xml:space="preserve"> </w:t>
      </w:r>
      <w:r>
        <w:t>of</w:t>
      </w:r>
      <w:r w:rsidRPr="0080380D">
        <w:t xml:space="preserve"> </w:t>
      </w:r>
      <w:r>
        <w:t>Delegated</w:t>
      </w:r>
      <w:r w:rsidRPr="0080380D">
        <w:t xml:space="preserve"> </w:t>
      </w:r>
      <w:r>
        <w:t>Regulation</w:t>
      </w:r>
      <w:r w:rsidRPr="0080380D">
        <w:t xml:space="preserve"> </w:t>
      </w:r>
      <w:r>
        <w:t>(EU)</w:t>
      </w:r>
      <w:r w:rsidRPr="0080380D">
        <w:t xml:space="preserve"> </w:t>
      </w:r>
      <w:proofErr w:type="gramStart"/>
      <w:r w:rsidRPr="0080380D">
        <w:t>2015/35</w:t>
      </w:r>
      <w:r w:rsidR="00036783">
        <w:t>;</w:t>
      </w:r>
      <w:proofErr w:type="gramEnd"/>
    </w:p>
    <w:p w14:paraId="40D110EC" w14:textId="103D689F" w:rsidR="00BF6324" w:rsidRDefault="000E6A24">
      <w:pPr>
        <w:pStyle w:val="ListParagraph"/>
        <w:numPr>
          <w:ilvl w:val="2"/>
          <w:numId w:val="41"/>
        </w:numPr>
        <w:pPrChange w:id="331" w:author="Johannes Backer" w:date="2025-05-15T08:14:00Z">
          <w:pPr>
            <w:pStyle w:val="ListParagraph"/>
            <w:numPr>
              <w:ilvl w:val="2"/>
              <w:numId w:val="24"/>
            </w:numPr>
          </w:pPr>
        </w:pPrChange>
      </w:pPr>
      <w:r>
        <w:t>template</w:t>
      </w:r>
      <w:r w:rsidRPr="0080380D">
        <w:t xml:space="preserve"> </w:t>
      </w:r>
      <w:r>
        <w:t>S.17.01.02</w:t>
      </w:r>
      <w:r w:rsidRPr="0080380D">
        <w:t xml:space="preserve"> </w:t>
      </w:r>
      <w:r>
        <w:t>of</w:t>
      </w:r>
      <w:r w:rsidRPr="0080380D">
        <w:t xml:space="preserve"> </w:t>
      </w:r>
      <w:r>
        <w:t>Annex</w:t>
      </w:r>
      <w:r w:rsidRPr="0080380D">
        <w:t xml:space="preserve"> </w:t>
      </w:r>
      <w:r>
        <w:t>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specifying</w:t>
      </w:r>
      <w:r w:rsidRPr="0080380D">
        <w:t xml:space="preserve"> </w:t>
      </w:r>
      <w:r>
        <w:t>information</w:t>
      </w:r>
      <w:r w:rsidRPr="0080380D">
        <w:t xml:space="preserve"> </w:t>
      </w:r>
      <w:r>
        <w:t>on</w:t>
      </w:r>
      <w:r w:rsidRPr="0080380D">
        <w:t xml:space="preserve"> </w:t>
      </w:r>
      <w:r>
        <w:t>non-life</w:t>
      </w:r>
      <w:r w:rsidRPr="0080380D">
        <w:t xml:space="preserve"> </w:t>
      </w:r>
      <w:r>
        <w:t>technical</w:t>
      </w:r>
      <w:r w:rsidRPr="0080380D">
        <w:t xml:space="preserve"> </w:t>
      </w:r>
      <w:r>
        <w:t>provisions,</w:t>
      </w:r>
      <w:r w:rsidRPr="0080380D">
        <w:t xml:space="preserve"> </w:t>
      </w:r>
      <w:r>
        <w:t>following</w:t>
      </w:r>
      <w:r w:rsidRPr="0080380D">
        <w:t xml:space="preserve"> </w:t>
      </w:r>
      <w:r>
        <w:t>the</w:t>
      </w:r>
      <w:r w:rsidRPr="0080380D">
        <w:t xml:space="preserve"> </w:t>
      </w:r>
      <w:r>
        <w:t>instructions</w:t>
      </w:r>
      <w:r w:rsidRPr="0080380D">
        <w:t xml:space="preserve"> </w:t>
      </w:r>
      <w:r>
        <w:t>in</w:t>
      </w:r>
      <w:r w:rsidR="008035F9">
        <w:t xml:space="preserve"> </w:t>
      </w:r>
      <w:r>
        <w:t>S.17.01</w:t>
      </w:r>
      <w:r w:rsidRPr="0080380D">
        <w:t xml:space="preserve"> </w:t>
      </w:r>
      <w:r>
        <w:t>of</w:t>
      </w:r>
      <w:r w:rsidRPr="0080380D">
        <w:t xml:space="preserve"> </w:t>
      </w:r>
      <w:r>
        <w:t>Annex</w:t>
      </w:r>
      <w:r w:rsidRPr="0080380D">
        <w:t xml:space="preserve"> </w:t>
      </w:r>
      <w:r>
        <w:t>II</w:t>
      </w:r>
      <w:r w:rsidRPr="0080380D">
        <w:t xml:space="preserve"> </w:t>
      </w:r>
      <w:r>
        <w:t>to</w:t>
      </w:r>
      <w:r w:rsidRPr="0080380D">
        <w:t xml:space="preserve"> </w:t>
      </w:r>
      <w:r>
        <w:t>the</w:t>
      </w:r>
      <w:r w:rsidRPr="0080380D">
        <w:t xml:space="preserve"> </w:t>
      </w:r>
      <w:r>
        <w:t>Implementing</w:t>
      </w:r>
      <w:r w:rsidRPr="0080380D">
        <w:t xml:space="preserve"> </w:t>
      </w:r>
      <w:r>
        <w:t>Technical</w:t>
      </w:r>
      <w:r w:rsidRPr="0080380D">
        <w:t xml:space="preserve"> </w:t>
      </w:r>
      <w:r>
        <w:t>Standard</w:t>
      </w:r>
      <w:r w:rsidRPr="0080380D">
        <w:t xml:space="preserve"> </w:t>
      </w:r>
      <w:r>
        <w:t>on</w:t>
      </w:r>
      <w:r w:rsidRPr="0080380D">
        <w:t xml:space="preserve"> </w:t>
      </w:r>
      <w:r>
        <w:t>the</w:t>
      </w:r>
      <w:r w:rsidRPr="0080380D">
        <w:t xml:space="preserve"> </w:t>
      </w:r>
      <w:r>
        <w:t>Templates</w:t>
      </w:r>
      <w:r w:rsidRPr="0080380D">
        <w:t xml:space="preserve"> </w:t>
      </w:r>
      <w:r>
        <w:t>for</w:t>
      </w:r>
      <w:r w:rsidRPr="0080380D">
        <w:t xml:space="preserve"> </w:t>
      </w:r>
      <w:r>
        <w:t>the</w:t>
      </w:r>
      <w:r w:rsidRPr="0080380D">
        <w:t xml:space="preserve"> </w:t>
      </w:r>
      <w:r>
        <w:t>Submission</w:t>
      </w:r>
      <w:r w:rsidRPr="0080380D">
        <w:t xml:space="preserve"> </w:t>
      </w:r>
      <w:r>
        <w:t>of</w:t>
      </w:r>
      <w:r w:rsidRPr="0080380D">
        <w:t xml:space="preserve"> </w:t>
      </w:r>
      <w:r>
        <w:t>Information,</w:t>
      </w:r>
      <w:r w:rsidRPr="0080380D">
        <w:t xml:space="preserve"> </w:t>
      </w:r>
      <w:r>
        <w:t>for</w:t>
      </w:r>
      <w:r w:rsidRPr="0080380D">
        <w:t xml:space="preserve"> </w:t>
      </w:r>
      <w:r>
        <w:t>each</w:t>
      </w:r>
      <w:r w:rsidRPr="0080380D">
        <w:t xml:space="preserve"> </w:t>
      </w:r>
      <w:r>
        <w:t>line</w:t>
      </w:r>
      <w:r w:rsidRPr="0080380D">
        <w:t xml:space="preserve"> </w:t>
      </w:r>
      <w:r>
        <w:t>of</w:t>
      </w:r>
      <w:r w:rsidRPr="0080380D">
        <w:t xml:space="preserve"> </w:t>
      </w:r>
      <w:r>
        <w:t>business</w:t>
      </w:r>
      <w:r w:rsidRPr="0080380D">
        <w:t xml:space="preserve"> </w:t>
      </w:r>
      <w:r>
        <w:t>as</w:t>
      </w:r>
      <w:r w:rsidRPr="0080380D">
        <w:t xml:space="preserve"> </w:t>
      </w:r>
      <w:r>
        <w:t>defined</w:t>
      </w:r>
      <w:r w:rsidRPr="0080380D">
        <w:t xml:space="preserve"> </w:t>
      </w:r>
      <w:r>
        <w:t>in</w:t>
      </w:r>
      <w:r w:rsidRPr="0080380D">
        <w:t xml:space="preserve"> </w:t>
      </w:r>
      <w:r>
        <w:t>Annex</w:t>
      </w:r>
      <w:r w:rsidRPr="0080380D">
        <w:t xml:space="preserve"> </w:t>
      </w:r>
      <w:r>
        <w:t>I</w:t>
      </w:r>
      <w:r w:rsidRPr="0080380D">
        <w:t xml:space="preserve"> </w:t>
      </w:r>
      <w:r>
        <w:t>of</w:t>
      </w:r>
      <w:r w:rsidRPr="0080380D">
        <w:t xml:space="preserve"> </w:t>
      </w:r>
      <w:r>
        <w:t>Delegated</w:t>
      </w:r>
      <w:r w:rsidRPr="0080380D">
        <w:t xml:space="preserve"> </w:t>
      </w:r>
      <w:r>
        <w:t>Regulation</w:t>
      </w:r>
      <w:r w:rsidRPr="0080380D">
        <w:t xml:space="preserve"> </w:t>
      </w:r>
      <w:r>
        <w:t>(EU)</w:t>
      </w:r>
      <w:r w:rsidRPr="0080380D">
        <w:t xml:space="preserve"> </w:t>
      </w:r>
      <w:r>
        <w:t>2015/35</w:t>
      </w:r>
    </w:p>
    <w:p w14:paraId="2F8311FD" w14:textId="62F495E3" w:rsidR="00BF6324" w:rsidRDefault="000E6A24">
      <w:pPr>
        <w:pStyle w:val="ListParagraph"/>
        <w:numPr>
          <w:ilvl w:val="2"/>
          <w:numId w:val="41"/>
        </w:numPr>
        <w:pPrChange w:id="332" w:author="Johannes Backer" w:date="2025-05-15T08:14:00Z">
          <w:pPr>
            <w:pStyle w:val="ListParagraph"/>
            <w:numPr>
              <w:ilvl w:val="2"/>
              <w:numId w:val="24"/>
            </w:numPr>
          </w:pPr>
        </w:pPrChange>
      </w:pPr>
      <w:r>
        <w:t>template</w:t>
      </w:r>
      <w:r w:rsidRPr="0080380D">
        <w:t xml:space="preserve"> </w:t>
      </w:r>
      <w:r>
        <w:t>S.23.01.07</w:t>
      </w:r>
      <w:r w:rsidRPr="0080380D">
        <w:t xml:space="preserve"> </w:t>
      </w:r>
      <w:r>
        <w:t>of</w:t>
      </w:r>
      <w:r w:rsidRPr="0080380D">
        <w:t xml:space="preserve"> </w:t>
      </w:r>
      <w:r>
        <w:t>Annex</w:t>
      </w:r>
      <w:r w:rsidRPr="0080380D">
        <w:t xml:space="preserve"> </w:t>
      </w:r>
      <w:r>
        <w:t>III</w:t>
      </w:r>
      <w:r w:rsidRPr="0080380D">
        <w:t xml:space="preserve"> </w:t>
      </w:r>
      <w:r>
        <w:t>to</w:t>
      </w:r>
      <w:r w:rsidRPr="0080380D">
        <w:t xml:space="preserve"> </w:t>
      </w:r>
      <w:r>
        <w:t>these</w:t>
      </w:r>
      <w:r w:rsidRPr="0080380D">
        <w:t xml:space="preserve"> </w:t>
      </w:r>
      <w:r>
        <w:t>Guidelines,</w:t>
      </w:r>
      <w:r w:rsidRPr="0080380D">
        <w:t xml:space="preserve"> </w:t>
      </w:r>
      <w:r>
        <w:t>specifying</w:t>
      </w:r>
      <w:r w:rsidRPr="0080380D">
        <w:t xml:space="preserve"> </w:t>
      </w:r>
      <w:r>
        <w:t>information</w:t>
      </w:r>
      <w:r w:rsidRPr="0080380D">
        <w:t xml:space="preserve"> </w:t>
      </w:r>
      <w:r>
        <w:t>on</w:t>
      </w:r>
      <w:r w:rsidRPr="0080380D">
        <w:t xml:space="preserve"> </w:t>
      </w:r>
      <w:r>
        <w:t>own</w:t>
      </w:r>
      <w:r w:rsidRPr="0080380D">
        <w:t xml:space="preserve"> </w:t>
      </w:r>
      <w:r>
        <w:t>funds,</w:t>
      </w:r>
      <w:r w:rsidRPr="0080380D">
        <w:t xml:space="preserve"> </w:t>
      </w:r>
      <w:r>
        <w:t>following</w:t>
      </w:r>
      <w:r w:rsidRPr="0080380D">
        <w:t xml:space="preserve"> </w:t>
      </w:r>
      <w:r>
        <w:t>the</w:t>
      </w:r>
      <w:r w:rsidRPr="0080380D">
        <w:t xml:space="preserve"> </w:t>
      </w:r>
      <w:r>
        <w:t>instructions</w:t>
      </w:r>
      <w:r w:rsidRPr="0080380D">
        <w:t xml:space="preserve"> </w:t>
      </w:r>
      <w:r>
        <w:t>in</w:t>
      </w:r>
      <w:r w:rsidRPr="0080380D">
        <w:t xml:space="preserve"> </w:t>
      </w:r>
      <w:r>
        <w:t>S.23.01</w:t>
      </w:r>
      <w:r w:rsidRPr="0080380D">
        <w:t xml:space="preserve"> </w:t>
      </w:r>
      <w:r>
        <w:t>of</w:t>
      </w:r>
      <w:r w:rsidRPr="0080380D">
        <w:t xml:space="preserve"> </w:t>
      </w:r>
      <w:r>
        <w:t>Annex</w:t>
      </w:r>
      <w:r w:rsidRPr="0080380D">
        <w:t xml:space="preserve"> </w:t>
      </w:r>
      <w:r>
        <w:t>IV</w:t>
      </w:r>
      <w:r w:rsidRPr="0080380D">
        <w:t xml:space="preserve"> </w:t>
      </w:r>
      <w:r>
        <w:t>to</w:t>
      </w:r>
      <w:r w:rsidRPr="0080380D">
        <w:t xml:space="preserve"> </w:t>
      </w:r>
      <w:r>
        <w:t>these</w:t>
      </w:r>
      <w:r w:rsidRPr="0080380D">
        <w:t xml:space="preserve"> </w:t>
      </w:r>
      <w:proofErr w:type="gramStart"/>
      <w:r>
        <w:t>Guidelines;</w:t>
      </w:r>
      <w:proofErr w:type="gramEnd"/>
    </w:p>
    <w:p w14:paraId="7B00D2AD" w14:textId="123DB266" w:rsidR="009D3860" w:rsidDel="005D5A0C" w:rsidRDefault="000E6A24">
      <w:pPr>
        <w:pStyle w:val="ListParagraph"/>
        <w:numPr>
          <w:ilvl w:val="2"/>
          <w:numId w:val="41"/>
        </w:numPr>
        <w:spacing w:line="276" w:lineRule="auto"/>
        <w:rPr>
          <w:del w:id="333" w:author="Johannes Backer" w:date="2025-05-15T08:23:00Z"/>
        </w:rPr>
        <w:pPrChange w:id="334" w:author="Johannes Backer" w:date="2025-05-15T08:14:00Z">
          <w:pPr>
            <w:pStyle w:val="ListParagraph"/>
            <w:numPr>
              <w:ilvl w:val="2"/>
              <w:numId w:val="24"/>
            </w:numPr>
            <w:spacing w:line="276" w:lineRule="auto"/>
          </w:pPr>
        </w:pPrChange>
      </w:pPr>
      <w:del w:id="335" w:author="Johannes Backer" w:date="2025-05-15T08:23:00Z">
        <w:r w:rsidDel="005D5A0C">
          <w:delText>S.28.01.01</w:delText>
        </w:r>
        <w:r w:rsidRPr="0080380D" w:rsidDel="005D5A0C">
          <w:delText xml:space="preserve"> </w:delText>
        </w:r>
        <w:r w:rsidDel="005D5A0C">
          <w:delText>of</w:delText>
        </w:r>
        <w:r w:rsidRPr="0080380D" w:rsidDel="005D5A0C">
          <w:delText xml:space="preserve"> </w:delText>
        </w:r>
        <w:r w:rsidDel="005D5A0C">
          <w:delText>Annex</w:delText>
        </w:r>
        <w:r w:rsidRPr="0080380D" w:rsidDel="005D5A0C">
          <w:delText xml:space="preserve"> </w:delText>
        </w:r>
        <w:r w:rsidDel="005D5A0C">
          <w:delText>I</w:delText>
        </w:r>
        <w:r w:rsidRPr="0080380D" w:rsidDel="005D5A0C">
          <w:delText xml:space="preserve"> </w:delText>
        </w:r>
        <w:r w:rsidDel="005D5A0C">
          <w:delText>to</w:delText>
        </w:r>
        <w:r w:rsidRPr="0080380D" w:rsidDel="005D5A0C">
          <w:delText xml:space="preserve"> </w:delText>
        </w:r>
        <w:r w:rsidDel="005D5A0C">
          <w:delText>the</w:delText>
        </w:r>
        <w:r w:rsidRPr="0080380D" w:rsidDel="005D5A0C">
          <w:delText xml:space="preserve"> </w:delText>
        </w:r>
        <w:r w:rsidDel="005D5A0C">
          <w:delText>Implementing</w:delText>
        </w:r>
        <w:r w:rsidRPr="0080380D" w:rsidDel="005D5A0C">
          <w:delText xml:space="preserve"> </w:delText>
        </w:r>
        <w:r w:rsidDel="005D5A0C">
          <w:delText>Technical</w:delText>
        </w:r>
        <w:r w:rsidRPr="0080380D" w:rsidDel="005D5A0C">
          <w:delText xml:space="preserve"> </w:delText>
        </w:r>
        <w:r w:rsidDel="005D5A0C">
          <w:delText>Standard</w:delText>
        </w:r>
        <w:r w:rsidRPr="0080380D" w:rsidDel="005D5A0C">
          <w:delText xml:space="preserve"> </w:delText>
        </w:r>
        <w:r w:rsidDel="005D5A0C">
          <w:delText>on</w:delText>
        </w:r>
        <w:r w:rsidRPr="0080380D" w:rsidDel="005D5A0C">
          <w:delText xml:space="preserve"> </w:delText>
        </w:r>
        <w:r w:rsidDel="005D5A0C">
          <w:delText>the</w:delText>
        </w:r>
        <w:r w:rsidRPr="0080380D" w:rsidDel="005D5A0C">
          <w:delText xml:space="preserve"> </w:delText>
        </w:r>
        <w:r w:rsidDel="005D5A0C">
          <w:delText>Templates</w:delText>
        </w:r>
        <w:r w:rsidRPr="0080380D" w:rsidDel="005D5A0C">
          <w:delText xml:space="preserve"> </w:delText>
        </w:r>
        <w:r w:rsidDel="005D5A0C">
          <w:delText>for</w:delText>
        </w:r>
        <w:r w:rsidRPr="0080380D" w:rsidDel="005D5A0C">
          <w:delText xml:space="preserve"> </w:delText>
        </w:r>
        <w:r w:rsidDel="005D5A0C">
          <w:delText>the</w:delText>
        </w:r>
        <w:r w:rsidRPr="0080380D" w:rsidDel="005D5A0C">
          <w:delText xml:space="preserve"> </w:delText>
        </w:r>
        <w:r w:rsidDel="005D5A0C">
          <w:delText>Submission</w:delText>
        </w:r>
        <w:r w:rsidRPr="0080380D" w:rsidDel="005D5A0C">
          <w:delText xml:space="preserve"> </w:delText>
        </w:r>
        <w:r w:rsidDel="005D5A0C">
          <w:delText>of</w:delText>
        </w:r>
        <w:r w:rsidRPr="0080380D" w:rsidDel="005D5A0C">
          <w:delText xml:space="preserve"> </w:delText>
        </w:r>
        <w:r w:rsidDel="005D5A0C">
          <w:delText>Information,</w:delText>
        </w:r>
        <w:r w:rsidRPr="0080380D" w:rsidDel="005D5A0C">
          <w:delText xml:space="preserve"> </w:delText>
        </w:r>
        <w:r w:rsidDel="005D5A0C">
          <w:delText>specifying</w:delText>
        </w:r>
        <w:r w:rsidRPr="0080380D" w:rsidDel="005D5A0C">
          <w:delText xml:space="preserve"> </w:delText>
        </w:r>
        <w:r w:rsidDel="005D5A0C">
          <w:delText>the</w:delText>
        </w:r>
        <w:r w:rsidRPr="0080380D" w:rsidDel="005D5A0C">
          <w:delText xml:space="preserve"> </w:delText>
        </w:r>
        <w:r w:rsidDel="005D5A0C">
          <w:delText>MCR</w:delText>
        </w:r>
        <w:r w:rsidRPr="0080380D" w:rsidDel="005D5A0C">
          <w:delText xml:space="preserve"> </w:delText>
        </w:r>
        <w:r w:rsidDel="005D5A0C">
          <w:delText>for</w:delText>
        </w:r>
        <w:r w:rsidRPr="0080380D" w:rsidDel="005D5A0C">
          <w:delText xml:space="preserve"> </w:delText>
        </w:r>
        <w:r w:rsidDel="005D5A0C">
          <w:delText>branch</w:delText>
        </w:r>
        <w:r w:rsidRPr="0080380D" w:rsidDel="005D5A0C">
          <w:delText xml:space="preserve"> </w:delText>
        </w:r>
        <w:r w:rsidDel="005D5A0C">
          <w:delText>engaged</w:delText>
        </w:r>
        <w:r w:rsidRPr="0080380D" w:rsidDel="005D5A0C">
          <w:delText xml:space="preserve"> </w:delText>
        </w:r>
        <w:r w:rsidDel="005D5A0C">
          <w:delText>in</w:delText>
        </w:r>
        <w:r w:rsidRPr="0080380D" w:rsidDel="005D5A0C">
          <w:delText xml:space="preserve"> </w:delText>
        </w:r>
        <w:r w:rsidDel="005D5A0C">
          <w:delText>only</w:delText>
        </w:r>
        <w:r w:rsidRPr="0080380D" w:rsidDel="005D5A0C">
          <w:delText xml:space="preserve"> </w:delText>
        </w:r>
        <w:r w:rsidDel="005D5A0C">
          <w:delText>life</w:delText>
        </w:r>
        <w:r w:rsidRPr="0080380D" w:rsidDel="005D5A0C">
          <w:delText xml:space="preserve"> </w:delText>
        </w:r>
        <w:r w:rsidDel="005D5A0C">
          <w:delText>or</w:delText>
        </w:r>
        <w:r w:rsidRPr="0080380D" w:rsidDel="005D5A0C">
          <w:delText xml:space="preserve"> </w:delText>
        </w:r>
        <w:r w:rsidDel="005D5A0C">
          <w:delText>non-life</w:delText>
        </w:r>
        <w:r w:rsidRPr="0080380D" w:rsidDel="005D5A0C">
          <w:delText xml:space="preserve"> </w:delText>
        </w:r>
        <w:r w:rsidDel="005D5A0C">
          <w:delText>insurance</w:delText>
        </w:r>
        <w:r w:rsidRPr="0080380D" w:rsidDel="005D5A0C">
          <w:delText xml:space="preserve"> </w:delText>
        </w:r>
        <w:r w:rsidDel="005D5A0C">
          <w:delText>or</w:delText>
        </w:r>
        <w:r w:rsidRPr="0080380D" w:rsidDel="005D5A0C">
          <w:delText xml:space="preserve"> </w:delText>
        </w:r>
        <w:r w:rsidDel="005D5A0C">
          <w:delText>reinsurance</w:delText>
        </w:r>
        <w:r w:rsidRPr="0080380D" w:rsidDel="005D5A0C">
          <w:delText xml:space="preserve"> </w:delText>
        </w:r>
        <w:r w:rsidDel="005D5A0C">
          <w:delText>activity,</w:delText>
        </w:r>
        <w:r w:rsidRPr="0080380D" w:rsidDel="005D5A0C">
          <w:delText xml:space="preserve"> </w:delText>
        </w:r>
        <w:r w:rsidDel="005D5A0C">
          <w:delText>following</w:delText>
        </w:r>
        <w:r w:rsidRPr="0080380D" w:rsidDel="005D5A0C">
          <w:delText xml:space="preserve"> </w:delText>
        </w:r>
        <w:r w:rsidDel="005D5A0C">
          <w:delText>the</w:delText>
        </w:r>
        <w:r w:rsidRPr="0080380D" w:rsidDel="005D5A0C">
          <w:delText xml:space="preserve"> </w:delText>
        </w:r>
        <w:r w:rsidDel="005D5A0C">
          <w:delText>instructions</w:delText>
        </w:r>
        <w:r w:rsidRPr="0080380D" w:rsidDel="005D5A0C">
          <w:delText xml:space="preserve"> </w:delText>
        </w:r>
        <w:r w:rsidDel="005D5A0C">
          <w:delText>set</w:delText>
        </w:r>
        <w:r w:rsidRPr="0080380D" w:rsidDel="005D5A0C">
          <w:delText xml:space="preserve"> </w:delText>
        </w:r>
        <w:r w:rsidDel="005D5A0C">
          <w:delText>out</w:delText>
        </w:r>
        <w:r w:rsidRPr="0080380D" w:rsidDel="005D5A0C">
          <w:delText xml:space="preserve"> </w:delText>
        </w:r>
        <w:r w:rsidDel="005D5A0C">
          <w:delText>in</w:delText>
        </w:r>
        <w:r w:rsidRPr="0080380D" w:rsidDel="005D5A0C">
          <w:delText xml:space="preserve"> </w:delText>
        </w:r>
        <w:r w:rsidDel="005D5A0C">
          <w:delText>S.28.01</w:delText>
        </w:r>
        <w:r w:rsidRPr="0080380D" w:rsidDel="005D5A0C">
          <w:delText xml:space="preserve"> </w:delText>
        </w:r>
        <w:r w:rsidDel="005D5A0C">
          <w:delText>of</w:delText>
        </w:r>
        <w:r w:rsidRPr="0080380D" w:rsidDel="005D5A0C">
          <w:delText xml:space="preserve"> </w:delText>
        </w:r>
        <w:r w:rsidDel="005D5A0C">
          <w:delText>Annex</w:delText>
        </w:r>
        <w:r w:rsidRPr="0080380D" w:rsidDel="005D5A0C">
          <w:delText xml:space="preserve"> </w:delText>
        </w:r>
        <w:r w:rsidDel="005D5A0C">
          <w:delText>II</w:delText>
        </w:r>
        <w:r w:rsidRPr="0080380D" w:rsidDel="005D5A0C">
          <w:delText xml:space="preserve"> </w:delText>
        </w:r>
        <w:r w:rsidDel="005D5A0C">
          <w:delText>to</w:delText>
        </w:r>
        <w:r w:rsidRPr="0080380D" w:rsidDel="005D5A0C">
          <w:delText xml:space="preserve"> </w:delText>
        </w:r>
        <w:r w:rsidDel="005D5A0C">
          <w:delText>the</w:delText>
        </w:r>
        <w:r w:rsidRPr="0080380D" w:rsidDel="005D5A0C">
          <w:delText xml:space="preserve"> </w:delText>
        </w:r>
        <w:r w:rsidDel="005D5A0C">
          <w:delText>Implementing</w:delText>
        </w:r>
        <w:r w:rsidRPr="0080380D" w:rsidDel="005D5A0C">
          <w:delText xml:space="preserve"> </w:delText>
        </w:r>
        <w:r w:rsidDel="005D5A0C">
          <w:delText>Technical</w:delText>
        </w:r>
        <w:r w:rsidRPr="0080380D" w:rsidDel="005D5A0C">
          <w:delText xml:space="preserve"> </w:delText>
        </w:r>
        <w:r w:rsidDel="005D5A0C">
          <w:delText>Standard</w:delText>
        </w:r>
        <w:r w:rsidRPr="0080380D" w:rsidDel="005D5A0C">
          <w:delText xml:space="preserve"> </w:delText>
        </w:r>
        <w:r w:rsidDel="005D5A0C">
          <w:delText>on</w:delText>
        </w:r>
        <w:r w:rsidRPr="0080380D" w:rsidDel="005D5A0C">
          <w:delText xml:space="preserve"> </w:delText>
        </w:r>
        <w:r w:rsidDel="005D5A0C">
          <w:delText>the</w:delText>
        </w:r>
        <w:r w:rsidRPr="0080380D" w:rsidDel="005D5A0C">
          <w:delText xml:space="preserve"> </w:delText>
        </w:r>
        <w:r w:rsidDel="005D5A0C">
          <w:delText>Templates</w:delText>
        </w:r>
        <w:r w:rsidRPr="0080380D" w:rsidDel="005D5A0C">
          <w:delText xml:space="preserve"> </w:delText>
        </w:r>
        <w:r w:rsidDel="005D5A0C">
          <w:delText>for</w:delText>
        </w:r>
        <w:r w:rsidRPr="0080380D" w:rsidDel="005D5A0C">
          <w:delText xml:space="preserve"> </w:delText>
        </w:r>
        <w:r w:rsidDel="005D5A0C">
          <w:delText>the</w:delText>
        </w:r>
        <w:r w:rsidRPr="0080380D" w:rsidDel="005D5A0C">
          <w:delText xml:space="preserve"> </w:delText>
        </w:r>
        <w:r w:rsidDel="005D5A0C">
          <w:delText>Submission</w:delText>
        </w:r>
        <w:r w:rsidRPr="0080380D" w:rsidDel="005D5A0C">
          <w:delText xml:space="preserve"> </w:delText>
        </w:r>
        <w:r w:rsidDel="005D5A0C">
          <w:delText>of</w:delText>
        </w:r>
        <w:r w:rsidRPr="0080380D" w:rsidDel="005D5A0C">
          <w:delText xml:space="preserve"> Information;</w:delText>
        </w:r>
      </w:del>
    </w:p>
    <w:p w14:paraId="5B2393BE" w14:textId="25404C15" w:rsidR="00036783" w:rsidDel="005D5A0C" w:rsidRDefault="000E6A24">
      <w:pPr>
        <w:pStyle w:val="ListParagraph"/>
        <w:numPr>
          <w:ilvl w:val="2"/>
          <w:numId w:val="41"/>
        </w:numPr>
        <w:spacing w:line="276" w:lineRule="auto"/>
        <w:rPr>
          <w:del w:id="336" w:author="Johannes Backer" w:date="2025-05-15T08:23:00Z"/>
        </w:rPr>
        <w:pPrChange w:id="337" w:author="Johannes Backer" w:date="2025-05-15T08:14:00Z">
          <w:pPr>
            <w:pStyle w:val="ListParagraph"/>
            <w:numPr>
              <w:ilvl w:val="2"/>
              <w:numId w:val="24"/>
            </w:numPr>
            <w:spacing w:line="276" w:lineRule="auto"/>
          </w:pPr>
        </w:pPrChange>
      </w:pPr>
      <w:del w:id="338" w:author="Johannes Backer" w:date="2025-05-15T08:23:00Z">
        <w:r w:rsidDel="005D5A0C">
          <w:delText>S.28.02.01</w:delText>
        </w:r>
        <w:r w:rsidRPr="0080380D" w:rsidDel="005D5A0C">
          <w:delText xml:space="preserve"> </w:delText>
        </w:r>
        <w:r w:rsidDel="005D5A0C">
          <w:delText>of</w:delText>
        </w:r>
        <w:r w:rsidRPr="0080380D" w:rsidDel="005D5A0C">
          <w:delText xml:space="preserve"> </w:delText>
        </w:r>
        <w:r w:rsidDel="005D5A0C">
          <w:delText>Annex</w:delText>
        </w:r>
        <w:r w:rsidRPr="0080380D" w:rsidDel="005D5A0C">
          <w:delText xml:space="preserve"> </w:delText>
        </w:r>
        <w:r w:rsidDel="005D5A0C">
          <w:delText>I</w:delText>
        </w:r>
        <w:r w:rsidRPr="0080380D" w:rsidDel="005D5A0C">
          <w:delText xml:space="preserve"> </w:delText>
        </w:r>
        <w:r w:rsidDel="005D5A0C">
          <w:delText>to</w:delText>
        </w:r>
        <w:r w:rsidRPr="0080380D" w:rsidDel="005D5A0C">
          <w:delText xml:space="preserve"> </w:delText>
        </w:r>
        <w:r w:rsidDel="005D5A0C">
          <w:delText>the</w:delText>
        </w:r>
        <w:r w:rsidRPr="0080380D" w:rsidDel="005D5A0C">
          <w:delText xml:space="preserve"> </w:delText>
        </w:r>
        <w:r w:rsidDel="005D5A0C">
          <w:delText>Implementing</w:delText>
        </w:r>
        <w:r w:rsidRPr="0080380D" w:rsidDel="005D5A0C">
          <w:delText xml:space="preserve"> </w:delText>
        </w:r>
        <w:r w:rsidDel="005D5A0C">
          <w:delText>Technical</w:delText>
        </w:r>
        <w:r w:rsidRPr="0080380D" w:rsidDel="005D5A0C">
          <w:delText xml:space="preserve"> </w:delText>
        </w:r>
        <w:r w:rsidDel="005D5A0C">
          <w:delText>Standard</w:delText>
        </w:r>
        <w:r w:rsidRPr="0080380D" w:rsidDel="005D5A0C">
          <w:delText xml:space="preserve"> </w:delText>
        </w:r>
        <w:r w:rsidDel="005D5A0C">
          <w:delText>on</w:delText>
        </w:r>
        <w:r w:rsidRPr="0080380D" w:rsidDel="005D5A0C">
          <w:delText xml:space="preserve"> </w:delText>
        </w:r>
        <w:r w:rsidDel="005D5A0C">
          <w:delText>the</w:delText>
        </w:r>
        <w:r w:rsidRPr="0080380D" w:rsidDel="005D5A0C">
          <w:delText xml:space="preserve"> </w:delText>
        </w:r>
        <w:r w:rsidDel="005D5A0C">
          <w:delText>Templates</w:delText>
        </w:r>
        <w:r w:rsidRPr="0080380D" w:rsidDel="005D5A0C">
          <w:delText xml:space="preserve"> </w:delText>
        </w:r>
        <w:r w:rsidDel="005D5A0C">
          <w:delText>for</w:delText>
        </w:r>
        <w:r w:rsidRPr="0080380D" w:rsidDel="005D5A0C">
          <w:delText xml:space="preserve"> </w:delText>
        </w:r>
        <w:r w:rsidDel="005D5A0C">
          <w:delText>the</w:delText>
        </w:r>
        <w:r w:rsidRPr="0080380D" w:rsidDel="005D5A0C">
          <w:delText xml:space="preserve"> </w:delText>
        </w:r>
        <w:r w:rsidDel="005D5A0C">
          <w:delText>Submission</w:delText>
        </w:r>
        <w:r w:rsidRPr="0080380D" w:rsidDel="005D5A0C">
          <w:delText xml:space="preserve"> </w:delText>
        </w:r>
        <w:r w:rsidDel="005D5A0C">
          <w:delText>of</w:delText>
        </w:r>
        <w:r w:rsidRPr="0080380D" w:rsidDel="005D5A0C">
          <w:delText xml:space="preserve"> </w:delText>
        </w:r>
        <w:r w:rsidDel="005D5A0C">
          <w:delText>Information,</w:delText>
        </w:r>
        <w:r w:rsidRPr="0080380D" w:rsidDel="005D5A0C">
          <w:delText xml:space="preserve"> </w:delText>
        </w:r>
        <w:r w:rsidDel="005D5A0C">
          <w:delText>specifying</w:delText>
        </w:r>
        <w:r w:rsidRPr="0080380D" w:rsidDel="005D5A0C">
          <w:delText xml:space="preserve"> </w:delText>
        </w:r>
        <w:r w:rsidDel="005D5A0C">
          <w:delText>the</w:delText>
        </w:r>
        <w:r w:rsidRPr="0080380D" w:rsidDel="005D5A0C">
          <w:delText xml:space="preserve"> </w:delText>
        </w:r>
        <w:r w:rsidDel="005D5A0C">
          <w:delText>MCR</w:delText>
        </w:r>
        <w:r w:rsidRPr="0080380D" w:rsidDel="005D5A0C">
          <w:delText xml:space="preserve"> </w:delText>
        </w:r>
        <w:r w:rsidDel="005D5A0C">
          <w:delText>for</w:delText>
        </w:r>
        <w:r w:rsidRPr="0080380D" w:rsidDel="005D5A0C">
          <w:delText xml:space="preserve"> </w:delText>
        </w:r>
        <w:r w:rsidDel="005D5A0C">
          <w:delText>insurance</w:delText>
        </w:r>
        <w:r w:rsidRPr="0080380D" w:rsidDel="005D5A0C">
          <w:delText xml:space="preserve"> </w:delText>
        </w:r>
        <w:r w:rsidDel="005D5A0C">
          <w:delText>undertakings</w:delText>
        </w:r>
        <w:r w:rsidRPr="0080380D" w:rsidDel="005D5A0C">
          <w:delText xml:space="preserve"> </w:delText>
        </w:r>
        <w:r w:rsidDel="005D5A0C">
          <w:delText>engaged</w:delText>
        </w:r>
        <w:r w:rsidRPr="0080380D" w:rsidDel="005D5A0C">
          <w:delText xml:space="preserve"> </w:delText>
        </w:r>
        <w:r w:rsidDel="005D5A0C">
          <w:delText>in</w:delText>
        </w:r>
        <w:r w:rsidRPr="0080380D" w:rsidDel="005D5A0C">
          <w:delText xml:space="preserve"> </w:delText>
        </w:r>
        <w:r w:rsidDel="005D5A0C">
          <w:delText>both</w:delText>
        </w:r>
        <w:r w:rsidRPr="0080380D" w:rsidDel="005D5A0C">
          <w:delText xml:space="preserve"> </w:delText>
        </w:r>
        <w:r w:rsidDel="005D5A0C">
          <w:delText>life</w:delText>
        </w:r>
        <w:r w:rsidRPr="0080380D" w:rsidDel="005D5A0C">
          <w:delText xml:space="preserve"> </w:delText>
        </w:r>
        <w:r w:rsidDel="005D5A0C">
          <w:delText>and</w:delText>
        </w:r>
        <w:r w:rsidRPr="0080380D" w:rsidDel="005D5A0C">
          <w:delText xml:space="preserve"> </w:delText>
        </w:r>
        <w:r w:rsidDel="005D5A0C">
          <w:delText>non-life</w:delText>
        </w:r>
        <w:r w:rsidRPr="0080380D" w:rsidDel="005D5A0C">
          <w:delText xml:space="preserve"> </w:delText>
        </w:r>
        <w:r w:rsidDel="005D5A0C">
          <w:delText>insurance</w:delText>
        </w:r>
        <w:r w:rsidRPr="0080380D" w:rsidDel="005D5A0C">
          <w:delText xml:space="preserve"> </w:delText>
        </w:r>
        <w:r w:rsidDel="005D5A0C">
          <w:delText>activity,</w:delText>
        </w:r>
        <w:r w:rsidRPr="0080380D" w:rsidDel="005D5A0C">
          <w:delText xml:space="preserve"> </w:delText>
        </w:r>
        <w:r w:rsidDel="005D5A0C">
          <w:delText>following</w:delText>
        </w:r>
        <w:r w:rsidRPr="0080380D" w:rsidDel="005D5A0C">
          <w:delText xml:space="preserve"> </w:delText>
        </w:r>
        <w:r w:rsidDel="005D5A0C">
          <w:delText>the</w:delText>
        </w:r>
        <w:r w:rsidRPr="0080380D" w:rsidDel="005D5A0C">
          <w:delText xml:space="preserve"> </w:delText>
        </w:r>
        <w:r w:rsidDel="005D5A0C">
          <w:delText>instructions</w:delText>
        </w:r>
        <w:r w:rsidRPr="0080380D" w:rsidDel="005D5A0C">
          <w:delText xml:space="preserve"> </w:delText>
        </w:r>
        <w:r w:rsidDel="005D5A0C">
          <w:delText>set</w:delText>
        </w:r>
        <w:r w:rsidRPr="0080380D" w:rsidDel="005D5A0C">
          <w:delText xml:space="preserve"> </w:delText>
        </w:r>
        <w:r w:rsidDel="005D5A0C">
          <w:delText>out</w:delText>
        </w:r>
        <w:r w:rsidRPr="0080380D" w:rsidDel="005D5A0C">
          <w:delText xml:space="preserve"> </w:delText>
        </w:r>
        <w:r w:rsidDel="005D5A0C">
          <w:delText>in</w:delText>
        </w:r>
        <w:r w:rsidRPr="0080380D" w:rsidDel="005D5A0C">
          <w:delText xml:space="preserve"> </w:delText>
        </w:r>
        <w:r w:rsidDel="005D5A0C">
          <w:delText>S.28.02</w:delText>
        </w:r>
        <w:r w:rsidRPr="0080380D" w:rsidDel="005D5A0C">
          <w:delText xml:space="preserve"> </w:delText>
        </w:r>
        <w:r w:rsidDel="005D5A0C">
          <w:delText>of</w:delText>
        </w:r>
        <w:r w:rsidRPr="0080380D" w:rsidDel="005D5A0C">
          <w:delText xml:space="preserve"> </w:delText>
        </w:r>
        <w:r w:rsidDel="005D5A0C">
          <w:delText>Annex</w:delText>
        </w:r>
        <w:r w:rsidRPr="0080380D" w:rsidDel="005D5A0C">
          <w:delText xml:space="preserve"> </w:delText>
        </w:r>
        <w:r w:rsidDel="005D5A0C">
          <w:delText>II</w:delText>
        </w:r>
        <w:r w:rsidRPr="0080380D" w:rsidDel="005D5A0C">
          <w:delText xml:space="preserve"> </w:delText>
        </w:r>
        <w:r w:rsidDel="005D5A0C">
          <w:delText>to</w:delText>
        </w:r>
        <w:r w:rsidRPr="0080380D" w:rsidDel="005D5A0C">
          <w:delText xml:space="preserve"> </w:delText>
        </w:r>
        <w:r w:rsidDel="005D5A0C">
          <w:delText>the</w:delText>
        </w:r>
        <w:r w:rsidRPr="0080380D" w:rsidDel="005D5A0C">
          <w:delText xml:space="preserve"> </w:delText>
        </w:r>
        <w:r w:rsidDel="005D5A0C">
          <w:delText>Implementing</w:delText>
        </w:r>
        <w:r w:rsidRPr="0080380D" w:rsidDel="005D5A0C">
          <w:delText xml:space="preserve"> </w:delText>
        </w:r>
        <w:r w:rsidDel="005D5A0C">
          <w:delText>Technical</w:delText>
        </w:r>
        <w:r w:rsidRPr="0080380D" w:rsidDel="005D5A0C">
          <w:delText xml:space="preserve"> </w:delText>
        </w:r>
        <w:r w:rsidDel="005D5A0C">
          <w:delText>Standard</w:delText>
        </w:r>
        <w:r w:rsidRPr="0080380D" w:rsidDel="005D5A0C">
          <w:delText xml:space="preserve"> </w:delText>
        </w:r>
        <w:r w:rsidDel="005D5A0C">
          <w:delText>on</w:delText>
        </w:r>
        <w:r w:rsidRPr="0080380D" w:rsidDel="005D5A0C">
          <w:delText xml:space="preserve"> </w:delText>
        </w:r>
        <w:r w:rsidDel="005D5A0C">
          <w:delText>the</w:delText>
        </w:r>
        <w:r w:rsidRPr="0080380D" w:rsidDel="005D5A0C">
          <w:delText xml:space="preserve"> </w:delText>
        </w:r>
        <w:r w:rsidDel="005D5A0C">
          <w:delText>Templates</w:delText>
        </w:r>
        <w:r w:rsidRPr="0080380D" w:rsidDel="005D5A0C">
          <w:delText xml:space="preserve"> </w:delText>
        </w:r>
        <w:r w:rsidDel="005D5A0C">
          <w:delText>for</w:delText>
        </w:r>
        <w:r w:rsidRPr="0080380D" w:rsidDel="005D5A0C">
          <w:delText xml:space="preserve"> </w:delText>
        </w:r>
        <w:r w:rsidDel="005D5A0C">
          <w:delText>the</w:delText>
        </w:r>
        <w:r w:rsidRPr="0080380D" w:rsidDel="005D5A0C">
          <w:delText xml:space="preserve"> </w:delText>
        </w:r>
        <w:r w:rsidDel="005D5A0C">
          <w:delText>Submission</w:delText>
        </w:r>
        <w:r w:rsidRPr="0080380D" w:rsidDel="005D5A0C">
          <w:delText xml:space="preserve"> </w:delText>
        </w:r>
        <w:r w:rsidDel="005D5A0C">
          <w:delText>of</w:delText>
        </w:r>
        <w:r w:rsidRPr="0080380D" w:rsidDel="005D5A0C">
          <w:delText xml:space="preserve"> Information.</w:delText>
        </w:r>
      </w:del>
    </w:p>
    <w:p w14:paraId="5BAA4017" w14:textId="588481B8" w:rsidR="00BF6324" w:rsidRDefault="008B1805">
      <w:pPr>
        <w:pStyle w:val="ListParagraph"/>
        <w:numPr>
          <w:ilvl w:val="1"/>
          <w:numId w:val="41"/>
        </w:numPr>
        <w:tabs>
          <w:tab w:val="left" w:pos="1493"/>
        </w:tabs>
        <w:spacing w:line="276" w:lineRule="auto"/>
        <w:pPrChange w:id="339" w:author="Johannes Backer" w:date="2025-05-15T08:14:00Z">
          <w:pPr>
            <w:pStyle w:val="ListParagraph"/>
            <w:numPr>
              <w:ilvl w:val="1"/>
              <w:numId w:val="24"/>
            </w:numPr>
            <w:tabs>
              <w:tab w:val="left" w:pos="1493"/>
            </w:tabs>
            <w:spacing w:line="276" w:lineRule="auto"/>
            <w:ind w:left="1152" w:hanging="663"/>
          </w:pPr>
        </w:pPrChange>
      </w:pPr>
      <w:r>
        <w:t>The</w:t>
      </w:r>
      <w:r w:rsidRPr="001148BC">
        <w:t xml:space="preserve"> </w:t>
      </w:r>
      <w:r>
        <w:t>host</w:t>
      </w:r>
      <w:r w:rsidRPr="001148BC">
        <w:t xml:space="preserve"> </w:t>
      </w:r>
      <w:r>
        <w:t>supervisory</w:t>
      </w:r>
      <w:r w:rsidRPr="001148BC">
        <w:t xml:space="preserve"> </w:t>
      </w:r>
      <w:r>
        <w:t>authority</w:t>
      </w:r>
      <w:r w:rsidRPr="001148BC">
        <w:t xml:space="preserve"> </w:t>
      </w:r>
      <w:r>
        <w:t>should</w:t>
      </w:r>
      <w:r w:rsidRPr="001148BC">
        <w:t xml:space="preserve"> </w:t>
      </w:r>
      <w:r>
        <w:t>ensure</w:t>
      </w:r>
      <w:r w:rsidRPr="001148BC">
        <w:t xml:space="preserve"> </w:t>
      </w:r>
      <w:r>
        <w:t>that</w:t>
      </w:r>
      <w:r w:rsidRPr="001148BC">
        <w:t xml:space="preserve"> </w:t>
      </w:r>
      <w:r>
        <w:t>when</w:t>
      </w:r>
      <w:r w:rsidRPr="001148BC">
        <w:t xml:space="preserve"> </w:t>
      </w:r>
      <w:r>
        <w:t>the</w:t>
      </w:r>
      <w:r w:rsidRPr="001148BC">
        <w:t xml:space="preserve"> </w:t>
      </w:r>
      <w:r>
        <w:t>third-country</w:t>
      </w:r>
      <w:r w:rsidRPr="001148BC">
        <w:t xml:space="preserve"> </w:t>
      </w:r>
      <w:r>
        <w:t>insurance</w:t>
      </w:r>
      <w:r w:rsidRPr="001148BC">
        <w:t xml:space="preserve"> </w:t>
      </w:r>
      <w:r>
        <w:t>undertaking</w:t>
      </w:r>
      <w:r w:rsidRPr="001148BC">
        <w:t xml:space="preserve"> </w:t>
      </w:r>
      <w:r>
        <w:t>submits</w:t>
      </w:r>
      <w:r w:rsidRPr="001148BC">
        <w:t xml:space="preserve"> </w:t>
      </w:r>
      <w:r>
        <w:t>the</w:t>
      </w:r>
      <w:r w:rsidRPr="001148BC">
        <w:t xml:space="preserve"> </w:t>
      </w:r>
      <w:r>
        <w:t>information</w:t>
      </w:r>
      <w:r w:rsidRPr="001148BC">
        <w:t xml:space="preserve"> </w:t>
      </w:r>
      <w:r>
        <w:t>required</w:t>
      </w:r>
      <w:r w:rsidRPr="001148BC">
        <w:t xml:space="preserve"> </w:t>
      </w:r>
      <w:r>
        <w:t>under</w:t>
      </w:r>
      <w:r w:rsidRPr="001148BC">
        <w:t xml:space="preserve"> </w:t>
      </w:r>
      <w:r>
        <w:t>this</w:t>
      </w:r>
      <w:r w:rsidRPr="001148BC">
        <w:t xml:space="preserve"> </w:t>
      </w:r>
      <w:r>
        <w:t>Guidelines,</w:t>
      </w:r>
      <w:r w:rsidRPr="001148BC">
        <w:t xml:space="preserve"> </w:t>
      </w:r>
      <w:r>
        <w:t>the</w:t>
      </w:r>
      <w:r w:rsidRPr="001148BC">
        <w:t xml:space="preserve"> </w:t>
      </w:r>
      <w:r>
        <w:t>undertaking</w:t>
      </w:r>
      <w:r w:rsidRPr="001148BC">
        <w:t xml:space="preserve"> </w:t>
      </w:r>
      <w:r>
        <w:t>uses</w:t>
      </w:r>
      <w:r w:rsidRPr="001148BC">
        <w:t xml:space="preserve"> mutatis mutandis </w:t>
      </w:r>
      <w:r>
        <w:t>the</w:t>
      </w:r>
      <w:r w:rsidRPr="001148BC">
        <w:t xml:space="preserve"> </w:t>
      </w:r>
      <w:r>
        <w:t>templates</w:t>
      </w:r>
      <w:r w:rsidRPr="001148BC">
        <w:t xml:space="preserve"> </w:t>
      </w:r>
      <w:r>
        <w:t>and</w:t>
      </w:r>
      <w:r w:rsidR="00485328">
        <w:t xml:space="preserve"> </w:t>
      </w:r>
      <w:r w:rsidR="00A51A09">
        <w:t>instructions</w:t>
      </w:r>
      <w:r w:rsidR="00A51A09" w:rsidRPr="001148BC">
        <w:t xml:space="preserve"> </w:t>
      </w:r>
      <w:r w:rsidR="00A51A09">
        <w:t>laid</w:t>
      </w:r>
      <w:r w:rsidR="00A51A09" w:rsidRPr="001148BC">
        <w:t xml:space="preserve"> </w:t>
      </w:r>
      <w:r w:rsidR="00A51A09">
        <w:t>down</w:t>
      </w:r>
      <w:r w:rsidR="00A51A09" w:rsidRPr="001148BC">
        <w:t xml:space="preserve"> </w:t>
      </w:r>
      <w:r w:rsidR="00A51A09">
        <w:t>in</w:t>
      </w:r>
      <w:r w:rsidR="00A51A09" w:rsidRPr="001148BC">
        <w:t xml:space="preserve"> </w:t>
      </w:r>
      <w:r w:rsidR="00A51A09">
        <w:t>the</w:t>
      </w:r>
      <w:r w:rsidR="00A51A09" w:rsidRPr="001148BC">
        <w:t xml:space="preserve"> </w:t>
      </w:r>
      <w:r w:rsidR="00A51A09">
        <w:t>Implementing</w:t>
      </w:r>
      <w:r w:rsidR="00A51A09" w:rsidRPr="001148BC">
        <w:t xml:space="preserve"> </w:t>
      </w:r>
      <w:r w:rsidR="00A51A09">
        <w:t>Technical</w:t>
      </w:r>
      <w:r w:rsidR="00A51A09" w:rsidRPr="001148BC">
        <w:t xml:space="preserve"> </w:t>
      </w:r>
      <w:r w:rsidR="00A51A09">
        <w:t>Standard</w:t>
      </w:r>
      <w:r w:rsidR="00A51A09" w:rsidRPr="001148BC">
        <w:t xml:space="preserve"> </w:t>
      </w:r>
      <w:r w:rsidR="00A51A09">
        <w:t>on</w:t>
      </w:r>
      <w:r w:rsidR="00A51A09" w:rsidRPr="001148BC">
        <w:t xml:space="preserve"> </w:t>
      </w:r>
      <w:r w:rsidR="00A51A09">
        <w:t>the</w:t>
      </w:r>
      <w:r w:rsidR="00A51A09" w:rsidRPr="001148BC">
        <w:t xml:space="preserve"> </w:t>
      </w:r>
      <w:r w:rsidR="00A51A09">
        <w:t>Templates</w:t>
      </w:r>
      <w:r w:rsidR="00A51A09" w:rsidRPr="001148BC">
        <w:t xml:space="preserve"> </w:t>
      </w:r>
      <w:r w:rsidR="00A51A09">
        <w:t>for</w:t>
      </w:r>
      <w:r w:rsidR="00A51A09" w:rsidRPr="001148BC">
        <w:t xml:space="preserve"> </w:t>
      </w:r>
      <w:r w:rsidR="00A51A09">
        <w:t>the</w:t>
      </w:r>
      <w:r w:rsidR="00A51A09" w:rsidRPr="001148BC">
        <w:t xml:space="preserve"> </w:t>
      </w:r>
      <w:r w:rsidR="00A51A09">
        <w:t>Submission</w:t>
      </w:r>
      <w:r w:rsidR="00A51A09" w:rsidRPr="001148BC">
        <w:t xml:space="preserve"> </w:t>
      </w:r>
      <w:r w:rsidR="00A51A09">
        <w:t>of</w:t>
      </w:r>
      <w:r w:rsidR="00A51A09" w:rsidRPr="001148BC">
        <w:t xml:space="preserve"> </w:t>
      </w:r>
      <w:r w:rsidR="00A51A09">
        <w:t>Information</w:t>
      </w:r>
      <w:r w:rsidR="00A51A09" w:rsidRPr="001148BC">
        <w:t xml:space="preserve"> </w:t>
      </w:r>
      <w:r w:rsidR="00A51A09">
        <w:t>unless</w:t>
      </w:r>
      <w:r w:rsidR="00A51A09" w:rsidRPr="001148BC">
        <w:t xml:space="preserve"> </w:t>
      </w:r>
      <w:r w:rsidR="00A51A09">
        <w:t>a</w:t>
      </w:r>
      <w:r w:rsidR="00A51A09" w:rsidRPr="001148BC">
        <w:t xml:space="preserve"> </w:t>
      </w:r>
      <w:r w:rsidR="00A51A09">
        <w:t>specific</w:t>
      </w:r>
      <w:r w:rsidR="00A51A09" w:rsidRPr="001148BC">
        <w:t xml:space="preserve"> </w:t>
      </w:r>
      <w:r w:rsidR="00A51A09">
        <w:t>paragraph</w:t>
      </w:r>
      <w:r w:rsidR="00A51A09" w:rsidRPr="001148BC">
        <w:t xml:space="preserve"> </w:t>
      </w:r>
      <w:r w:rsidR="00A51A09">
        <w:t>or</w:t>
      </w:r>
      <w:r w:rsidR="00A51A09" w:rsidRPr="001148BC">
        <w:t xml:space="preserve"> </w:t>
      </w:r>
      <w:r w:rsidR="00A51A09">
        <w:t>sub-paragraph</w:t>
      </w:r>
      <w:r w:rsidR="00A51A09" w:rsidRPr="001148BC">
        <w:t xml:space="preserve"> </w:t>
      </w:r>
      <w:r w:rsidR="00A51A09">
        <w:t>of</w:t>
      </w:r>
      <w:r w:rsidR="00A51A09" w:rsidRPr="001148BC">
        <w:t xml:space="preserve"> </w:t>
      </w:r>
      <w:r w:rsidR="00A51A09">
        <w:t>this</w:t>
      </w:r>
      <w:r w:rsidR="00A51A09" w:rsidRPr="001148BC">
        <w:t xml:space="preserve"> </w:t>
      </w:r>
      <w:r w:rsidR="00A51A09">
        <w:t>Guidelines</w:t>
      </w:r>
      <w:r w:rsidR="00A51A09" w:rsidRPr="001148BC">
        <w:t xml:space="preserve"> </w:t>
      </w:r>
      <w:r w:rsidR="00A51A09">
        <w:t>refers</w:t>
      </w:r>
      <w:r w:rsidR="00A51A09" w:rsidRPr="001148BC">
        <w:t xml:space="preserve"> </w:t>
      </w:r>
      <w:r w:rsidR="00A51A09">
        <w:t>to</w:t>
      </w:r>
      <w:r w:rsidR="00A51A09" w:rsidRPr="001148BC">
        <w:t xml:space="preserve"> </w:t>
      </w:r>
      <w:r w:rsidR="00A51A09">
        <w:t>branch</w:t>
      </w:r>
      <w:r w:rsidR="00A51A09" w:rsidRPr="001148BC">
        <w:t xml:space="preserve"> </w:t>
      </w:r>
      <w:r w:rsidR="00A51A09">
        <w:t>specific</w:t>
      </w:r>
      <w:r w:rsidR="00A51A09" w:rsidRPr="001148BC">
        <w:t xml:space="preserve"> </w:t>
      </w:r>
      <w:r w:rsidR="00A51A09">
        <w:t>templates</w:t>
      </w:r>
      <w:r w:rsidR="00A51A09" w:rsidRPr="001148BC">
        <w:t xml:space="preserve"> </w:t>
      </w:r>
      <w:r w:rsidR="00A51A09">
        <w:t>and</w:t>
      </w:r>
      <w:r w:rsidR="00A51A09" w:rsidRPr="001148BC">
        <w:t xml:space="preserve"> </w:t>
      </w:r>
      <w:r w:rsidR="00A51A09">
        <w:t>instructions</w:t>
      </w:r>
      <w:r w:rsidR="00A51A09" w:rsidRPr="001148BC">
        <w:t xml:space="preserve"> </w:t>
      </w:r>
      <w:r w:rsidR="00A51A09">
        <w:t>set</w:t>
      </w:r>
      <w:r w:rsidR="00A51A09" w:rsidRPr="001148BC">
        <w:t xml:space="preserve"> </w:t>
      </w:r>
      <w:r w:rsidR="00A51A09">
        <w:t>out</w:t>
      </w:r>
      <w:r w:rsidR="00A51A09" w:rsidRPr="001148BC">
        <w:t xml:space="preserve"> </w:t>
      </w:r>
      <w:r w:rsidR="00A51A09">
        <w:t>in</w:t>
      </w:r>
      <w:r w:rsidR="00A51A09" w:rsidRPr="001148BC">
        <w:t xml:space="preserve"> </w:t>
      </w:r>
      <w:r w:rsidR="00A51A09">
        <w:t>Annexes</w:t>
      </w:r>
      <w:r w:rsidR="00A51A09" w:rsidRPr="001148BC">
        <w:t xml:space="preserve"> </w:t>
      </w:r>
      <w:r w:rsidR="00A51A09">
        <w:t>III</w:t>
      </w:r>
      <w:r w:rsidR="00A51A09" w:rsidRPr="001148BC">
        <w:t xml:space="preserve"> </w:t>
      </w:r>
      <w:r w:rsidR="00A51A09">
        <w:t>and</w:t>
      </w:r>
      <w:r w:rsidR="00A51A09" w:rsidRPr="001148BC">
        <w:t xml:space="preserve"> </w:t>
      </w:r>
      <w:r w:rsidR="00A51A09">
        <w:t>IV</w:t>
      </w:r>
      <w:r w:rsidR="00A51A09" w:rsidRPr="001148BC">
        <w:t xml:space="preserve"> </w:t>
      </w:r>
      <w:r w:rsidR="00A51A09">
        <w:t>to</w:t>
      </w:r>
      <w:r w:rsidR="00A51A09" w:rsidRPr="001148BC">
        <w:t xml:space="preserve"> </w:t>
      </w:r>
      <w:r w:rsidR="00A51A09">
        <w:t>these</w:t>
      </w:r>
      <w:r w:rsidR="00A51A09" w:rsidRPr="001148BC">
        <w:t xml:space="preserve"> </w:t>
      </w:r>
      <w:r w:rsidR="00A51A09">
        <w:t>Guidelines.</w:t>
      </w:r>
    </w:p>
    <w:p w14:paraId="2D698B12" w14:textId="2B29675D" w:rsidR="00BF6324" w:rsidDel="00081FFD" w:rsidRDefault="00A51A09">
      <w:pPr>
        <w:pStyle w:val="Heading1"/>
        <w:ind w:right="125"/>
        <w:rPr>
          <w:del w:id="340" w:author="Johannes Backer" w:date="2025-03-25T09:09:00Z"/>
        </w:rPr>
      </w:pPr>
      <w:del w:id="341" w:author="Johannes Backer" w:date="2025-03-25T09:09:00Z">
        <w:r w:rsidDel="00081FFD">
          <w:delText>Guideline</w:delText>
        </w:r>
        <w:r w:rsidDel="00081FFD">
          <w:rPr>
            <w:rFonts w:ascii="Times New Roman"/>
            <w:b w:val="0"/>
          </w:rPr>
          <w:delText xml:space="preserve"> </w:delText>
        </w:r>
        <w:r w:rsidDel="00081FFD">
          <w:delText>46</w:delText>
        </w:r>
        <w:r w:rsidDel="00081FFD">
          <w:rPr>
            <w:rFonts w:ascii="Times New Roman"/>
            <w:b w:val="0"/>
          </w:rPr>
          <w:delText xml:space="preserve"> </w:delText>
        </w:r>
        <w:r w:rsidDel="00081FFD">
          <w:delText>-</w:delText>
        </w:r>
        <w:r w:rsidDel="00081FFD">
          <w:rPr>
            <w:rFonts w:ascii="Times New Roman"/>
            <w:b w:val="0"/>
          </w:rPr>
          <w:delText xml:space="preserve"> </w:delText>
        </w:r>
        <w:r w:rsidDel="00081FFD">
          <w:delText>Simplifications</w:delText>
        </w:r>
        <w:r w:rsidDel="00081FFD">
          <w:rPr>
            <w:rFonts w:ascii="Times New Roman"/>
            <w:b w:val="0"/>
          </w:rPr>
          <w:delText xml:space="preserve"> </w:delText>
        </w:r>
        <w:r w:rsidDel="00081FFD">
          <w:delText>allowed</w:delText>
        </w:r>
        <w:r w:rsidDel="00081FFD">
          <w:rPr>
            <w:rFonts w:ascii="Times New Roman"/>
            <w:b w:val="0"/>
          </w:rPr>
          <w:delText xml:space="preserve"> </w:delText>
        </w:r>
        <w:r w:rsidDel="00081FFD">
          <w:delText>on</w:delText>
        </w:r>
        <w:r w:rsidDel="00081FFD">
          <w:rPr>
            <w:rFonts w:ascii="Times New Roman"/>
            <w:b w:val="0"/>
          </w:rPr>
          <w:delText xml:space="preserve"> </w:delText>
        </w:r>
        <w:r w:rsidDel="00081FFD">
          <w:delText>quarterly</w:delText>
        </w:r>
        <w:r w:rsidDel="00081FFD">
          <w:rPr>
            <w:rFonts w:ascii="Times New Roman"/>
            <w:b w:val="0"/>
          </w:rPr>
          <w:delText xml:space="preserve"> </w:delText>
        </w:r>
        <w:r w:rsidDel="00081FFD">
          <w:delText>reporting</w:delText>
        </w:r>
        <w:r w:rsidDel="00081FFD">
          <w:rPr>
            <w:rFonts w:ascii="Times New Roman"/>
            <w:b w:val="0"/>
          </w:rPr>
          <w:delText xml:space="preserve"> </w:delText>
        </w:r>
        <w:r w:rsidDel="00081FFD">
          <w:delText>for</w:delText>
        </w:r>
        <w:r w:rsidDel="00081FFD">
          <w:rPr>
            <w:rFonts w:ascii="Times New Roman"/>
            <w:b w:val="0"/>
          </w:rPr>
          <w:delText xml:space="preserve"> </w:delText>
        </w:r>
        <w:r w:rsidDel="00081FFD">
          <w:delText>individual</w:delText>
        </w:r>
        <w:r w:rsidDel="00081FFD">
          <w:rPr>
            <w:rFonts w:ascii="Times New Roman"/>
            <w:b w:val="0"/>
          </w:rPr>
          <w:delText xml:space="preserve"> </w:delText>
        </w:r>
        <w:r w:rsidDel="00081FFD">
          <w:rPr>
            <w:spacing w:val="-2"/>
          </w:rPr>
          <w:delText>undertakings</w:delText>
        </w:r>
      </w:del>
    </w:p>
    <w:p w14:paraId="45090DC7" w14:textId="32CE3F42" w:rsidR="00BF6324" w:rsidDel="00081FFD" w:rsidRDefault="00C82558">
      <w:pPr>
        <w:pStyle w:val="ListParagraph"/>
        <w:numPr>
          <w:ilvl w:val="1"/>
          <w:numId w:val="41"/>
        </w:numPr>
        <w:tabs>
          <w:tab w:val="left" w:pos="1493"/>
        </w:tabs>
        <w:spacing w:line="276" w:lineRule="auto"/>
        <w:rPr>
          <w:del w:id="342" w:author="Johannes Backer" w:date="2025-03-25T09:09:00Z"/>
        </w:rPr>
        <w:pPrChange w:id="343" w:author="Johannes Backer" w:date="2025-05-15T08:14:00Z">
          <w:pPr>
            <w:pStyle w:val="ListParagraph"/>
            <w:numPr>
              <w:ilvl w:val="1"/>
              <w:numId w:val="24"/>
            </w:numPr>
            <w:tabs>
              <w:tab w:val="left" w:pos="1493"/>
            </w:tabs>
            <w:spacing w:line="276" w:lineRule="auto"/>
            <w:ind w:left="1152" w:hanging="663"/>
          </w:pPr>
        </w:pPrChange>
      </w:pPr>
      <w:del w:id="344" w:author="Johannes Backer" w:date="2025-03-25T09:09:00Z">
        <w:r w:rsidDel="00081FFD">
          <w:delText>With</w:delText>
        </w:r>
        <w:r w:rsidRPr="00BF39CA" w:rsidDel="00081FFD">
          <w:delText xml:space="preserve"> </w:delText>
        </w:r>
        <w:r w:rsidDel="00081FFD">
          <w:delText>regard</w:delText>
        </w:r>
        <w:r w:rsidRPr="00BF39CA" w:rsidDel="00081FFD">
          <w:delText xml:space="preserve"> </w:delText>
        </w:r>
        <w:r w:rsidDel="00081FFD">
          <w:delText>to</w:delText>
        </w:r>
        <w:r w:rsidRPr="00BF39CA" w:rsidDel="00081FFD">
          <w:delText xml:space="preserve"> </w:delText>
        </w:r>
        <w:r w:rsidDel="00081FFD">
          <w:delText>the</w:delText>
        </w:r>
        <w:r w:rsidRPr="00BF39CA" w:rsidDel="00081FFD">
          <w:delText xml:space="preserve"> </w:delText>
        </w:r>
        <w:r w:rsidDel="00081FFD">
          <w:delText>information</w:delText>
        </w:r>
        <w:r w:rsidRPr="00BF39CA" w:rsidDel="00081FFD">
          <w:delText xml:space="preserve"> </w:delText>
        </w:r>
        <w:r w:rsidDel="00081FFD">
          <w:delText>referred</w:delText>
        </w:r>
        <w:r w:rsidRPr="00BF39CA" w:rsidDel="00081FFD">
          <w:delText xml:space="preserve"> </w:delText>
        </w:r>
        <w:r w:rsidDel="00081FFD">
          <w:delText>to</w:delText>
        </w:r>
        <w:r w:rsidRPr="00BF39CA" w:rsidDel="00081FFD">
          <w:delText xml:space="preserve"> </w:delText>
        </w:r>
        <w:r w:rsidDel="00081FFD">
          <w:delText>in</w:delText>
        </w:r>
        <w:r w:rsidRPr="00BF39CA" w:rsidDel="00081FFD">
          <w:delText xml:space="preserve"> </w:delText>
        </w:r>
        <w:r w:rsidDel="00081FFD">
          <w:delText>paragraph</w:delText>
        </w:r>
        <w:r w:rsidRPr="00BF39CA" w:rsidDel="00081FFD">
          <w:delText xml:space="preserve"> </w:delText>
        </w:r>
        <w:r w:rsidDel="00081FFD">
          <w:delText>1.82(c)</w:delText>
        </w:r>
        <w:r w:rsidRPr="00BF39CA" w:rsidDel="00081FFD">
          <w:delText xml:space="preserve"> </w:delText>
        </w:r>
        <w:r w:rsidDel="00081FFD">
          <w:delText>of</w:delText>
        </w:r>
        <w:r w:rsidRPr="00BF39CA" w:rsidDel="00081FFD">
          <w:delText xml:space="preserve"> </w:delText>
        </w:r>
        <w:r w:rsidDel="00081FFD">
          <w:delText>Guideline</w:delText>
        </w:r>
        <w:r w:rsidRPr="00BF39CA" w:rsidDel="00081FFD">
          <w:delText xml:space="preserve"> </w:delText>
        </w:r>
        <w:r w:rsidDel="00081FFD">
          <w:delText>45,</w:delText>
        </w:r>
        <w:r w:rsidRPr="00BF39CA" w:rsidDel="00081FFD">
          <w:delText xml:space="preserve"> </w:delText>
        </w:r>
        <w:r w:rsidDel="00081FFD">
          <w:delText>the</w:delText>
        </w:r>
        <w:r w:rsidRPr="00BF39CA" w:rsidDel="00081FFD">
          <w:delText xml:space="preserve"> </w:delText>
        </w:r>
        <w:r w:rsidDel="00081FFD">
          <w:delText>host</w:delText>
        </w:r>
        <w:r w:rsidRPr="00BF39CA" w:rsidDel="00081FFD">
          <w:delText xml:space="preserve"> </w:delText>
        </w:r>
        <w:r w:rsidDel="00081FFD">
          <w:delText>supervisory</w:delText>
        </w:r>
        <w:r w:rsidRPr="00BF39CA" w:rsidDel="00081FFD">
          <w:delText xml:space="preserve"> </w:delText>
        </w:r>
        <w:r w:rsidDel="00081FFD">
          <w:delText>authority</w:delText>
        </w:r>
        <w:r w:rsidRPr="00BF39CA" w:rsidDel="00081FFD">
          <w:delText xml:space="preserve"> </w:delText>
        </w:r>
        <w:r w:rsidDel="00081FFD">
          <w:delText>should</w:delText>
        </w:r>
        <w:r w:rsidRPr="00BF39CA" w:rsidDel="00081FFD">
          <w:delText xml:space="preserve"> </w:delText>
        </w:r>
        <w:r w:rsidDel="00081FFD">
          <w:delText>allow</w:delText>
        </w:r>
        <w:r w:rsidRPr="00BF39CA" w:rsidDel="00081FFD">
          <w:delText xml:space="preserve"> </w:delText>
        </w:r>
        <w:r w:rsidDel="00081FFD">
          <w:delText>the</w:delText>
        </w:r>
        <w:r w:rsidRPr="00BF39CA" w:rsidDel="00081FFD">
          <w:delText xml:space="preserve"> </w:delText>
        </w:r>
        <w:r w:rsidDel="00081FFD">
          <w:delText>third-country</w:delText>
        </w:r>
        <w:r w:rsidRPr="00BF39CA" w:rsidDel="00081FFD">
          <w:delText xml:space="preserve"> </w:delText>
        </w:r>
        <w:r w:rsidDel="00081FFD">
          <w:delText>insurance</w:delText>
        </w:r>
        <w:r w:rsidRPr="00BF39CA" w:rsidDel="00081FFD">
          <w:delText xml:space="preserve"> </w:delText>
        </w:r>
        <w:r w:rsidDel="00081FFD">
          <w:delText>undertaking</w:delText>
        </w:r>
        <w:r w:rsidRPr="00BF39CA" w:rsidDel="00081FFD">
          <w:delText xml:space="preserve"> </w:delText>
        </w:r>
        <w:r w:rsidDel="00081FFD">
          <w:delText>to</w:delText>
        </w:r>
        <w:r w:rsidRPr="00BF39CA" w:rsidDel="00081FFD">
          <w:delText xml:space="preserve"> </w:delText>
        </w:r>
        <w:r w:rsidDel="00081FFD">
          <w:delText>rely</w:delText>
        </w:r>
        <w:r w:rsidRPr="00BF39CA" w:rsidDel="00081FFD">
          <w:delText xml:space="preserve"> </w:delText>
        </w:r>
        <w:r w:rsidDel="00081FFD">
          <w:delText>for</w:delText>
        </w:r>
        <w:r w:rsidRPr="00BF39CA" w:rsidDel="00081FFD">
          <w:delText xml:space="preserve"> </w:delText>
        </w:r>
        <w:r w:rsidDel="00081FFD">
          <w:delText>quarterly</w:delText>
        </w:r>
        <w:r w:rsidRPr="00BF39CA" w:rsidDel="00081FFD">
          <w:delText xml:space="preserve"> </w:delText>
        </w:r>
        <w:r w:rsidDel="00081FFD">
          <w:delText>measurements</w:delText>
        </w:r>
        <w:r w:rsidRPr="00BF39CA" w:rsidDel="00081FFD">
          <w:delText xml:space="preserve"> </w:delText>
        </w:r>
        <w:r w:rsidDel="00081FFD">
          <w:delText>on</w:delText>
        </w:r>
        <w:r w:rsidRPr="00BF39CA" w:rsidDel="00081FFD">
          <w:delText xml:space="preserve"> </w:delText>
        </w:r>
        <w:r w:rsidDel="00081FFD">
          <w:delText>estimates</w:delText>
        </w:r>
        <w:r w:rsidRPr="00BF39CA" w:rsidDel="00081FFD">
          <w:delText xml:space="preserve"> </w:delText>
        </w:r>
        <w:r w:rsidDel="00081FFD">
          <w:delText>and</w:delText>
        </w:r>
        <w:r w:rsidRPr="00BF39CA" w:rsidDel="00081FFD">
          <w:delText xml:space="preserve"> </w:delText>
        </w:r>
        <w:r w:rsidDel="00081FFD">
          <w:delText>estimation</w:delText>
        </w:r>
        <w:r w:rsidRPr="00BF39CA" w:rsidDel="00081FFD">
          <w:delText xml:space="preserve"> </w:delText>
        </w:r>
        <w:r w:rsidDel="00081FFD">
          <w:delText>methods</w:delText>
        </w:r>
        <w:r w:rsidRPr="00BF39CA" w:rsidDel="00081FFD">
          <w:delText xml:space="preserve"> </w:delText>
        </w:r>
        <w:r w:rsidDel="00081FFD">
          <w:delText>to</w:delText>
        </w:r>
        <w:r w:rsidRPr="00BF39CA" w:rsidDel="00081FFD">
          <w:delText xml:space="preserve"> </w:delText>
        </w:r>
        <w:r w:rsidDel="00081FFD">
          <w:delText>a</w:delText>
        </w:r>
        <w:r w:rsidRPr="00BF39CA" w:rsidDel="00081FFD">
          <w:delText xml:space="preserve"> </w:delText>
        </w:r>
        <w:r w:rsidDel="00081FFD">
          <w:delText>greater</w:delText>
        </w:r>
        <w:r w:rsidRPr="00BF39CA" w:rsidDel="00081FFD">
          <w:delText xml:space="preserve"> </w:delText>
        </w:r>
        <w:r w:rsidDel="00081FFD">
          <w:delText>extent</w:delText>
        </w:r>
        <w:r w:rsidRPr="00BF39CA" w:rsidDel="00081FFD">
          <w:delText xml:space="preserve"> </w:delText>
        </w:r>
        <w:r w:rsidDel="00081FFD">
          <w:delText>than</w:delText>
        </w:r>
        <w:r w:rsidRPr="00BF39CA" w:rsidDel="00081FFD">
          <w:delText xml:space="preserve"> </w:delText>
        </w:r>
        <w:r w:rsidDel="00081FFD">
          <w:delText>measurements</w:delText>
        </w:r>
        <w:r w:rsidRPr="00BF39CA" w:rsidDel="00081FFD">
          <w:delText xml:space="preserve"> </w:delText>
        </w:r>
        <w:r w:rsidDel="00081FFD">
          <w:delText>of</w:delText>
        </w:r>
        <w:r w:rsidRPr="00BF39CA" w:rsidDel="00081FFD">
          <w:delText xml:space="preserve"> </w:delText>
        </w:r>
        <w:r w:rsidDel="00081FFD">
          <w:delText>annual</w:delText>
        </w:r>
        <w:r w:rsidRPr="00BF39CA" w:rsidDel="00081FFD">
          <w:delText xml:space="preserve"> </w:delText>
        </w:r>
        <w:r w:rsidDel="00081FFD">
          <w:delText>financial</w:delText>
        </w:r>
        <w:r w:rsidRPr="00BF39CA" w:rsidDel="00081FFD">
          <w:delText xml:space="preserve"> </w:delText>
        </w:r>
        <w:r w:rsidDel="00081FFD">
          <w:delText>data.</w:delText>
        </w:r>
      </w:del>
    </w:p>
    <w:p w14:paraId="076255C7" w14:textId="334B201D" w:rsidR="00BF6324" w:rsidDel="00081FFD" w:rsidRDefault="00C82558">
      <w:pPr>
        <w:pStyle w:val="ListParagraph"/>
        <w:numPr>
          <w:ilvl w:val="1"/>
          <w:numId w:val="41"/>
        </w:numPr>
        <w:tabs>
          <w:tab w:val="left" w:pos="1493"/>
        </w:tabs>
        <w:spacing w:line="276" w:lineRule="auto"/>
        <w:rPr>
          <w:del w:id="345" w:author="Johannes Backer" w:date="2025-03-25T09:09:00Z"/>
        </w:rPr>
        <w:pPrChange w:id="346" w:author="Johannes Backer" w:date="2025-05-15T08:14:00Z">
          <w:pPr>
            <w:pStyle w:val="ListParagraph"/>
            <w:numPr>
              <w:ilvl w:val="1"/>
              <w:numId w:val="24"/>
            </w:numPr>
            <w:tabs>
              <w:tab w:val="left" w:pos="1493"/>
            </w:tabs>
            <w:spacing w:line="276" w:lineRule="auto"/>
            <w:ind w:left="1152" w:hanging="663"/>
          </w:pPr>
        </w:pPrChange>
      </w:pPr>
      <w:del w:id="347" w:author="Johannes Backer" w:date="2025-03-25T09:09:00Z">
        <w:r w:rsidDel="00081FFD">
          <w:delText>The</w:delText>
        </w:r>
        <w:r w:rsidRPr="00E4426D" w:rsidDel="00081FFD">
          <w:delText xml:space="preserve"> </w:delText>
        </w:r>
        <w:r w:rsidDel="00081FFD">
          <w:delText>host</w:delText>
        </w:r>
        <w:r w:rsidRPr="00E4426D" w:rsidDel="00081FFD">
          <w:delText xml:space="preserve"> </w:delText>
        </w:r>
        <w:r w:rsidDel="00081FFD">
          <w:delText>supervisory</w:delText>
        </w:r>
        <w:r w:rsidRPr="00E4426D" w:rsidDel="00081FFD">
          <w:delText xml:space="preserve"> </w:delText>
        </w:r>
        <w:r w:rsidDel="00081FFD">
          <w:delText>authority</w:delText>
        </w:r>
        <w:r w:rsidRPr="00E4426D" w:rsidDel="00081FFD">
          <w:delText xml:space="preserve"> </w:delText>
        </w:r>
        <w:r w:rsidDel="00081FFD">
          <w:delText>should</w:delText>
        </w:r>
        <w:r w:rsidRPr="00E4426D" w:rsidDel="00081FFD">
          <w:delText xml:space="preserve"> </w:delText>
        </w:r>
        <w:r w:rsidDel="00081FFD">
          <w:delText>ensure</w:delText>
        </w:r>
        <w:r w:rsidRPr="00E4426D" w:rsidDel="00081FFD">
          <w:delText xml:space="preserve"> </w:delText>
        </w:r>
        <w:r w:rsidDel="00081FFD">
          <w:delText>that</w:delText>
        </w:r>
        <w:r w:rsidRPr="00E4426D" w:rsidDel="00081FFD">
          <w:delText xml:space="preserve"> </w:delText>
        </w:r>
        <w:r w:rsidDel="00081FFD">
          <w:delText>the</w:delText>
        </w:r>
        <w:r w:rsidRPr="00E4426D" w:rsidDel="00081FFD">
          <w:delText xml:space="preserve"> </w:delText>
        </w:r>
        <w:r w:rsidDel="00081FFD">
          <w:delText>that</w:delText>
        </w:r>
        <w:r w:rsidRPr="00E4426D" w:rsidDel="00081FFD">
          <w:delText xml:space="preserve"> </w:delText>
        </w:r>
        <w:r w:rsidDel="00081FFD">
          <w:delText>third-country</w:delText>
        </w:r>
        <w:r w:rsidRPr="00E4426D" w:rsidDel="00081FFD">
          <w:delText xml:space="preserve"> </w:delText>
        </w:r>
        <w:r w:rsidDel="00081FFD">
          <w:delText>insurance</w:delText>
        </w:r>
        <w:r w:rsidRPr="00E4426D" w:rsidDel="00081FFD">
          <w:delText xml:space="preserve"> </w:delText>
        </w:r>
        <w:r w:rsidDel="00081FFD">
          <w:delText>undertaking</w:delText>
        </w:r>
        <w:r w:rsidRPr="00E4426D" w:rsidDel="00081FFD">
          <w:delText xml:space="preserve"> </w:delText>
        </w:r>
        <w:r w:rsidDel="00081FFD">
          <w:delText>designs</w:delText>
        </w:r>
        <w:r w:rsidRPr="00E4426D" w:rsidDel="00081FFD">
          <w:delText xml:space="preserve"> </w:delText>
        </w:r>
        <w:r w:rsidDel="00081FFD">
          <w:delText>the</w:delText>
        </w:r>
        <w:r w:rsidRPr="00E4426D" w:rsidDel="00081FFD">
          <w:delText xml:space="preserve"> </w:delText>
        </w:r>
        <w:r w:rsidDel="00081FFD">
          <w:delText>measurement</w:delText>
        </w:r>
        <w:r w:rsidRPr="00E4426D" w:rsidDel="00081FFD">
          <w:delText xml:space="preserve"> </w:delText>
        </w:r>
        <w:r w:rsidDel="00081FFD">
          <w:delText>procedures</w:delText>
        </w:r>
        <w:r w:rsidRPr="00E4426D" w:rsidDel="00081FFD">
          <w:delText xml:space="preserve"> </w:delText>
        </w:r>
        <w:r w:rsidDel="00081FFD">
          <w:delText>for</w:delText>
        </w:r>
        <w:r w:rsidRPr="00E4426D" w:rsidDel="00081FFD">
          <w:delText xml:space="preserve"> </w:delText>
        </w:r>
        <w:r w:rsidDel="00081FFD">
          <w:delText>the</w:delText>
        </w:r>
        <w:r w:rsidRPr="00E4426D" w:rsidDel="00081FFD">
          <w:delText xml:space="preserve"> </w:delText>
        </w:r>
        <w:r w:rsidDel="00081FFD">
          <w:delText>quarterly</w:delText>
        </w:r>
        <w:r w:rsidRPr="00E4426D" w:rsidDel="00081FFD">
          <w:delText xml:space="preserve"> </w:delText>
        </w:r>
        <w:r w:rsidDel="00081FFD">
          <w:delText>reporting</w:delText>
        </w:r>
        <w:r w:rsidRPr="00E4426D" w:rsidDel="00081FFD">
          <w:delText xml:space="preserve"> </w:delText>
        </w:r>
        <w:r w:rsidDel="00081FFD">
          <w:delText>to</w:delText>
        </w:r>
        <w:r w:rsidRPr="00E4426D" w:rsidDel="00081FFD">
          <w:delText xml:space="preserve"> </w:delText>
        </w:r>
        <w:r w:rsidDel="00081FFD">
          <w:delText>ensure</w:delText>
        </w:r>
        <w:r w:rsidRPr="00E4426D" w:rsidDel="00081FFD">
          <w:delText xml:space="preserve"> </w:delText>
        </w:r>
        <w:r w:rsidDel="00081FFD">
          <w:delText>that</w:delText>
        </w:r>
        <w:r w:rsidRPr="00E4426D" w:rsidDel="00081FFD">
          <w:delText xml:space="preserve"> </w:delText>
        </w:r>
        <w:r w:rsidDel="00081FFD">
          <w:delText>the</w:delText>
        </w:r>
        <w:r w:rsidRPr="00E4426D" w:rsidDel="00081FFD">
          <w:delText xml:space="preserve"> </w:delText>
        </w:r>
        <w:r w:rsidDel="00081FFD">
          <w:delText>resulting</w:delText>
        </w:r>
        <w:r w:rsidRPr="00E4426D" w:rsidDel="00081FFD">
          <w:delText xml:space="preserve"> </w:delText>
        </w:r>
        <w:r w:rsidDel="00081FFD">
          <w:delText>information</w:delText>
        </w:r>
        <w:r w:rsidRPr="00E4426D" w:rsidDel="00081FFD">
          <w:delText xml:space="preserve"> </w:delText>
        </w:r>
        <w:r w:rsidDel="00081FFD">
          <w:delText>is</w:delText>
        </w:r>
        <w:r w:rsidRPr="00E4426D" w:rsidDel="00081FFD">
          <w:delText xml:space="preserve"> </w:delText>
        </w:r>
        <w:r w:rsidDel="00081FFD">
          <w:delText>reliable</w:delText>
        </w:r>
        <w:r w:rsidRPr="00E4426D" w:rsidDel="00081FFD">
          <w:delText xml:space="preserve"> </w:delText>
        </w:r>
        <w:r w:rsidDel="00081FFD">
          <w:delText>and</w:delText>
        </w:r>
        <w:r w:rsidRPr="00E4426D" w:rsidDel="00081FFD">
          <w:delText xml:space="preserve"> </w:delText>
        </w:r>
        <w:r w:rsidDel="00081FFD">
          <w:delText>complies</w:delText>
        </w:r>
        <w:r w:rsidRPr="00E4426D" w:rsidDel="00081FFD">
          <w:delText xml:space="preserve"> </w:delText>
        </w:r>
        <w:r w:rsidDel="00081FFD">
          <w:delText>with</w:delText>
        </w:r>
        <w:r w:rsidRPr="00E4426D" w:rsidDel="00081FFD">
          <w:delText xml:space="preserve"> </w:delText>
        </w:r>
        <w:r w:rsidDel="00081FFD">
          <w:delText>the</w:delText>
        </w:r>
        <w:r w:rsidRPr="00E4426D" w:rsidDel="00081FFD">
          <w:delText xml:space="preserve"> </w:delText>
        </w:r>
        <w:r w:rsidDel="00081FFD">
          <w:delText>standards</w:delText>
        </w:r>
        <w:r w:rsidRPr="00E4426D" w:rsidDel="00081FFD">
          <w:delText xml:space="preserve"> </w:delText>
        </w:r>
        <w:r w:rsidDel="00081FFD">
          <w:delText>of</w:delText>
        </w:r>
        <w:r w:rsidRPr="00E4426D" w:rsidDel="00081FFD">
          <w:delText xml:space="preserve"> </w:delText>
        </w:r>
        <w:r w:rsidDel="00081FFD">
          <w:delText>Directive</w:delText>
        </w:r>
        <w:r w:rsidRPr="00E4426D" w:rsidDel="00081FFD">
          <w:delText xml:space="preserve"> </w:delText>
        </w:r>
        <w:r w:rsidDel="00081FFD">
          <w:delText>2009/138/EC</w:delText>
        </w:r>
        <w:r w:rsidRPr="00E4426D" w:rsidDel="00081FFD">
          <w:delText xml:space="preserve"> </w:delText>
        </w:r>
        <w:r w:rsidDel="00081FFD">
          <w:delText>and</w:delText>
        </w:r>
        <w:r w:rsidRPr="00E4426D" w:rsidDel="00081FFD">
          <w:delText xml:space="preserve"> </w:delText>
        </w:r>
        <w:r w:rsidDel="00081FFD">
          <w:delText>that</w:delText>
        </w:r>
        <w:r w:rsidRPr="00E4426D" w:rsidDel="00081FFD">
          <w:delText xml:space="preserve"> </w:delText>
        </w:r>
        <w:r w:rsidDel="00081FFD">
          <w:delText>all</w:delText>
        </w:r>
        <w:r w:rsidRPr="00E4426D" w:rsidDel="00081FFD">
          <w:delText xml:space="preserve"> </w:delText>
        </w:r>
        <w:r w:rsidDel="00081FFD">
          <w:delText>material</w:delText>
        </w:r>
        <w:r w:rsidRPr="00E4426D" w:rsidDel="00081FFD">
          <w:delText xml:space="preserve"> </w:delText>
        </w:r>
        <w:r w:rsidDel="00081FFD">
          <w:delText>information</w:delText>
        </w:r>
        <w:r w:rsidRPr="00E4426D" w:rsidDel="00081FFD">
          <w:delText xml:space="preserve"> </w:delText>
        </w:r>
        <w:r w:rsidDel="00081FFD">
          <w:delText>that</w:delText>
        </w:r>
        <w:r w:rsidRPr="00E4426D" w:rsidDel="00081FFD">
          <w:delText xml:space="preserve"> </w:delText>
        </w:r>
        <w:r w:rsidDel="00081FFD">
          <w:delText>is</w:delText>
        </w:r>
        <w:r w:rsidRPr="00E4426D" w:rsidDel="00081FFD">
          <w:delText xml:space="preserve"> </w:delText>
        </w:r>
        <w:r w:rsidDel="00081FFD">
          <w:delText>relevant</w:delText>
        </w:r>
        <w:r w:rsidRPr="00E4426D" w:rsidDel="00081FFD">
          <w:delText xml:space="preserve"> </w:delText>
        </w:r>
        <w:r w:rsidDel="00081FFD">
          <w:delText>for</w:delText>
        </w:r>
        <w:r w:rsidRPr="00E4426D" w:rsidDel="00081FFD">
          <w:delText xml:space="preserve"> </w:delText>
        </w:r>
        <w:r w:rsidDel="00081FFD">
          <w:delText>the</w:delText>
        </w:r>
        <w:r w:rsidRPr="00E4426D" w:rsidDel="00081FFD">
          <w:delText xml:space="preserve"> </w:delText>
        </w:r>
        <w:r w:rsidDel="00081FFD">
          <w:delText>understanding</w:delText>
        </w:r>
        <w:r w:rsidRPr="00E4426D" w:rsidDel="00081FFD">
          <w:delText xml:space="preserve"> </w:delText>
        </w:r>
        <w:r w:rsidDel="00081FFD">
          <w:delText>of</w:delText>
        </w:r>
        <w:r w:rsidRPr="00E4426D" w:rsidDel="00081FFD">
          <w:delText xml:space="preserve"> </w:delText>
        </w:r>
        <w:r w:rsidDel="00081FFD">
          <w:delText>the</w:delText>
        </w:r>
        <w:r w:rsidRPr="00E4426D" w:rsidDel="00081FFD">
          <w:delText xml:space="preserve"> </w:delText>
        </w:r>
        <w:r w:rsidDel="00081FFD">
          <w:delText>data</w:delText>
        </w:r>
        <w:r w:rsidRPr="00E4426D" w:rsidDel="00081FFD">
          <w:delText xml:space="preserve"> </w:delText>
        </w:r>
        <w:r w:rsidDel="00081FFD">
          <w:delText>is</w:delText>
        </w:r>
        <w:r w:rsidRPr="00E4426D" w:rsidDel="00081FFD">
          <w:delText xml:space="preserve"> </w:delText>
        </w:r>
        <w:r w:rsidDel="00081FFD">
          <w:delText>reported.</w:delText>
        </w:r>
      </w:del>
    </w:p>
    <w:p w14:paraId="62815589" w14:textId="0F0CDE2D" w:rsidR="00BF6324" w:rsidDel="00081FFD" w:rsidRDefault="00C82558">
      <w:pPr>
        <w:pStyle w:val="ListParagraph"/>
        <w:numPr>
          <w:ilvl w:val="1"/>
          <w:numId w:val="41"/>
        </w:numPr>
        <w:tabs>
          <w:tab w:val="left" w:pos="1493"/>
        </w:tabs>
        <w:spacing w:line="276" w:lineRule="auto"/>
        <w:rPr>
          <w:del w:id="348" w:author="Johannes Backer" w:date="2025-03-25T09:09:00Z"/>
        </w:rPr>
        <w:pPrChange w:id="349" w:author="Johannes Backer" w:date="2025-05-15T08:14:00Z">
          <w:pPr>
            <w:pStyle w:val="ListParagraph"/>
            <w:numPr>
              <w:ilvl w:val="1"/>
              <w:numId w:val="24"/>
            </w:numPr>
            <w:tabs>
              <w:tab w:val="left" w:pos="1493"/>
            </w:tabs>
            <w:spacing w:line="276" w:lineRule="auto"/>
            <w:ind w:left="1152" w:hanging="663"/>
          </w:pPr>
        </w:pPrChange>
      </w:pPr>
      <w:del w:id="350" w:author="Johannes Backer" w:date="2025-03-25T09:09:00Z">
        <w:r w:rsidDel="00081FFD">
          <w:delText>With</w:delText>
        </w:r>
        <w:r w:rsidRPr="00E4426D" w:rsidDel="00081FFD">
          <w:delText xml:space="preserve"> </w:delText>
        </w:r>
        <w:r w:rsidDel="00081FFD">
          <w:delText>regard</w:delText>
        </w:r>
        <w:r w:rsidRPr="00E4426D" w:rsidDel="00081FFD">
          <w:delText xml:space="preserve"> </w:delText>
        </w:r>
        <w:r w:rsidDel="00081FFD">
          <w:delText>to</w:delText>
        </w:r>
        <w:r w:rsidRPr="00E4426D" w:rsidDel="00081FFD">
          <w:delText xml:space="preserve"> </w:delText>
        </w:r>
        <w:r w:rsidDel="00081FFD">
          <w:delText>the</w:delText>
        </w:r>
        <w:r w:rsidRPr="00E4426D" w:rsidDel="00081FFD">
          <w:delText xml:space="preserve"> </w:delText>
        </w:r>
        <w:r w:rsidDel="00081FFD">
          <w:delText>information</w:delText>
        </w:r>
        <w:r w:rsidRPr="00E4426D" w:rsidDel="00081FFD">
          <w:delText xml:space="preserve"> </w:delText>
        </w:r>
        <w:r w:rsidDel="00081FFD">
          <w:delText>referred</w:delText>
        </w:r>
        <w:r w:rsidRPr="00E4426D" w:rsidDel="00081FFD">
          <w:delText xml:space="preserve"> </w:delText>
        </w:r>
        <w:r w:rsidDel="00081FFD">
          <w:delText>to</w:delText>
        </w:r>
        <w:r w:rsidRPr="00E4426D" w:rsidDel="00081FFD">
          <w:delText xml:space="preserve"> </w:delText>
        </w:r>
        <w:r w:rsidDel="00081FFD">
          <w:delText>in</w:delText>
        </w:r>
        <w:r w:rsidRPr="00E4426D" w:rsidDel="00081FFD">
          <w:delText xml:space="preserve"> </w:delText>
        </w:r>
        <w:r w:rsidDel="00081FFD">
          <w:delText>paragraphs</w:delText>
        </w:r>
        <w:r w:rsidRPr="00E4426D" w:rsidDel="00081FFD">
          <w:delText xml:space="preserve"> </w:delText>
        </w:r>
        <w:r w:rsidDel="00081FFD">
          <w:delText>1.82(i)</w:delText>
        </w:r>
        <w:r w:rsidRPr="00E4426D" w:rsidDel="00081FFD">
          <w:delText xml:space="preserve"> </w:delText>
        </w:r>
        <w:r w:rsidDel="00081FFD">
          <w:delText>and</w:delText>
        </w:r>
        <w:r w:rsidRPr="00E4426D" w:rsidDel="00081FFD">
          <w:delText xml:space="preserve"> </w:delText>
        </w:r>
        <w:r w:rsidDel="00081FFD">
          <w:delText>(j)</w:delText>
        </w:r>
        <w:r w:rsidRPr="00E4426D" w:rsidDel="00081FFD">
          <w:delText xml:space="preserve"> </w:delText>
        </w:r>
        <w:r w:rsidDel="00081FFD">
          <w:delText>of</w:delText>
        </w:r>
        <w:r w:rsidRPr="00E4426D" w:rsidDel="00081FFD">
          <w:delText xml:space="preserve"> </w:delText>
        </w:r>
        <w:r w:rsidDel="00081FFD">
          <w:delText>Guideline</w:delText>
        </w:r>
        <w:r w:rsidRPr="00E4426D" w:rsidDel="00081FFD">
          <w:delText xml:space="preserve"> </w:delText>
        </w:r>
        <w:r w:rsidDel="00081FFD">
          <w:delText>45,</w:delText>
        </w:r>
        <w:r w:rsidRPr="00E4426D" w:rsidDel="00081FFD">
          <w:delText xml:space="preserve"> </w:delText>
        </w:r>
        <w:r w:rsidDel="00081FFD">
          <w:delText>the</w:delText>
        </w:r>
        <w:r w:rsidRPr="00E4426D" w:rsidDel="00081FFD">
          <w:delText xml:space="preserve"> </w:delText>
        </w:r>
        <w:r w:rsidDel="00081FFD">
          <w:delText>host</w:delText>
        </w:r>
        <w:r w:rsidRPr="00E4426D" w:rsidDel="00081FFD">
          <w:delText xml:space="preserve"> </w:delText>
        </w:r>
        <w:r w:rsidDel="00081FFD">
          <w:delText>supervisory</w:delText>
        </w:r>
        <w:r w:rsidRPr="00E4426D" w:rsidDel="00081FFD">
          <w:delText xml:space="preserve"> </w:delText>
        </w:r>
        <w:r w:rsidDel="00081FFD">
          <w:delText>authority</w:delText>
        </w:r>
        <w:r w:rsidRPr="00E4426D" w:rsidDel="00081FFD">
          <w:delText xml:space="preserve"> </w:delText>
        </w:r>
        <w:r w:rsidDel="00081FFD">
          <w:delText>should</w:delText>
        </w:r>
        <w:r w:rsidRPr="00E4426D" w:rsidDel="00081FFD">
          <w:delText xml:space="preserve"> </w:delText>
        </w:r>
        <w:r w:rsidDel="00081FFD">
          <w:delText>allow</w:delText>
        </w:r>
        <w:r w:rsidRPr="00E4426D" w:rsidDel="00081FFD">
          <w:delText xml:space="preserve"> </w:delText>
        </w:r>
        <w:r w:rsidDel="00081FFD">
          <w:delText>the</w:delText>
        </w:r>
        <w:r w:rsidRPr="00E4426D" w:rsidDel="00081FFD">
          <w:delText xml:space="preserve"> </w:delText>
        </w:r>
        <w:r w:rsidDel="00081FFD">
          <w:delText>third-country</w:delText>
        </w:r>
        <w:r w:rsidRPr="00E4426D" w:rsidDel="00081FFD">
          <w:delText xml:space="preserve"> </w:delText>
        </w:r>
        <w:r w:rsidDel="00081FFD">
          <w:delText>insurance</w:delText>
        </w:r>
        <w:r w:rsidRPr="00E4426D" w:rsidDel="00081FFD">
          <w:delText xml:space="preserve"> </w:delText>
        </w:r>
        <w:r w:rsidDel="00081FFD">
          <w:delText>undertaking</w:delText>
        </w:r>
        <w:r w:rsidRPr="00E4426D" w:rsidDel="00081FFD">
          <w:delText xml:space="preserve"> </w:delText>
        </w:r>
        <w:r w:rsidDel="00081FFD">
          <w:delText>to</w:delText>
        </w:r>
        <w:r w:rsidRPr="00E4426D" w:rsidDel="00081FFD">
          <w:delText xml:space="preserve"> </w:delText>
        </w:r>
        <w:r w:rsidDel="00081FFD">
          <w:delText>apply</w:delText>
        </w:r>
        <w:r w:rsidRPr="00E4426D" w:rsidDel="00081FFD">
          <w:delText xml:space="preserve"> </w:delText>
        </w:r>
        <w:r w:rsidDel="00081FFD">
          <w:delText>simplified</w:delText>
        </w:r>
        <w:r w:rsidRPr="00E4426D" w:rsidDel="00081FFD">
          <w:delText xml:space="preserve"> </w:delText>
        </w:r>
        <w:r w:rsidDel="00081FFD">
          <w:delText>methods</w:delText>
        </w:r>
        <w:r w:rsidRPr="00E4426D" w:rsidDel="00081FFD">
          <w:delText xml:space="preserve"> </w:delText>
        </w:r>
        <w:r w:rsidDel="00081FFD">
          <w:delText>in</w:delText>
        </w:r>
        <w:r w:rsidRPr="00E4426D" w:rsidDel="00081FFD">
          <w:delText xml:space="preserve"> </w:delText>
        </w:r>
        <w:r w:rsidDel="00081FFD">
          <w:delText>the</w:delText>
        </w:r>
        <w:r w:rsidRPr="00E4426D" w:rsidDel="00081FFD">
          <w:delText xml:space="preserve"> </w:delText>
        </w:r>
        <w:r w:rsidDel="00081FFD">
          <w:delText>calculation</w:delText>
        </w:r>
        <w:r w:rsidRPr="00E4426D" w:rsidDel="00081FFD">
          <w:delText xml:space="preserve"> </w:delText>
        </w:r>
        <w:r w:rsidDel="00081FFD">
          <w:delText>of</w:delText>
        </w:r>
        <w:r w:rsidRPr="00E4426D" w:rsidDel="00081FFD">
          <w:delText xml:space="preserve"> </w:delText>
        </w:r>
        <w:r w:rsidDel="00081FFD">
          <w:delText>the</w:delText>
        </w:r>
        <w:r w:rsidDel="00081FFD">
          <w:rPr>
            <w:rFonts w:ascii="Times New Roman"/>
          </w:rPr>
          <w:delText xml:space="preserve"> </w:delText>
        </w:r>
        <w:r w:rsidDel="00081FFD">
          <w:delText>technical</w:delText>
        </w:r>
        <w:r w:rsidDel="00081FFD">
          <w:rPr>
            <w:rFonts w:ascii="Times New Roman"/>
          </w:rPr>
          <w:delText xml:space="preserve"> </w:delText>
        </w:r>
        <w:r w:rsidDel="00081FFD">
          <w:delText>provisions</w:delText>
        </w:r>
        <w:r w:rsidDel="00081FFD">
          <w:rPr>
            <w:rFonts w:ascii="Times New Roman"/>
          </w:rPr>
          <w:delText xml:space="preserve"> </w:delText>
        </w:r>
        <w:r w:rsidDel="00081FFD">
          <w:delText>in</w:delText>
        </w:r>
        <w:r w:rsidDel="00081FFD">
          <w:rPr>
            <w:rFonts w:ascii="Times New Roman"/>
          </w:rPr>
          <w:delText xml:space="preserve"> </w:delText>
        </w:r>
        <w:r w:rsidDel="00081FFD">
          <w:delText>respect</w:delText>
        </w:r>
        <w:r w:rsidDel="00081FFD">
          <w:rPr>
            <w:rFonts w:ascii="Times New Roman"/>
          </w:rPr>
          <w:delText xml:space="preserve"> </w:delText>
        </w:r>
        <w:r w:rsidDel="00081FFD">
          <w:delText>of</w:delText>
        </w:r>
        <w:r w:rsidDel="00081FFD">
          <w:rPr>
            <w:rFonts w:ascii="Times New Roman"/>
          </w:rPr>
          <w:delText xml:space="preserve"> </w:delText>
        </w:r>
        <w:r w:rsidDel="00081FFD">
          <w:delText>the</w:delText>
        </w:r>
        <w:r w:rsidDel="00081FFD">
          <w:rPr>
            <w:rFonts w:ascii="Times New Roman"/>
          </w:rPr>
          <w:delText xml:space="preserve"> </w:delText>
        </w:r>
        <w:r w:rsidDel="00081FFD">
          <w:delText>branch</w:delText>
        </w:r>
        <w:r w:rsidDel="00081FFD">
          <w:rPr>
            <w:rFonts w:ascii="Times New Roman"/>
          </w:rPr>
          <w:delText xml:space="preserve"> </w:delText>
        </w:r>
        <w:r w:rsidDel="00081FFD">
          <w:delText>operations.</w:delText>
        </w:r>
        <w:r w:rsidDel="00081FFD">
          <w:rPr>
            <w:rFonts w:ascii="Times New Roman"/>
          </w:rPr>
          <w:delText xml:space="preserve"> </w:delText>
        </w:r>
        <w:r w:rsidDel="00081FFD">
          <w:delText>Third-country</w:delText>
        </w:r>
        <w:r w:rsidDel="00081FFD">
          <w:rPr>
            <w:rFonts w:ascii="Times New Roman"/>
          </w:rPr>
          <w:delText xml:space="preserve"> </w:delText>
        </w:r>
        <w:r w:rsidDel="00081FFD">
          <w:lastRenderedPageBreak/>
          <w:delText>insurance</w:delText>
        </w:r>
        <w:r w:rsidDel="00081FFD">
          <w:rPr>
            <w:rFonts w:ascii="Times New Roman"/>
          </w:rPr>
          <w:delText xml:space="preserve"> </w:delText>
        </w:r>
        <w:r w:rsidDel="00081FFD">
          <w:delText>undertakings</w:delText>
        </w:r>
        <w:r w:rsidDel="00081FFD">
          <w:rPr>
            <w:rFonts w:ascii="Times New Roman"/>
          </w:rPr>
          <w:delText xml:space="preserve"> </w:delText>
        </w:r>
        <w:r w:rsidDel="00081FFD">
          <w:delText>may,</w:delText>
        </w:r>
        <w:r w:rsidDel="00081FFD">
          <w:rPr>
            <w:rFonts w:ascii="Times New Roman"/>
          </w:rPr>
          <w:delText xml:space="preserve"> </w:delText>
        </w:r>
        <w:r w:rsidDel="00081FFD">
          <w:delText>in</w:delText>
        </w:r>
        <w:r w:rsidDel="00081FFD">
          <w:rPr>
            <w:rFonts w:ascii="Times New Roman"/>
          </w:rPr>
          <w:delText xml:space="preserve"> </w:delText>
        </w:r>
        <w:r w:rsidDel="00081FFD">
          <w:delText>particular,</w:delText>
        </w:r>
        <w:r w:rsidDel="00081FFD">
          <w:rPr>
            <w:rFonts w:ascii="Times New Roman"/>
          </w:rPr>
          <w:delText xml:space="preserve"> </w:delText>
        </w:r>
        <w:r w:rsidDel="00081FFD">
          <w:delText>derive</w:delText>
        </w:r>
        <w:r w:rsidDel="00081FFD">
          <w:rPr>
            <w:rFonts w:ascii="Times New Roman"/>
          </w:rPr>
          <w:delText xml:space="preserve"> </w:delText>
        </w:r>
        <w:r w:rsidDel="00081FFD">
          <w:delText>the</w:delText>
        </w:r>
        <w:r w:rsidDel="00081FFD">
          <w:rPr>
            <w:rFonts w:ascii="Times New Roman"/>
          </w:rPr>
          <w:delText xml:space="preserve"> </w:delText>
        </w:r>
        <w:r w:rsidDel="00081FFD">
          <w:delText>risk</w:delText>
        </w:r>
        <w:r w:rsidDel="00081FFD">
          <w:rPr>
            <w:rFonts w:ascii="Times New Roman"/>
          </w:rPr>
          <w:delText xml:space="preserve"> </w:delText>
        </w:r>
        <w:r w:rsidDel="00081FFD">
          <w:delText>margin</w:delText>
        </w:r>
        <w:r w:rsidDel="00081FFD">
          <w:rPr>
            <w:rFonts w:ascii="Times New Roman"/>
          </w:rPr>
          <w:delText xml:space="preserve"> </w:delText>
        </w:r>
        <w:r w:rsidDel="00081FFD">
          <w:delText>for</w:delText>
        </w:r>
        <w:r w:rsidDel="00081FFD">
          <w:rPr>
            <w:rFonts w:ascii="Times New Roman"/>
          </w:rPr>
          <w:delText xml:space="preserve"> </w:delText>
        </w:r>
        <w:r w:rsidDel="00081FFD">
          <w:delText>calculations</w:delText>
        </w:r>
        <w:r w:rsidDel="00081FFD">
          <w:rPr>
            <w:rFonts w:ascii="Times New Roman"/>
          </w:rPr>
          <w:delText xml:space="preserve"> </w:delText>
        </w:r>
        <w:r w:rsidDel="00081FFD">
          <w:delText>that</w:delText>
        </w:r>
        <w:r w:rsidDel="00081FFD">
          <w:rPr>
            <w:rFonts w:ascii="Times New Roman"/>
          </w:rPr>
          <w:delText xml:space="preserve"> </w:delText>
        </w:r>
        <w:r w:rsidDel="00081FFD">
          <w:delText>need</w:delText>
        </w:r>
        <w:r w:rsidDel="00081FFD">
          <w:rPr>
            <w:rFonts w:ascii="Times New Roman"/>
          </w:rPr>
          <w:delText xml:space="preserve"> </w:delText>
        </w:r>
        <w:r w:rsidDel="00081FFD">
          <w:delText>to</w:delText>
        </w:r>
        <w:r w:rsidDel="00081FFD">
          <w:rPr>
            <w:rFonts w:ascii="Times New Roman"/>
          </w:rPr>
          <w:delText xml:space="preserve"> </w:delText>
        </w:r>
        <w:r w:rsidDel="00081FFD">
          <w:delText>be</w:delText>
        </w:r>
        <w:r w:rsidDel="00081FFD">
          <w:rPr>
            <w:rFonts w:ascii="Times New Roman"/>
          </w:rPr>
          <w:delText xml:space="preserve"> </w:delText>
        </w:r>
        <w:r w:rsidDel="00081FFD">
          <w:delText>performed</w:delText>
        </w:r>
        <w:r w:rsidDel="00081FFD">
          <w:rPr>
            <w:rFonts w:ascii="Times New Roman"/>
          </w:rPr>
          <w:delText xml:space="preserve"> </w:delText>
        </w:r>
        <w:r w:rsidDel="00081FFD">
          <w:delText>quarterly</w:delText>
        </w:r>
        <w:r w:rsidDel="00081FFD">
          <w:rPr>
            <w:rFonts w:ascii="Times New Roman"/>
          </w:rPr>
          <w:delText xml:space="preserve"> </w:delText>
        </w:r>
        <w:r w:rsidDel="00081FFD">
          <w:delText>from</w:delText>
        </w:r>
        <w:r w:rsidDel="00081FFD">
          <w:rPr>
            <w:rFonts w:ascii="Times New Roman"/>
          </w:rPr>
          <w:delText xml:space="preserve"> </w:delText>
        </w:r>
        <w:r w:rsidDel="00081FFD">
          <w:delText>the</w:delText>
        </w:r>
        <w:r w:rsidDel="00081FFD">
          <w:rPr>
            <w:rFonts w:ascii="Times New Roman"/>
          </w:rPr>
          <w:delText xml:space="preserve"> </w:delText>
        </w:r>
        <w:r w:rsidDel="00081FFD">
          <w:delText>result</w:delText>
        </w:r>
        <w:r w:rsidDel="00081FFD">
          <w:rPr>
            <w:rFonts w:ascii="Times New Roman"/>
          </w:rPr>
          <w:delText xml:space="preserve"> </w:delText>
        </w:r>
        <w:r w:rsidDel="00081FFD">
          <w:delText>of</w:delText>
        </w:r>
        <w:r w:rsidDel="00081FFD">
          <w:rPr>
            <w:rFonts w:ascii="Times New Roman"/>
          </w:rPr>
          <w:delText xml:space="preserve"> </w:delText>
        </w:r>
        <w:r w:rsidDel="00081FFD">
          <w:delText>an</w:delText>
        </w:r>
        <w:r w:rsidDel="00081FFD">
          <w:rPr>
            <w:rFonts w:ascii="Times New Roman"/>
          </w:rPr>
          <w:delText xml:space="preserve"> </w:delText>
        </w:r>
        <w:r w:rsidDel="00081FFD">
          <w:delText>earlier</w:delText>
        </w:r>
        <w:r w:rsidDel="00081FFD">
          <w:rPr>
            <w:rFonts w:ascii="Times New Roman"/>
          </w:rPr>
          <w:delText xml:space="preserve"> </w:delText>
        </w:r>
        <w:r w:rsidDel="00081FFD">
          <w:delText>calculation</w:delText>
        </w:r>
        <w:r w:rsidDel="00081FFD">
          <w:rPr>
            <w:rFonts w:ascii="Times New Roman"/>
            <w:spacing w:val="40"/>
          </w:rPr>
          <w:delText xml:space="preserve"> </w:delText>
        </w:r>
        <w:r w:rsidDel="00081FFD">
          <w:delText>of</w:delText>
        </w:r>
        <w:r w:rsidDel="00081FFD">
          <w:rPr>
            <w:rFonts w:ascii="Times New Roman"/>
            <w:spacing w:val="40"/>
          </w:rPr>
          <w:delText xml:space="preserve"> </w:delText>
        </w:r>
        <w:r w:rsidDel="00081FFD">
          <w:delText>the</w:delText>
        </w:r>
        <w:r w:rsidDel="00081FFD">
          <w:rPr>
            <w:rFonts w:ascii="Times New Roman"/>
            <w:spacing w:val="40"/>
          </w:rPr>
          <w:delText xml:space="preserve"> </w:delText>
        </w:r>
        <w:r w:rsidDel="00081FFD">
          <w:delText>risk</w:delText>
        </w:r>
        <w:r w:rsidDel="00081FFD">
          <w:rPr>
            <w:rFonts w:ascii="Times New Roman"/>
            <w:spacing w:val="40"/>
          </w:rPr>
          <w:delText xml:space="preserve"> </w:delText>
        </w:r>
        <w:r w:rsidDel="00081FFD">
          <w:delText>margin</w:delText>
        </w:r>
        <w:r w:rsidDel="00081FFD">
          <w:rPr>
            <w:rFonts w:ascii="Times New Roman"/>
            <w:spacing w:val="40"/>
          </w:rPr>
          <w:delText xml:space="preserve"> </w:delText>
        </w:r>
        <w:r w:rsidDel="00081FFD">
          <w:delText>without</w:delText>
        </w:r>
        <w:r w:rsidDel="00081FFD">
          <w:rPr>
            <w:rFonts w:ascii="Times New Roman"/>
            <w:spacing w:val="40"/>
          </w:rPr>
          <w:delText xml:space="preserve"> </w:delText>
        </w:r>
        <w:r w:rsidDel="00081FFD">
          <w:delText>an</w:delText>
        </w:r>
        <w:r w:rsidDel="00081FFD">
          <w:rPr>
            <w:rFonts w:ascii="Times New Roman"/>
            <w:spacing w:val="40"/>
          </w:rPr>
          <w:delText xml:space="preserve"> </w:delText>
        </w:r>
        <w:r w:rsidDel="00081FFD">
          <w:delText>explicit</w:delText>
        </w:r>
        <w:r w:rsidDel="00081FFD">
          <w:rPr>
            <w:rFonts w:ascii="Times New Roman"/>
            <w:spacing w:val="40"/>
          </w:rPr>
          <w:delText xml:space="preserve"> </w:delText>
        </w:r>
        <w:r w:rsidDel="00081FFD">
          <w:delText>calculation</w:delText>
        </w:r>
        <w:r w:rsidDel="00081FFD">
          <w:rPr>
            <w:rFonts w:ascii="Times New Roman"/>
            <w:spacing w:val="40"/>
          </w:rPr>
          <w:delText xml:space="preserve"> </w:delText>
        </w:r>
        <w:r w:rsidDel="00081FFD">
          <w:delText>of</w:delText>
        </w:r>
        <w:r w:rsidDel="00081FFD">
          <w:rPr>
            <w:rFonts w:ascii="Times New Roman"/>
            <w:spacing w:val="40"/>
          </w:rPr>
          <w:delText xml:space="preserve"> </w:delText>
        </w:r>
        <w:r w:rsidDel="00081FFD">
          <w:delText>risk</w:delText>
        </w:r>
        <w:r w:rsidDel="00081FFD">
          <w:rPr>
            <w:rFonts w:ascii="Times New Roman"/>
            <w:spacing w:val="40"/>
          </w:rPr>
          <w:delText xml:space="preserve"> </w:delText>
        </w:r>
        <w:r w:rsidDel="00081FFD">
          <w:delText>margin</w:delText>
        </w:r>
        <w:r w:rsidDel="00081FFD">
          <w:rPr>
            <w:rFonts w:ascii="Times New Roman"/>
          </w:rPr>
          <w:delText xml:space="preserve"> </w:delText>
        </w:r>
        <w:r w:rsidDel="00081FFD">
          <w:delText>itself</w:delText>
        </w:r>
        <w:r w:rsidDel="00081FFD">
          <w:rPr>
            <w:rFonts w:ascii="Times New Roman"/>
          </w:rPr>
          <w:delText xml:space="preserve"> </w:delText>
        </w:r>
        <w:r w:rsidDel="00081FFD">
          <w:delText>in</w:delText>
        </w:r>
        <w:r w:rsidDel="00081FFD">
          <w:rPr>
            <w:rFonts w:ascii="Times New Roman"/>
          </w:rPr>
          <w:delText xml:space="preserve"> </w:delText>
        </w:r>
        <w:r w:rsidDel="00081FFD">
          <w:delText>each</w:delText>
        </w:r>
        <w:r w:rsidDel="00081FFD">
          <w:rPr>
            <w:rFonts w:ascii="Times New Roman"/>
          </w:rPr>
          <w:delText xml:space="preserve"> </w:delText>
        </w:r>
        <w:r w:rsidDel="00081FFD">
          <w:delText>quarter.</w:delText>
        </w:r>
      </w:del>
    </w:p>
    <w:p w14:paraId="16BB42FC" w14:textId="77777777" w:rsidR="00BF6324" w:rsidRDefault="00A51A09">
      <w:pPr>
        <w:pStyle w:val="Heading1"/>
        <w:ind w:right="124"/>
      </w:pPr>
      <w:r>
        <w:t>Guideline</w:t>
      </w:r>
      <w:r>
        <w:rPr>
          <w:rFonts w:ascii="Times New Roman"/>
          <w:b w:val="0"/>
        </w:rPr>
        <w:t xml:space="preserve"> </w:t>
      </w:r>
      <w:r>
        <w:t>47</w:t>
      </w:r>
      <w:r>
        <w:rPr>
          <w:rFonts w:ascii="Times New Roman"/>
          <w:b w:val="0"/>
        </w:rPr>
        <w:t xml:space="preserve"> </w:t>
      </w:r>
      <w:r>
        <w:t>-</w:t>
      </w:r>
      <w:r>
        <w:rPr>
          <w:rFonts w:ascii="Times New Roman"/>
          <w:b w:val="0"/>
        </w:rPr>
        <w:t xml:space="preserve"> </w:t>
      </w:r>
      <w:r>
        <w:t>Annual</w:t>
      </w:r>
      <w:r>
        <w:rPr>
          <w:rFonts w:ascii="Times New Roman"/>
          <w:b w:val="0"/>
        </w:rPr>
        <w:t xml:space="preserve"> </w:t>
      </w:r>
      <w:r>
        <w:t>quantitative</w:t>
      </w:r>
      <w:r>
        <w:rPr>
          <w:rFonts w:ascii="Times New Roman"/>
          <w:b w:val="0"/>
        </w:rPr>
        <w:t xml:space="preserve"> </w:t>
      </w:r>
      <w:r>
        <w:t>templates</w:t>
      </w:r>
      <w:r>
        <w:rPr>
          <w:rFonts w:ascii="Times New Roman"/>
          <w:b w:val="0"/>
        </w:rPr>
        <w:t xml:space="preserve"> </w:t>
      </w:r>
      <w:r>
        <w:t>for</w:t>
      </w:r>
      <w:r>
        <w:rPr>
          <w:rFonts w:ascii="Times New Roman"/>
          <w:b w:val="0"/>
        </w:rPr>
        <w:t xml:space="preserve"> </w:t>
      </w:r>
      <w:r>
        <w:t>third-country</w:t>
      </w:r>
      <w:r>
        <w:rPr>
          <w:rFonts w:ascii="Times New Roman"/>
          <w:b w:val="0"/>
        </w:rPr>
        <w:t xml:space="preserve"> </w:t>
      </w:r>
      <w:r>
        <w:t>insurance</w:t>
      </w:r>
      <w:r>
        <w:rPr>
          <w:rFonts w:ascii="Times New Roman"/>
          <w:b w:val="0"/>
        </w:rPr>
        <w:t xml:space="preserve"> </w:t>
      </w:r>
      <w:r>
        <w:t>undertakings</w:t>
      </w:r>
      <w:r>
        <w:rPr>
          <w:rFonts w:ascii="Times New Roman"/>
          <w:b w:val="0"/>
        </w:rPr>
        <w:t xml:space="preserve"> </w:t>
      </w:r>
      <w:r>
        <w:t>-</w:t>
      </w:r>
      <w:r>
        <w:rPr>
          <w:rFonts w:ascii="Times New Roman"/>
          <w:b w:val="0"/>
        </w:rPr>
        <w:t xml:space="preserve"> </w:t>
      </w:r>
      <w:r>
        <w:t>ring-fenced</w:t>
      </w:r>
      <w:r>
        <w:rPr>
          <w:rFonts w:ascii="Times New Roman"/>
          <w:b w:val="0"/>
        </w:rPr>
        <w:t xml:space="preserve"> </w:t>
      </w:r>
      <w:r>
        <w:t>funds</w:t>
      </w:r>
    </w:p>
    <w:p w14:paraId="29058BB3" w14:textId="04A3AAF4" w:rsidR="00BF6324" w:rsidRDefault="00C82558">
      <w:pPr>
        <w:pStyle w:val="ListParagraph"/>
        <w:numPr>
          <w:ilvl w:val="1"/>
          <w:numId w:val="41"/>
        </w:numPr>
        <w:tabs>
          <w:tab w:val="left" w:pos="1493"/>
        </w:tabs>
        <w:spacing w:line="276" w:lineRule="auto"/>
        <w:pPrChange w:id="351" w:author="Johannes Backer" w:date="2025-05-15T08:14:00Z">
          <w:pPr>
            <w:pStyle w:val="ListParagraph"/>
            <w:numPr>
              <w:ilvl w:val="1"/>
              <w:numId w:val="24"/>
            </w:numPr>
            <w:tabs>
              <w:tab w:val="left" w:pos="1493"/>
            </w:tabs>
            <w:spacing w:line="276" w:lineRule="auto"/>
            <w:ind w:left="1152" w:hanging="663"/>
          </w:pPr>
        </w:pPrChange>
      </w:pPr>
      <w:r>
        <w:t>Unless</w:t>
      </w:r>
      <w:r w:rsidRPr="00C20AAE">
        <w:t xml:space="preserve"> </w:t>
      </w:r>
      <w:r>
        <w:t>otherwise</w:t>
      </w:r>
      <w:r w:rsidRPr="00C20AAE">
        <w:t xml:space="preserve"> </w:t>
      </w:r>
      <w:r>
        <w:t>decided</w:t>
      </w:r>
      <w:r w:rsidRPr="00C20AAE">
        <w:t xml:space="preserve"> </w:t>
      </w:r>
      <w:r>
        <w:t>in</w:t>
      </w:r>
      <w:r w:rsidRPr="00C20AAE">
        <w:t xml:space="preserve"> </w:t>
      </w:r>
      <w:r>
        <w:t>accordance</w:t>
      </w:r>
      <w:r w:rsidRPr="00C20AAE">
        <w:t xml:space="preserve"> </w:t>
      </w:r>
      <w:r>
        <w:t>with</w:t>
      </w:r>
      <w:r w:rsidRPr="00C20AAE">
        <w:t xml:space="preserve"> </w:t>
      </w:r>
      <w:r>
        <w:t>Guideline</w:t>
      </w:r>
      <w:r w:rsidRPr="00C20AAE">
        <w:t xml:space="preserve"> </w:t>
      </w:r>
      <w:r>
        <w:t>48,</w:t>
      </w:r>
      <w:r w:rsidRPr="00C20AAE">
        <w:t xml:space="preserve"> </w:t>
      </w:r>
      <w:r>
        <w:t>the</w:t>
      </w:r>
      <w:r w:rsidRPr="00C20AAE">
        <w:t xml:space="preserve"> </w:t>
      </w:r>
      <w:r>
        <w:t>host</w:t>
      </w:r>
      <w:r w:rsidRPr="00C20AAE">
        <w:t xml:space="preserve"> </w:t>
      </w:r>
      <w:r>
        <w:t>supervisory</w:t>
      </w:r>
      <w:r w:rsidRPr="00C20AAE">
        <w:t xml:space="preserve"> </w:t>
      </w:r>
      <w:r>
        <w:t>authority</w:t>
      </w:r>
      <w:r w:rsidRPr="00C20AAE">
        <w:t xml:space="preserve"> </w:t>
      </w:r>
      <w:r>
        <w:t>should</w:t>
      </w:r>
      <w:r w:rsidRPr="00C20AAE">
        <w:t xml:space="preserve"> </w:t>
      </w:r>
      <w:r>
        <w:t>ensure</w:t>
      </w:r>
      <w:r w:rsidRPr="00C20AAE">
        <w:t xml:space="preserve"> </w:t>
      </w:r>
      <w:r>
        <w:t>that</w:t>
      </w:r>
      <w:r w:rsidRPr="00C20AAE">
        <w:t xml:space="preserve"> </w:t>
      </w:r>
      <w:r>
        <w:t>the</w:t>
      </w:r>
      <w:r w:rsidRPr="00C20AAE">
        <w:t xml:space="preserve"> </w:t>
      </w:r>
      <w:r>
        <w:t>third-country</w:t>
      </w:r>
      <w:r w:rsidRPr="00C20AAE">
        <w:t xml:space="preserve"> </w:t>
      </w:r>
      <w:r>
        <w:t>insurance</w:t>
      </w:r>
      <w:r w:rsidRPr="00C20AAE">
        <w:t xml:space="preserve"> </w:t>
      </w:r>
      <w:r>
        <w:t>undertaking,</w:t>
      </w:r>
      <w:r w:rsidRPr="00C20AAE">
        <w:t xml:space="preserve"> </w:t>
      </w:r>
      <w:r>
        <w:t>annually</w:t>
      </w:r>
      <w:r w:rsidRPr="00C20AAE">
        <w:t xml:space="preserve"> </w:t>
      </w:r>
      <w:r>
        <w:t>submits</w:t>
      </w:r>
      <w:r w:rsidRPr="00C20AAE">
        <w:t xml:space="preserve"> </w:t>
      </w:r>
      <w:r>
        <w:t>to</w:t>
      </w:r>
      <w:r w:rsidRPr="00C20AAE">
        <w:t xml:space="preserve"> </w:t>
      </w:r>
      <w:r>
        <w:t>it,</w:t>
      </w:r>
      <w:r w:rsidRPr="00C20AAE">
        <w:t xml:space="preserve"> </w:t>
      </w:r>
      <w:r>
        <w:t>in</w:t>
      </w:r>
      <w:r w:rsidRPr="00C20AAE">
        <w:t xml:space="preserve"> </w:t>
      </w:r>
      <w:r>
        <w:t>respect</w:t>
      </w:r>
      <w:r w:rsidRPr="00C20AAE">
        <w:t xml:space="preserve"> </w:t>
      </w:r>
      <w:r>
        <w:t>of</w:t>
      </w:r>
      <w:r w:rsidRPr="00C20AAE">
        <w:t xml:space="preserve"> </w:t>
      </w:r>
      <w:r>
        <w:t>its</w:t>
      </w:r>
      <w:r w:rsidRPr="00C20AAE">
        <w:t xml:space="preserve"> </w:t>
      </w:r>
      <w:r>
        <w:t>branch</w:t>
      </w:r>
      <w:r w:rsidRPr="00C20AAE">
        <w:t xml:space="preserve"> </w:t>
      </w:r>
      <w:r>
        <w:t>operations,</w:t>
      </w:r>
      <w:r w:rsidRPr="00C20AAE">
        <w:t xml:space="preserve"> </w:t>
      </w:r>
      <w:r>
        <w:t>the</w:t>
      </w:r>
      <w:r w:rsidRPr="00C20AAE">
        <w:t xml:space="preserve"> </w:t>
      </w:r>
      <w:r>
        <w:t>following</w:t>
      </w:r>
      <w:r w:rsidRPr="00C20AAE">
        <w:t xml:space="preserve"> </w:t>
      </w:r>
      <w:r>
        <w:t>structured</w:t>
      </w:r>
      <w:r w:rsidRPr="00C20AAE">
        <w:t xml:space="preserve"> </w:t>
      </w:r>
      <w:r>
        <w:t>information</w:t>
      </w:r>
      <w:r w:rsidRPr="00C20AAE">
        <w:t xml:space="preserve"> </w:t>
      </w:r>
      <w:r>
        <w:t>in</w:t>
      </w:r>
      <w:r w:rsidRPr="00C20AAE">
        <w:t xml:space="preserve"> </w:t>
      </w:r>
      <w:r>
        <w:t>relation</w:t>
      </w:r>
      <w:r w:rsidRPr="00C20AAE">
        <w:t xml:space="preserve"> </w:t>
      </w:r>
      <w:r>
        <w:t>to</w:t>
      </w:r>
      <w:r w:rsidRPr="00C20AAE">
        <w:t xml:space="preserve"> </w:t>
      </w:r>
      <w:r>
        <w:t>material</w:t>
      </w:r>
      <w:r w:rsidRPr="00C20AAE">
        <w:t xml:space="preserve"> </w:t>
      </w:r>
      <w:r>
        <w:t>ring</w:t>
      </w:r>
      <w:r w:rsidRPr="00C20AAE">
        <w:t xml:space="preserve"> </w:t>
      </w:r>
      <w:r>
        <w:t>fenced</w:t>
      </w:r>
      <w:r w:rsidRPr="00C20AAE">
        <w:t xml:space="preserve"> </w:t>
      </w:r>
      <w:r>
        <w:t>funds,</w:t>
      </w:r>
      <w:r w:rsidRPr="00C20AAE">
        <w:t xml:space="preserve"> </w:t>
      </w:r>
      <w:r>
        <w:t>material</w:t>
      </w:r>
      <w:r w:rsidRPr="00C20AAE">
        <w:t xml:space="preserve"> </w:t>
      </w:r>
      <w:r>
        <w:t>matching</w:t>
      </w:r>
      <w:r w:rsidRPr="00C20AAE">
        <w:t xml:space="preserve"> </w:t>
      </w:r>
      <w:r>
        <w:t>portfolios</w:t>
      </w:r>
      <w:r w:rsidRPr="00C20AAE">
        <w:t xml:space="preserve"> </w:t>
      </w:r>
      <w:r>
        <w:t>and</w:t>
      </w:r>
      <w:r w:rsidRPr="00C20AAE">
        <w:t xml:space="preserve"> </w:t>
      </w:r>
      <w:r>
        <w:t>remaining</w:t>
      </w:r>
      <w:r w:rsidRPr="00C20AAE">
        <w:t xml:space="preserve"> </w:t>
      </w:r>
      <w:r>
        <w:t>part,</w:t>
      </w:r>
      <w:r w:rsidRPr="00C20AAE">
        <w:t xml:space="preserve"> </w:t>
      </w:r>
      <w:r>
        <w:t>where</w:t>
      </w:r>
      <w:r w:rsidRPr="00C20AAE">
        <w:t xml:space="preserve"> </w:t>
      </w:r>
      <w:r>
        <w:t>applicable:</w:t>
      </w:r>
    </w:p>
    <w:p w14:paraId="54CD16D0" w14:textId="77777777" w:rsidR="00BF6324" w:rsidRDefault="00A51A09">
      <w:pPr>
        <w:pStyle w:val="ListParagraph"/>
        <w:numPr>
          <w:ilvl w:val="0"/>
          <w:numId w:val="16"/>
        </w:numPr>
        <w:tabs>
          <w:tab w:val="left" w:pos="1491"/>
          <w:tab w:val="left" w:pos="1493"/>
        </w:tabs>
        <w:spacing w:line="276" w:lineRule="auto"/>
      </w:pPr>
      <w:r>
        <w:t>template</w:t>
      </w:r>
      <w:r>
        <w:rPr>
          <w:rFonts w:ascii="Times New Roman"/>
        </w:rPr>
        <w:t xml:space="preserve"> </w:t>
      </w:r>
      <w:r>
        <w:t>SR.01.01.07</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specifying</w:t>
      </w:r>
      <w:r>
        <w:rPr>
          <w:rFonts w:ascii="Times New Roman"/>
          <w:spacing w:val="40"/>
        </w:rPr>
        <w:t xml:space="preserve"> </w:t>
      </w:r>
      <w:r>
        <w:t>the</w:t>
      </w:r>
      <w:r>
        <w:rPr>
          <w:rFonts w:ascii="Times New Roman"/>
        </w:rPr>
        <w:t xml:space="preserve"> </w:t>
      </w:r>
      <w:r>
        <w:t>content</w:t>
      </w:r>
      <w:r>
        <w:rPr>
          <w:rFonts w:ascii="Times New Roman"/>
          <w:spacing w:val="40"/>
        </w:rPr>
        <w:t xml:space="preserve"> </w:t>
      </w:r>
      <w:r>
        <w:t>of</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detailing</w:t>
      </w:r>
      <w:r>
        <w:rPr>
          <w:rFonts w:ascii="Times New Roman"/>
          <w:spacing w:val="40"/>
        </w:rPr>
        <w:t xml:space="preserve"> </w:t>
      </w:r>
      <w:r>
        <w:t>the</w:t>
      </w:r>
      <w:r>
        <w:rPr>
          <w:rFonts w:ascii="Times New Roman"/>
          <w:spacing w:val="40"/>
        </w:rPr>
        <w:t xml:space="preserve"> </w:t>
      </w:r>
      <w:r>
        <w:t>information</w:t>
      </w:r>
      <w:r>
        <w:rPr>
          <w:rFonts w:ascii="Times New Roman"/>
          <w:spacing w:val="40"/>
        </w:rPr>
        <w:t xml:space="preserve"> </w:t>
      </w:r>
      <w:r>
        <w:t>submitted,</w:t>
      </w:r>
      <w:r>
        <w:rPr>
          <w:rFonts w:ascii="Times New Roman"/>
          <w:spacing w:val="40"/>
        </w:rPr>
        <w:t xml:space="preserve"> </w:t>
      </w:r>
      <w:r>
        <w:t>following</w:t>
      </w:r>
      <w:r>
        <w:rPr>
          <w:rFonts w:ascii="Times New Roman"/>
        </w:rPr>
        <w:t xml:space="preserve"> </w:t>
      </w:r>
      <w:r>
        <w:t>the</w:t>
      </w:r>
      <w:r>
        <w:rPr>
          <w:rFonts w:ascii="Times New Roman"/>
        </w:rPr>
        <w:t xml:space="preserve"> </w:t>
      </w:r>
      <w:r>
        <w:t>instructions</w:t>
      </w:r>
      <w:r>
        <w:rPr>
          <w:rFonts w:ascii="Times New Roman"/>
        </w:rPr>
        <w:t xml:space="preserve"> </w:t>
      </w:r>
      <w:r>
        <w:t>set</w:t>
      </w:r>
      <w:r>
        <w:rPr>
          <w:rFonts w:ascii="Times New Roman"/>
        </w:rPr>
        <w:t xml:space="preserve"> </w:t>
      </w:r>
      <w:r>
        <w:t>out</w:t>
      </w:r>
      <w:r>
        <w:rPr>
          <w:rFonts w:ascii="Times New Roman"/>
        </w:rPr>
        <w:t xml:space="preserve"> </w:t>
      </w:r>
      <w:r>
        <w:t>in</w:t>
      </w:r>
      <w:r>
        <w:rPr>
          <w:rFonts w:ascii="Times New Roman"/>
        </w:rPr>
        <w:t xml:space="preserve"> </w:t>
      </w:r>
      <w:r>
        <w:t>S.01.01</w:t>
      </w:r>
      <w:r>
        <w:rPr>
          <w:rFonts w:ascii="Times New Roman"/>
        </w:rPr>
        <w:t xml:space="preserve"> </w:t>
      </w:r>
      <w:r>
        <w:t>of</w:t>
      </w:r>
      <w:r>
        <w:rPr>
          <w:rFonts w:ascii="Times New Roman"/>
        </w:rPr>
        <w:t xml:space="preserve"> </w:t>
      </w:r>
      <w:r>
        <w:t>Annex</w:t>
      </w:r>
      <w:r>
        <w:rPr>
          <w:rFonts w:ascii="Times New Roman"/>
        </w:rPr>
        <w:t xml:space="preserve"> </w:t>
      </w:r>
      <w:r>
        <w:t>II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spacing w:val="40"/>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proofErr w:type="gramStart"/>
      <w:r>
        <w:t>Information;</w:t>
      </w:r>
      <w:proofErr w:type="gramEnd"/>
    </w:p>
    <w:p w14:paraId="5AF0F9A9" w14:textId="77777777" w:rsidR="00BF6324" w:rsidRDefault="00A51A09">
      <w:pPr>
        <w:pStyle w:val="ListParagraph"/>
        <w:numPr>
          <w:ilvl w:val="0"/>
          <w:numId w:val="16"/>
        </w:numPr>
        <w:tabs>
          <w:tab w:val="left" w:pos="1491"/>
          <w:tab w:val="left" w:pos="1493"/>
        </w:tabs>
        <w:spacing w:before="121" w:line="276" w:lineRule="auto"/>
      </w:pPr>
      <w:r>
        <w:t>template</w:t>
      </w:r>
      <w:r>
        <w:rPr>
          <w:rFonts w:ascii="Times New Roman"/>
        </w:rPr>
        <w:t xml:space="preserve"> </w:t>
      </w:r>
      <w:r>
        <w:t>SR.12.01.01</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r>
        <w:t>Information,</w:t>
      </w:r>
      <w:r>
        <w:rPr>
          <w:rFonts w:ascii="Times New Roman"/>
        </w:rPr>
        <w:t xml:space="preserve"> </w:t>
      </w:r>
      <w:r>
        <w:t>specifying</w:t>
      </w:r>
      <w:r>
        <w:rPr>
          <w:rFonts w:ascii="Times New Roman"/>
        </w:rPr>
        <w:t xml:space="preserve"> </w:t>
      </w:r>
      <w:r>
        <w:t>the</w:t>
      </w:r>
      <w:r>
        <w:rPr>
          <w:rFonts w:ascii="Times New Roman"/>
        </w:rPr>
        <w:t xml:space="preserve"> </w:t>
      </w:r>
      <w:r>
        <w:t>information</w:t>
      </w:r>
      <w:r>
        <w:rPr>
          <w:rFonts w:ascii="Times New Roman"/>
        </w:rPr>
        <w:t xml:space="preserve"> </w:t>
      </w:r>
      <w:r>
        <w:t>on</w:t>
      </w:r>
      <w:r>
        <w:rPr>
          <w:rFonts w:ascii="Times New Roman"/>
        </w:rPr>
        <w:t xml:space="preserve"> </w:t>
      </w:r>
      <w:r>
        <w:t>life</w:t>
      </w:r>
      <w:r>
        <w:rPr>
          <w:rFonts w:ascii="Times New Roman"/>
        </w:rPr>
        <w:t xml:space="preserve"> </w:t>
      </w:r>
      <w:r>
        <w:t>and</w:t>
      </w:r>
      <w:r>
        <w:rPr>
          <w:rFonts w:ascii="Times New Roman"/>
        </w:rPr>
        <w:t xml:space="preserve"> </w:t>
      </w:r>
      <w:r>
        <w:t>health</w:t>
      </w:r>
      <w:r>
        <w:rPr>
          <w:rFonts w:ascii="Times New Roman"/>
        </w:rPr>
        <w:t xml:space="preserve"> </w:t>
      </w:r>
      <w:r>
        <w:t>SLT</w:t>
      </w:r>
      <w:r>
        <w:rPr>
          <w:rFonts w:ascii="Times New Roman"/>
        </w:rPr>
        <w:t xml:space="preserve"> </w:t>
      </w:r>
      <w:r>
        <w:t>technical</w:t>
      </w:r>
      <w:r>
        <w:rPr>
          <w:rFonts w:ascii="Times New Roman"/>
        </w:rPr>
        <w:t xml:space="preserve"> </w:t>
      </w:r>
      <w:r>
        <w:t>provisions,</w:t>
      </w:r>
      <w:r>
        <w:rPr>
          <w:rFonts w:ascii="Times New Roman"/>
        </w:rPr>
        <w:t xml:space="preserve"> </w:t>
      </w:r>
      <w:r>
        <w:t>following</w:t>
      </w:r>
      <w:r>
        <w:rPr>
          <w:rFonts w:ascii="Times New Roman"/>
        </w:rPr>
        <w:t xml:space="preserve"> </w:t>
      </w:r>
      <w:r>
        <w:t>the</w:t>
      </w:r>
      <w:r>
        <w:rPr>
          <w:rFonts w:ascii="Times New Roman"/>
        </w:rPr>
        <w:t xml:space="preserve"> </w:t>
      </w:r>
      <w:r>
        <w:t>instructions</w:t>
      </w:r>
      <w:r>
        <w:rPr>
          <w:rFonts w:ascii="Times New Roman"/>
        </w:rPr>
        <w:t xml:space="preserve"> </w:t>
      </w:r>
      <w:r>
        <w:t>set</w:t>
      </w:r>
      <w:r>
        <w:rPr>
          <w:rFonts w:ascii="Times New Roman"/>
        </w:rPr>
        <w:t xml:space="preserve"> </w:t>
      </w:r>
      <w:r>
        <w:t>out</w:t>
      </w:r>
      <w:r>
        <w:rPr>
          <w:rFonts w:ascii="Times New Roman"/>
        </w:rPr>
        <w:t xml:space="preserve"> </w:t>
      </w:r>
      <w:r>
        <w:t>in</w:t>
      </w:r>
      <w:r>
        <w:rPr>
          <w:rFonts w:ascii="Times New Roman"/>
        </w:rPr>
        <w:t xml:space="preserve"> </w:t>
      </w:r>
      <w:r>
        <w:t>S.12.01</w:t>
      </w:r>
      <w:r>
        <w:rPr>
          <w:rFonts w:ascii="Times New Roman"/>
        </w:rPr>
        <w:t xml:space="preserve"> </w:t>
      </w:r>
      <w:r>
        <w:t>of</w:t>
      </w:r>
      <w:r>
        <w:rPr>
          <w:rFonts w:ascii="Times New Roman"/>
        </w:rPr>
        <w:t xml:space="preserve"> </w:t>
      </w:r>
      <w:r>
        <w:t>Annex</w:t>
      </w:r>
      <w:r>
        <w:rPr>
          <w:rFonts w:ascii="Times New Roman"/>
        </w:rPr>
        <w:t xml:space="preserve"> </w:t>
      </w:r>
      <w:r>
        <w:t>II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spacing w:val="40"/>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for</w:t>
      </w:r>
      <w:r>
        <w:rPr>
          <w:rFonts w:ascii="Times New Roman"/>
          <w:spacing w:val="40"/>
        </w:rPr>
        <w:t xml:space="preserve"> </w:t>
      </w:r>
      <w:r>
        <w:t>each</w:t>
      </w:r>
      <w:r>
        <w:rPr>
          <w:rFonts w:ascii="Times New Roman"/>
        </w:rPr>
        <w:t xml:space="preserve"> </w:t>
      </w:r>
      <w:r>
        <w:t>line</w:t>
      </w:r>
      <w:r>
        <w:rPr>
          <w:rFonts w:ascii="Times New Roman"/>
        </w:rPr>
        <w:t xml:space="preserve"> </w:t>
      </w:r>
      <w:r>
        <w:t>of</w:t>
      </w:r>
      <w:r>
        <w:rPr>
          <w:rFonts w:ascii="Times New Roman"/>
        </w:rPr>
        <w:t xml:space="preserve"> </w:t>
      </w:r>
      <w:r>
        <w:t>business</w:t>
      </w:r>
      <w:r>
        <w:rPr>
          <w:rFonts w:ascii="Times New Roman"/>
        </w:rPr>
        <w:t xml:space="preserve"> </w:t>
      </w:r>
      <w:r>
        <w:t>as</w:t>
      </w:r>
      <w:r>
        <w:rPr>
          <w:rFonts w:ascii="Times New Roman"/>
        </w:rPr>
        <w:t xml:space="preserve"> </w:t>
      </w:r>
      <w:r>
        <w:t>defined</w:t>
      </w:r>
      <w:r>
        <w:rPr>
          <w:rFonts w:ascii="Times New Roman"/>
        </w:rPr>
        <w:t xml:space="preserve"> </w:t>
      </w:r>
      <w:r>
        <w:t>in</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Delegated</w:t>
      </w:r>
      <w:r>
        <w:rPr>
          <w:rFonts w:ascii="Times New Roman"/>
        </w:rPr>
        <w:t xml:space="preserve"> </w:t>
      </w:r>
      <w:r>
        <w:t>Regulation</w:t>
      </w:r>
      <w:r>
        <w:rPr>
          <w:rFonts w:ascii="Times New Roman"/>
        </w:rPr>
        <w:t xml:space="preserve"> </w:t>
      </w:r>
      <w:r>
        <w:t>(EU)</w:t>
      </w:r>
      <w:r>
        <w:rPr>
          <w:rFonts w:ascii="Times New Roman"/>
          <w:spacing w:val="40"/>
        </w:rPr>
        <w:t xml:space="preserve"> </w:t>
      </w:r>
      <w:r>
        <w:rPr>
          <w:spacing w:val="-2"/>
        </w:rPr>
        <w:t>2015/35;</w:t>
      </w:r>
    </w:p>
    <w:p w14:paraId="39AA7DF6" w14:textId="77777777" w:rsidR="00BF6324" w:rsidRDefault="00A51A09">
      <w:pPr>
        <w:pStyle w:val="ListParagraph"/>
        <w:numPr>
          <w:ilvl w:val="0"/>
          <w:numId w:val="16"/>
        </w:numPr>
        <w:tabs>
          <w:tab w:val="left" w:pos="1493"/>
        </w:tabs>
        <w:spacing w:before="90" w:line="276" w:lineRule="auto"/>
        <w:ind w:right="124"/>
      </w:pPr>
      <w:r>
        <w:t>template</w:t>
      </w:r>
      <w:r>
        <w:rPr>
          <w:rFonts w:ascii="Times New Roman"/>
        </w:rPr>
        <w:t xml:space="preserve"> </w:t>
      </w:r>
      <w:r>
        <w:t>SR.17.01.01</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r>
        <w:t>Information,</w:t>
      </w:r>
      <w:r>
        <w:rPr>
          <w:rFonts w:ascii="Times New Roman"/>
        </w:rPr>
        <w:t xml:space="preserve"> </w:t>
      </w:r>
      <w:r>
        <w:t>specifying</w:t>
      </w:r>
      <w:r>
        <w:rPr>
          <w:rFonts w:ascii="Times New Roman"/>
          <w:spacing w:val="40"/>
        </w:rPr>
        <w:t xml:space="preserve"> </w:t>
      </w:r>
      <w:r>
        <w:t>the</w:t>
      </w:r>
      <w:r>
        <w:rPr>
          <w:rFonts w:ascii="Times New Roman"/>
        </w:rPr>
        <w:t xml:space="preserve"> </w:t>
      </w:r>
      <w:r>
        <w:t>information</w:t>
      </w:r>
      <w:r>
        <w:rPr>
          <w:rFonts w:ascii="Times New Roman"/>
        </w:rPr>
        <w:t xml:space="preserve"> </w:t>
      </w:r>
      <w:r>
        <w:t>on</w:t>
      </w:r>
      <w:r>
        <w:rPr>
          <w:rFonts w:ascii="Times New Roman"/>
        </w:rPr>
        <w:t xml:space="preserve"> </w:t>
      </w:r>
      <w:r>
        <w:t>non-life</w:t>
      </w:r>
      <w:r>
        <w:rPr>
          <w:rFonts w:ascii="Times New Roman"/>
        </w:rPr>
        <w:t xml:space="preserve"> </w:t>
      </w:r>
      <w:r>
        <w:t>technical</w:t>
      </w:r>
      <w:r>
        <w:rPr>
          <w:rFonts w:ascii="Times New Roman"/>
        </w:rPr>
        <w:t xml:space="preserve"> </w:t>
      </w:r>
      <w:r>
        <w:t>provisions,</w:t>
      </w:r>
      <w:r>
        <w:rPr>
          <w:rFonts w:ascii="Times New Roman"/>
        </w:rPr>
        <w:t xml:space="preserve"> </w:t>
      </w:r>
      <w:r>
        <w:t>following</w:t>
      </w:r>
      <w:r>
        <w:rPr>
          <w:rFonts w:ascii="Times New Roman"/>
        </w:rPr>
        <w:t xml:space="preserve"> </w:t>
      </w:r>
      <w:r>
        <w:t>the</w:t>
      </w:r>
      <w:r>
        <w:rPr>
          <w:rFonts w:ascii="Times New Roman"/>
        </w:rPr>
        <w:t xml:space="preserve"> </w:t>
      </w:r>
      <w:r>
        <w:t>instructions</w:t>
      </w:r>
      <w:r>
        <w:rPr>
          <w:rFonts w:ascii="Times New Roman"/>
        </w:rPr>
        <w:t xml:space="preserve"> </w:t>
      </w:r>
      <w:r>
        <w:t>set</w:t>
      </w:r>
      <w:r>
        <w:rPr>
          <w:rFonts w:ascii="Times New Roman"/>
        </w:rPr>
        <w:t xml:space="preserve"> </w:t>
      </w:r>
      <w:r>
        <w:t>out</w:t>
      </w:r>
      <w:r>
        <w:rPr>
          <w:rFonts w:ascii="Times New Roman"/>
        </w:rPr>
        <w:t xml:space="preserve"> </w:t>
      </w:r>
      <w:r>
        <w:t>in</w:t>
      </w:r>
      <w:r>
        <w:rPr>
          <w:rFonts w:ascii="Times New Roman"/>
        </w:rPr>
        <w:t xml:space="preserve"> </w:t>
      </w:r>
      <w:r>
        <w:t>S.17.01</w:t>
      </w:r>
      <w:r>
        <w:rPr>
          <w:rFonts w:ascii="Times New Roman"/>
        </w:rPr>
        <w:t xml:space="preserve"> </w:t>
      </w:r>
      <w:r>
        <w:t>of</w:t>
      </w:r>
      <w:r>
        <w:rPr>
          <w:rFonts w:ascii="Times New Roman"/>
        </w:rPr>
        <w:t xml:space="preserve"> </w:t>
      </w:r>
      <w:r>
        <w:t>Annex</w:t>
      </w:r>
      <w:r>
        <w:rPr>
          <w:rFonts w:ascii="Times New Roman"/>
        </w:rPr>
        <w:t xml:space="preserve"> </w:t>
      </w:r>
      <w:r>
        <w:t>II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r>
        <w:t>Information,</w:t>
      </w:r>
      <w:r>
        <w:rPr>
          <w:rFonts w:ascii="Times New Roman"/>
        </w:rPr>
        <w:t xml:space="preserve"> </w:t>
      </w:r>
      <w:r>
        <w:t>for</w:t>
      </w:r>
      <w:r>
        <w:rPr>
          <w:rFonts w:ascii="Times New Roman"/>
        </w:rPr>
        <w:t xml:space="preserve"> </w:t>
      </w:r>
      <w:r>
        <w:t>each</w:t>
      </w:r>
      <w:r>
        <w:rPr>
          <w:rFonts w:ascii="Times New Roman"/>
        </w:rPr>
        <w:t xml:space="preserve"> </w:t>
      </w:r>
      <w:r>
        <w:t>line</w:t>
      </w:r>
      <w:r>
        <w:rPr>
          <w:rFonts w:ascii="Times New Roman"/>
        </w:rPr>
        <w:t xml:space="preserve"> </w:t>
      </w:r>
      <w:r>
        <w:t>of</w:t>
      </w:r>
      <w:r>
        <w:rPr>
          <w:rFonts w:ascii="Times New Roman"/>
        </w:rPr>
        <w:t xml:space="preserve"> </w:t>
      </w:r>
      <w:r>
        <w:t>business</w:t>
      </w:r>
      <w:r>
        <w:rPr>
          <w:rFonts w:ascii="Times New Roman"/>
        </w:rPr>
        <w:t xml:space="preserve"> </w:t>
      </w:r>
      <w:r>
        <w:t>as</w:t>
      </w:r>
      <w:r>
        <w:rPr>
          <w:rFonts w:ascii="Times New Roman"/>
        </w:rPr>
        <w:t xml:space="preserve"> </w:t>
      </w:r>
      <w:r>
        <w:t>defined</w:t>
      </w:r>
      <w:r>
        <w:rPr>
          <w:rFonts w:ascii="Times New Roman"/>
        </w:rPr>
        <w:t xml:space="preserve"> </w:t>
      </w:r>
      <w:r>
        <w:t>in</w:t>
      </w:r>
      <w:r>
        <w:rPr>
          <w:rFonts w:ascii="Times New Roman"/>
        </w:rPr>
        <w:t xml:space="preserve"> </w:t>
      </w:r>
      <w:r>
        <w:t>Annex</w:t>
      </w:r>
      <w:r>
        <w:rPr>
          <w:rFonts w:ascii="Times New Roman"/>
        </w:rPr>
        <w:t xml:space="preserve"> </w:t>
      </w:r>
      <w:r>
        <w:t>I</w:t>
      </w:r>
      <w:r>
        <w:rPr>
          <w:rFonts w:ascii="Times New Roman"/>
        </w:rPr>
        <w:t xml:space="preserve"> </w:t>
      </w:r>
      <w:r>
        <w:t>of</w:t>
      </w:r>
      <w:r>
        <w:rPr>
          <w:rFonts w:ascii="Times New Roman"/>
        </w:rPr>
        <w:t xml:space="preserve"> </w:t>
      </w:r>
      <w:r>
        <w:t>Delegated</w:t>
      </w:r>
      <w:r>
        <w:rPr>
          <w:rFonts w:ascii="Times New Roman"/>
        </w:rPr>
        <w:t xml:space="preserve"> </w:t>
      </w:r>
      <w:r>
        <w:t>Regulation</w:t>
      </w:r>
      <w:r>
        <w:rPr>
          <w:rFonts w:ascii="Times New Roman"/>
        </w:rPr>
        <w:t xml:space="preserve"> </w:t>
      </w:r>
      <w:r>
        <w:t>(EU)</w:t>
      </w:r>
      <w:r>
        <w:rPr>
          <w:rFonts w:ascii="Times New Roman"/>
        </w:rPr>
        <w:t xml:space="preserve"> </w:t>
      </w:r>
      <w:proofErr w:type="gramStart"/>
      <w:r>
        <w:t>2015/35;</w:t>
      </w:r>
      <w:proofErr w:type="gramEnd"/>
    </w:p>
    <w:p w14:paraId="5CAF0A40" w14:textId="77777777" w:rsidR="00BF6324" w:rsidRDefault="00A51A09">
      <w:pPr>
        <w:pStyle w:val="ListParagraph"/>
        <w:numPr>
          <w:ilvl w:val="0"/>
          <w:numId w:val="16"/>
        </w:numPr>
        <w:tabs>
          <w:tab w:val="left" w:pos="1491"/>
          <w:tab w:val="left" w:pos="1493"/>
        </w:tabs>
        <w:spacing w:before="120" w:line="276" w:lineRule="auto"/>
        <w:ind w:right="123"/>
      </w:pPr>
      <w:r>
        <w:t>template</w:t>
      </w:r>
      <w:r>
        <w:rPr>
          <w:rFonts w:ascii="Times New Roman"/>
        </w:rPr>
        <w:t xml:space="preserve"> </w:t>
      </w:r>
      <w:r>
        <w:t>SR.25.01.01</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specifying</w:t>
      </w:r>
      <w:r>
        <w:rPr>
          <w:rFonts w:ascii="Times New Roman"/>
          <w:spacing w:val="40"/>
        </w:rPr>
        <w:t xml:space="preserve"> </w:t>
      </w:r>
      <w:r>
        <w:t>the</w:t>
      </w:r>
      <w:r>
        <w:rPr>
          <w:rFonts w:ascii="Times New Roman"/>
          <w:spacing w:val="40"/>
        </w:rPr>
        <w:t xml:space="preserve"> </w:t>
      </w:r>
      <w:r>
        <w:t>SCR</w:t>
      </w:r>
      <w:r>
        <w:rPr>
          <w:rFonts w:ascii="Times New Roman"/>
        </w:rPr>
        <w:t xml:space="preserve"> </w:t>
      </w:r>
      <w:r>
        <w:t>for</w:t>
      </w:r>
      <w:r>
        <w:rPr>
          <w:rFonts w:ascii="Times New Roman"/>
        </w:rPr>
        <w:t xml:space="preserve"> </w:t>
      </w:r>
      <w:r>
        <w:t>branches</w:t>
      </w:r>
      <w:r>
        <w:rPr>
          <w:rFonts w:ascii="Times New Roman"/>
        </w:rPr>
        <w:t xml:space="preserve"> </w:t>
      </w:r>
      <w:r>
        <w:t>using</w:t>
      </w:r>
      <w:r>
        <w:rPr>
          <w:rFonts w:ascii="Times New Roman"/>
        </w:rPr>
        <w:t xml:space="preserve"> </w:t>
      </w:r>
      <w:r>
        <w:t>the</w:t>
      </w:r>
      <w:r>
        <w:rPr>
          <w:rFonts w:ascii="Times New Roman"/>
        </w:rPr>
        <w:t xml:space="preserve"> </w:t>
      </w:r>
      <w:r>
        <w:t>standard</w:t>
      </w:r>
      <w:r>
        <w:rPr>
          <w:rFonts w:ascii="Times New Roman"/>
        </w:rPr>
        <w:t xml:space="preserve"> </w:t>
      </w:r>
      <w:r>
        <w:t>formula,</w:t>
      </w:r>
      <w:r>
        <w:rPr>
          <w:rFonts w:ascii="Times New Roman"/>
        </w:rPr>
        <w:t xml:space="preserve"> </w:t>
      </w:r>
      <w:r>
        <w:t>following</w:t>
      </w:r>
      <w:r>
        <w:rPr>
          <w:rFonts w:ascii="Times New Roman"/>
        </w:rPr>
        <w:t xml:space="preserve"> </w:t>
      </w:r>
      <w:r>
        <w:t>the</w:t>
      </w:r>
      <w:r>
        <w:rPr>
          <w:rFonts w:ascii="Times New Roman"/>
        </w:rPr>
        <w:t xml:space="preserve"> </w:t>
      </w:r>
      <w:r>
        <w:t>instructions</w:t>
      </w:r>
      <w:r>
        <w:rPr>
          <w:rFonts w:ascii="Times New Roman"/>
        </w:rPr>
        <w:t xml:space="preserve"> </w:t>
      </w:r>
      <w:r>
        <w:t>set</w:t>
      </w:r>
      <w:r>
        <w:rPr>
          <w:rFonts w:ascii="Times New Roman"/>
        </w:rPr>
        <w:t xml:space="preserve"> </w:t>
      </w:r>
      <w:r>
        <w:t>out</w:t>
      </w:r>
      <w:r>
        <w:rPr>
          <w:rFonts w:ascii="Times New Roman"/>
          <w:spacing w:val="80"/>
        </w:rPr>
        <w:t xml:space="preserve"> </w:t>
      </w:r>
      <w:r>
        <w:t>in</w:t>
      </w:r>
      <w:r>
        <w:rPr>
          <w:rFonts w:ascii="Times New Roman"/>
        </w:rPr>
        <w:t xml:space="preserve"> </w:t>
      </w:r>
      <w:r>
        <w:t>S.25.01</w:t>
      </w:r>
      <w:r>
        <w:rPr>
          <w:rFonts w:ascii="Times New Roman"/>
        </w:rPr>
        <w:t xml:space="preserve"> </w:t>
      </w:r>
      <w:r>
        <w:t>of</w:t>
      </w:r>
      <w:r>
        <w:rPr>
          <w:rFonts w:ascii="Times New Roman"/>
        </w:rPr>
        <w:t xml:space="preserve"> </w:t>
      </w:r>
      <w:r>
        <w:t>Annex</w:t>
      </w:r>
      <w:r>
        <w:rPr>
          <w:rFonts w:ascii="Times New Roman"/>
        </w:rPr>
        <w:t xml:space="preserve"> </w:t>
      </w:r>
      <w:r>
        <w:t>II</w:t>
      </w:r>
      <w:r>
        <w:rPr>
          <w:rFonts w:ascii="Times New Roman"/>
        </w:rPr>
        <w:t xml:space="preserve"> </w:t>
      </w:r>
      <w:r>
        <w:t>to</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proofErr w:type="gramStart"/>
      <w:r>
        <w:t>Information;</w:t>
      </w:r>
      <w:proofErr w:type="gramEnd"/>
    </w:p>
    <w:p w14:paraId="4A6EED77" w14:textId="6195F5A1" w:rsidR="00E87C59" w:rsidRDefault="00E87C59" w:rsidP="001148BC">
      <w:pPr>
        <w:pStyle w:val="ListParagraph"/>
        <w:tabs>
          <w:tab w:val="left" w:pos="1491"/>
          <w:tab w:val="left" w:pos="1493"/>
        </w:tabs>
        <w:spacing w:before="120" w:line="276" w:lineRule="auto"/>
        <w:ind w:right="123" w:firstLine="0"/>
      </w:pPr>
      <w:r>
        <w:t>da) template S.25.05.01 of Annex I to Implementing Technical Standard on the Templates for the Submission of Information, specifying the SCR for branches using an internal model, following the instructions set out in S.25.05 of Annex II to Implementing Technical Standard on the Templates</w:t>
      </w:r>
      <w:r>
        <w:rPr>
          <w:spacing w:val="40"/>
        </w:rPr>
        <w:t xml:space="preserve"> </w:t>
      </w:r>
      <w:r>
        <w:t xml:space="preserve">for the Submission of </w:t>
      </w:r>
      <w:proofErr w:type="gramStart"/>
      <w:r>
        <w:t>Information</w:t>
      </w:r>
      <w:r w:rsidR="00327F6E">
        <w:t>;</w:t>
      </w:r>
      <w:proofErr w:type="gramEnd"/>
    </w:p>
    <w:p w14:paraId="444C6DDA" w14:textId="77777777" w:rsidR="00BF6324" w:rsidRDefault="00A51A09">
      <w:pPr>
        <w:pStyle w:val="ListParagraph"/>
        <w:numPr>
          <w:ilvl w:val="0"/>
          <w:numId w:val="16"/>
        </w:numPr>
        <w:tabs>
          <w:tab w:val="left" w:pos="1491"/>
          <w:tab w:val="left" w:pos="1493"/>
        </w:tabs>
        <w:spacing w:line="276" w:lineRule="auto"/>
      </w:pPr>
      <w:r>
        <w:t>template</w:t>
      </w:r>
      <w:r>
        <w:rPr>
          <w:rFonts w:ascii="Times New Roman"/>
        </w:rPr>
        <w:t xml:space="preserve"> </w:t>
      </w:r>
      <w:r>
        <w:t>SR.26.01.01</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specifying</w:t>
      </w:r>
      <w:r>
        <w:rPr>
          <w:rFonts w:ascii="Times New Roman"/>
        </w:rPr>
        <w:t xml:space="preserve"> </w:t>
      </w:r>
      <w:r>
        <w:t>information</w:t>
      </w:r>
      <w:r>
        <w:rPr>
          <w:rFonts w:ascii="Times New Roman"/>
        </w:rPr>
        <w:t xml:space="preserve"> </w:t>
      </w:r>
      <w:r>
        <w:t>on</w:t>
      </w:r>
      <w:r>
        <w:rPr>
          <w:rFonts w:ascii="Times New Roman"/>
        </w:rPr>
        <w:t xml:space="preserve"> </w:t>
      </w:r>
      <w:r>
        <w:t>market</w:t>
      </w:r>
      <w:r>
        <w:rPr>
          <w:rFonts w:ascii="Times New Roman"/>
        </w:rPr>
        <w:t xml:space="preserve"> </w:t>
      </w:r>
      <w:r>
        <w:t>risk,</w:t>
      </w:r>
      <w:r>
        <w:rPr>
          <w:rFonts w:ascii="Times New Roman"/>
        </w:rPr>
        <w:t xml:space="preserve"> </w:t>
      </w:r>
      <w:r>
        <w:t>following</w:t>
      </w:r>
      <w:r>
        <w:rPr>
          <w:rFonts w:ascii="Times New Roman"/>
        </w:rPr>
        <w:t xml:space="preserve"> </w:t>
      </w:r>
      <w:r>
        <w:t>the</w:t>
      </w:r>
      <w:r>
        <w:rPr>
          <w:rFonts w:ascii="Times New Roman"/>
        </w:rPr>
        <w:t xml:space="preserve"> </w:t>
      </w:r>
      <w:r>
        <w:t>instructions</w:t>
      </w:r>
      <w:r>
        <w:rPr>
          <w:rFonts w:ascii="Times New Roman"/>
        </w:rPr>
        <w:t xml:space="preserve"> </w:t>
      </w:r>
      <w:r>
        <w:t>set</w:t>
      </w:r>
      <w:r>
        <w:rPr>
          <w:rFonts w:ascii="Times New Roman"/>
        </w:rPr>
        <w:t xml:space="preserve"> </w:t>
      </w:r>
      <w:r>
        <w:t>out</w:t>
      </w:r>
      <w:r>
        <w:rPr>
          <w:rFonts w:ascii="Times New Roman"/>
        </w:rPr>
        <w:t xml:space="preserve"> </w:t>
      </w:r>
      <w:r>
        <w:t>in</w:t>
      </w:r>
      <w:r>
        <w:rPr>
          <w:rFonts w:ascii="Times New Roman"/>
        </w:rPr>
        <w:t xml:space="preserve"> </w:t>
      </w:r>
      <w:r>
        <w:t>S.26.01</w:t>
      </w:r>
      <w:r>
        <w:rPr>
          <w:rFonts w:ascii="Times New Roman"/>
        </w:rPr>
        <w:t xml:space="preserve"> </w:t>
      </w:r>
      <w:r>
        <w:t>of</w:t>
      </w:r>
      <w:r>
        <w:rPr>
          <w:rFonts w:ascii="Times New Roman"/>
        </w:rPr>
        <w:t xml:space="preserve"> </w:t>
      </w:r>
      <w:r>
        <w:t>Annex</w:t>
      </w:r>
      <w:r>
        <w:rPr>
          <w:rFonts w:ascii="Times New Roman"/>
          <w:spacing w:val="40"/>
        </w:rPr>
        <w:t xml:space="preserve"> </w:t>
      </w:r>
      <w:r>
        <w:t>II</w:t>
      </w:r>
      <w:r>
        <w:rPr>
          <w:rFonts w:ascii="Times New Roman"/>
          <w:spacing w:val="40"/>
        </w:rPr>
        <w:t xml:space="preserve"> </w:t>
      </w:r>
      <w:r>
        <w:t>to</w:t>
      </w:r>
      <w:r>
        <w:rPr>
          <w:rFonts w:ascii="Times New Roman"/>
          <w:spacing w:val="40"/>
        </w:rPr>
        <w:t xml:space="preserve"> </w:t>
      </w:r>
      <w:r>
        <w:t>the</w:t>
      </w:r>
      <w:r>
        <w:rPr>
          <w:rFonts w:ascii="Times New Roman"/>
          <w:spacing w:val="40"/>
        </w:rPr>
        <w:t xml:space="preserve"> </w:t>
      </w:r>
      <w:r>
        <w:t>Implementing</w:t>
      </w:r>
      <w:r>
        <w:rPr>
          <w:rFonts w:ascii="Times New Roman"/>
          <w:spacing w:val="40"/>
        </w:rPr>
        <w:t xml:space="preserve"> </w:t>
      </w:r>
      <w:r>
        <w:t>Technical</w:t>
      </w:r>
      <w:r>
        <w:rPr>
          <w:rFonts w:ascii="Times New Roman"/>
          <w:spacing w:val="40"/>
        </w:rPr>
        <w:t xml:space="preserve"> </w:t>
      </w:r>
      <w:r>
        <w:t>Standard</w:t>
      </w:r>
      <w:r>
        <w:rPr>
          <w:rFonts w:ascii="Times New Roman"/>
          <w:spacing w:val="40"/>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r>
        <w:t>Information</w:t>
      </w:r>
      <w:r>
        <w:rPr>
          <w:rFonts w:ascii="Times New Roman"/>
        </w:rPr>
        <w:t xml:space="preserve"> </w:t>
      </w:r>
      <w:r>
        <w:t>and</w:t>
      </w:r>
      <w:r>
        <w:rPr>
          <w:rFonts w:ascii="Times New Roman"/>
        </w:rPr>
        <w:t xml:space="preserve"> </w:t>
      </w:r>
      <w:r>
        <w:t>by</w:t>
      </w:r>
      <w:r>
        <w:rPr>
          <w:rFonts w:ascii="Times New Roman"/>
        </w:rPr>
        <w:t xml:space="preserve"> </w:t>
      </w:r>
      <w:r>
        <w:t>considering</w:t>
      </w:r>
      <w:r>
        <w:rPr>
          <w:rFonts w:ascii="Times New Roman"/>
        </w:rPr>
        <w:t xml:space="preserve"> </w:t>
      </w:r>
      <w:r>
        <w:t>the</w:t>
      </w:r>
      <w:r>
        <w:rPr>
          <w:rFonts w:ascii="Times New Roman"/>
        </w:rPr>
        <w:t xml:space="preserve"> </w:t>
      </w:r>
      <w:r>
        <w:t>specifications</w:t>
      </w:r>
      <w:r>
        <w:rPr>
          <w:rFonts w:ascii="Times New Roman"/>
        </w:rPr>
        <w:t xml:space="preserve"> </w:t>
      </w:r>
      <w:r>
        <w:t>described</w:t>
      </w:r>
      <w:r>
        <w:rPr>
          <w:rFonts w:ascii="Times New Roman"/>
        </w:rPr>
        <w:t xml:space="preserve"> </w:t>
      </w:r>
      <w:r>
        <w:t>in</w:t>
      </w:r>
      <w:r>
        <w:rPr>
          <w:rFonts w:ascii="Times New Roman"/>
        </w:rPr>
        <w:t xml:space="preserve"> </w:t>
      </w:r>
      <w:r>
        <w:t>paragraphs</w:t>
      </w:r>
      <w:r>
        <w:rPr>
          <w:rFonts w:ascii="Times New Roman"/>
        </w:rPr>
        <w:t xml:space="preserve"> </w:t>
      </w:r>
      <w:r>
        <w:t>1.87-1.88</w:t>
      </w:r>
      <w:r>
        <w:rPr>
          <w:rFonts w:ascii="Times New Roman"/>
        </w:rPr>
        <w:t xml:space="preserve"> </w:t>
      </w:r>
      <w:r>
        <w:t>of</w:t>
      </w:r>
      <w:r>
        <w:rPr>
          <w:rFonts w:ascii="Times New Roman"/>
        </w:rPr>
        <w:t xml:space="preserve"> </w:t>
      </w:r>
      <w:r>
        <w:t>this</w:t>
      </w:r>
      <w:r>
        <w:rPr>
          <w:rFonts w:ascii="Times New Roman"/>
        </w:rPr>
        <w:t xml:space="preserve"> </w:t>
      </w:r>
      <w:proofErr w:type="gramStart"/>
      <w:r>
        <w:t>Guideline;</w:t>
      </w:r>
      <w:proofErr w:type="gramEnd"/>
    </w:p>
    <w:p w14:paraId="431F1E7C" w14:textId="77777777" w:rsidR="00BF6324" w:rsidRDefault="00A51A09">
      <w:pPr>
        <w:pStyle w:val="ListParagraph"/>
        <w:numPr>
          <w:ilvl w:val="0"/>
          <w:numId w:val="16"/>
        </w:numPr>
        <w:tabs>
          <w:tab w:val="left" w:pos="1491"/>
          <w:tab w:val="left" w:pos="1493"/>
        </w:tabs>
        <w:spacing w:before="121" w:line="276" w:lineRule="auto"/>
        <w:ind w:right="124"/>
      </w:pPr>
      <w:r>
        <w:t>template</w:t>
      </w:r>
      <w:r>
        <w:rPr>
          <w:rFonts w:ascii="Times New Roman"/>
        </w:rPr>
        <w:t xml:space="preserve"> </w:t>
      </w:r>
      <w:r>
        <w:t>SR.26.02.01</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specifying</w:t>
      </w:r>
      <w:r>
        <w:rPr>
          <w:rFonts w:ascii="Times New Roman"/>
        </w:rPr>
        <w:t xml:space="preserve"> </w:t>
      </w:r>
      <w:r>
        <w:t>information</w:t>
      </w:r>
      <w:r>
        <w:rPr>
          <w:rFonts w:ascii="Times New Roman"/>
        </w:rPr>
        <w:t xml:space="preserve"> </w:t>
      </w:r>
      <w:r>
        <w:lastRenderedPageBreak/>
        <w:t>on</w:t>
      </w:r>
      <w:r>
        <w:rPr>
          <w:rFonts w:ascii="Times New Roman"/>
        </w:rPr>
        <w:t xml:space="preserve"> </w:t>
      </w:r>
      <w:r>
        <w:t>counterparty</w:t>
      </w:r>
      <w:r>
        <w:rPr>
          <w:rFonts w:ascii="Times New Roman"/>
        </w:rPr>
        <w:t xml:space="preserve"> </w:t>
      </w:r>
      <w:r>
        <w:t>default</w:t>
      </w:r>
      <w:r>
        <w:rPr>
          <w:rFonts w:ascii="Times New Roman"/>
        </w:rPr>
        <w:t xml:space="preserve"> </w:t>
      </w:r>
      <w:r>
        <w:t>risk,</w:t>
      </w:r>
      <w:r>
        <w:rPr>
          <w:rFonts w:ascii="Times New Roman"/>
        </w:rPr>
        <w:t xml:space="preserve"> </w:t>
      </w:r>
      <w:r>
        <w:t>following</w:t>
      </w:r>
      <w:r>
        <w:rPr>
          <w:rFonts w:ascii="Times New Roman"/>
        </w:rPr>
        <w:t xml:space="preserve"> </w:t>
      </w:r>
      <w:r>
        <w:t>the</w:t>
      </w:r>
      <w:r>
        <w:rPr>
          <w:rFonts w:ascii="Times New Roman"/>
        </w:rPr>
        <w:t xml:space="preserve"> </w:t>
      </w:r>
      <w:r>
        <w:t>instructions</w:t>
      </w:r>
      <w:r>
        <w:rPr>
          <w:rFonts w:ascii="Times New Roman"/>
        </w:rPr>
        <w:t xml:space="preserve"> </w:t>
      </w:r>
      <w:r>
        <w:t>set</w:t>
      </w:r>
      <w:r>
        <w:rPr>
          <w:rFonts w:ascii="Times New Roman"/>
        </w:rPr>
        <w:t xml:space="preserve"> </w:t>
      </w:r>
      <w:r>
        <w:t>out</w:t>
      </w:r>
      <w:r>
        <w:rPr>
          <w:rFonts w:ascii="Times New Roman"/>
          <w:spacing w:val="80"/>
        </w:rPr>
        <w:t xml:space="preserve"> </w:t>
      </w:r>
      <w:r>
        <w:t>in</w:t>
      </w:r>
      <w:r>
        <w:rPr>
          <w:rFonts w:ascii="Times New Roman"/>
        </w:rPr>
        <w:t xml:space="preserve"> </w:t>
      </w:r>
      <w:r>
        <w:t>S.26.02</w:t>
      </w:r>
      <w:r>
        <w:rPr>
          <w:rFonts w:ascii="Times New Roman"/>
        </w:rPr>
        <w:t xml:space="preserve"> </w:t>
      </w:r>
      <w:r>
        <w:t>of</w:t>
      </w:r>
      <w:r>
        <w:rPr>
          <w:rFonts w:ascii="Times New Roman"/>
        </w:rPr>
        <w:t xml:space="preserve"> </w:t>
      </w:r>
      <w:r>
        <w:t>Annex</w:t>
      </w:r>
      <w:r>
        <w:rPr>
          <w:rFonts w:ascii="Times New Roman"/>
        </w:rPr>
        <w:t xml:space="preserve"> </w:t>
      </w:r>
      <w:r>
        <w:t>II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r>
        <w:t>Information</w:t>
      </w:r>
      <w:r>
        <w:rPr>
          <w:rFonts w:ascii="Times New Roman"/>
        </w:rPr>
        <w:t xml:space="preserve"> </w:t>
      </w:r>
      <w:r>
        <w:t>and</w:t>
      </w:r>
      <w:r>
        <w:rPr>
          <w:rFonts w:ascii="Times New Roman"/>
        </w:rPr>
        <w:t xml:space="preserve"> </w:t>
      </w:r>
      <w:r>
        <w:t>by</w:t>
      </w:r>
      <w:r>
        <w:rPr>
          <w:rFonts w:ascii="Times New Roman"/>
        </w:rPr>
        <w:t xml:space="preserve"> </w:t>
      </w:r>
      <w:r>
        <w:t>considering</w:t>
      </w:r>
      <w:r>
        <w:rPr>
          <w:rFonts w:ascii="Times New Roman"/>
        </w:rPr>
        <w:t xml:space="preserve"> </w:t>
      </w:r>
      <w:r>
        <w:t>the</w:t>
      </w:r>
      <w:r>
        <w:rPr>
          <w:rFonts w:ascii="Times New Roman"/>
        </w:rPr>
        <w:t xml:space="preserve"> </w:t>
      </w:r>
      <w:r>
        <w:t>specifications</w:t>
      </w:r>
      <w:r>
        <w:rPr>
          <w:rFonts w:ascii="Times New Roman"/>
        </w:rPr>
        <w:t xml:space="preserve"> </w:t>
      </w:r>
      <w:r>
        <w:t>described</w:t>
      </w:r>
      <w:r>
        <w:rPr>
          <w:rFonts w:ascii="Times New Roman"/>
        </w:rPr>
        <w:t xml:space="preserve"> </w:t>
      </w:r>
      <w:r>
        <w:t>in</w:t>
      </w:r>
      <w:r>
        <w:rPr>
          <w:rFonts w:ascii="Times New Roman"/>
        </w:rPr>
        <w:t xml:space="preserve"> </w:t>
      </w:r>
      <w:r>
        <w:t>paragraphs</w:t>
      </w:r>
      <w:r>
        <w:rPr>
          <w:rFonts w:ascii="Times New Roman"/>
        </w:rPr>
        <w:t xml:space="preserve"> </w:t>
      </w:r>
      <w:r>
        <w:t>1.87-1.88</w:t>
      </w:r>
      <w:r>
        <w:rPr>
          <w:rFonts w:ascii="Times New Roman"/>
        </w:rPr>
        <w:t xml:space="preserve"> </w:t>
      </w:r>
      <w:r>
        <w:t>of</w:t>
      </w:r>
      <w:r>
        <w:rPr>
          <w:rFonts w:ascii="Times New Roman"/>
        </w:rPr>
        <w:t xml:space="preserve"> </w:t>
      </w:r>
      <w:r>
        <w:t>this</w:t>
      </w:r>
      <w:r>
        <w:rPr>
          <w:rFonts w:ascii="Times New Roman"/>
        </w:rPr>
        <w:t xml:space="preserve"> </w:t>
      </w:r>
      <w:proofErr w:type="gramStart"/>
      <w:r>
        <w:t>Guideline;</w:t>
      </w:r>
      <w:proofErr w:type="gramEnd"/>
    </w:p>
    <w:p w14:paraId="1BE1502B" w14:textId="77777777" w:rsidR="00BF6324" w:rsidRDefault="00A51A09">
      <w:pPr>
        <w:pStyle w:val="ListParagraph"/>
        <w:numPr>
          <w:ilvl w:val="0"/>
          <w:numId w:val="16"/>
        </w:numPr>
        <w:tabs>
          <w:tab w:val="left" w:pos="1491"/>
          <w:tab w:val="left" w:pos="1493"/>
        </w:tabs>
        <w:spacing w:before="118" w:line="276" w:lineRule="auto"/>
      </w:pPr>
      <w:r>
        <w:t>template</w:t>
      </w:r>
      <w:r>
        <w:rPr>
          <w:rFonts w:ascii="Times New Roman"/>
        </w:rPr>
        <w:t xml:space="preserve"> </w:t>
      </w:r>
      <w:r>
        <w:t>SR.26.03.01</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specifying</w:t>
      </w:r>
      <w:r>
        <w:rPr>
          <w:rFonts w:ascii="Times New Roman"/>
        </w:rPr>
        <w:t xml:space="preserve"> </w:t>
      </w:r>
      <w:r>
        <w:t>information</w:t>
      </w:r>
      <w:r>
        <w:rPr>
          <w:rFonts w:ascii="Times New Roman"/>
          <w:spacing w:val="40"/>
        </w:rPr>
        <w:t xml:space="preserve"> </w:t>
      </w:r>
      <w:r>
        <w:t>on</w:t>
      </w:r>
      <w:r>
        <w:rPr>
          <w:rFonts w:ascii="Times New Roman"/>
          <w:spacing w:val="40"/>
        </w:rPr>
        <w:t xml:space="preserve"> </w:t>
      </w:r>
      <w:r>
        <w:t>life</w:t>
      </w:r>
      <w:r>
        <w:rPr>
          <w:rFonts w:ascii="Times New Roman"/>
          <w:spacing w:val="40"/>
        </w:rPr>
        <w:t xml:space="preserve"> </w:t>
      </w:r>
      <w:r>
        <w:t>underwriting</w:t>
      </w:r>
      <w:r>
        <w:rPr>
          <w:rFonts w:ascii="Times New Roman"/>
          <w:spacing w:val="40"/>
        </w:rPr>
        <w:t xml:space="preserve"> </w:t>
      </w:r>
      <w:r>
        <w:t>risk,</w:t>
      </w:r>
      <w:r>
        <w:rPr>
          <w:rFonts w:ascii="Times New Roman"/>
          <w:spacing w:val="40"/>
        </w:rPr>
        <w:t xml:space="preserve"> </w:t>
      </w:r>
      <w:r>
        <w:t>following</w:t>
      </w:r>
      <w:r>
        <w:rPr>
          <w:rFonts w:ascii="Times New Roman"/>
          <w:spacing w:val="40"/>
        </w:rPr>
        <w:t xml:space="preserve"> </w:t>
      </w:r>
      <w:r>
        <w:t>the</w:t>
      </w:r>
      <w:r>
        <w:rPr>
          <w:rFonts w:ascii="Times New Roman"/>
          <w:spacing w:val="40"/>
        </w:rPr>
        <w:t xml:space="preserve"> </w:t>
      </w:r>
      <w:r>
        <w:t>instructions</w:t>
      </w:r>
      <w:r>
        <w:rPr>
          <w:rFonts w:ascii="Times New Roman"/>
          <w:spacing w:val="40"/>
        </w:rPr>
        <w:t xml:space="preserve"> </w:t>
      </w:r>
      <w:r>
        <w:t>set</w:t>
      </w:r>
      <w:r>
        <w:rPr>
          <w:rFonts w:ascii="Times New Roman"/>
          <w:spacing w:val="40"/>
        </w:rPr>
        <w:t xml:space="preserve"> </w:t>
      </w:r>
      <w:r>
        <w:t>out</w:t>
      </w:r>
      <w:r>
        <w:rPr>
          <w:rFonts w:ascii="Times New Roman"/>
          <w:spacing w:val="40"/>
        </w:rPr>
        <w:t xml:space="preserve"> </w:t>
      </w:r>
      <w:r>
        <w:t>in</w:t>
      </w:r>
    </w:p>
    <w:p w14:paraId="2DCD4249" w14:textId="77777777" w:rsidR="00BF6324" w:rsidRDefault="00A51A09">
      <w:pPr>
        <w:pStyle w:val="BodyText"/>
        <w:spacing w:before="2" w:line="276" w:lineRule="auto"/>
        <w:ind w:right="126" w:firstLine="0"/>
      </w:pPr>
      <w:r>
        <w:t>S.26.03</w:t>
      </w:r>
      <w:r>
        <w:rPr>
          <w:rFonts w:ascii="Times New Roman"/>
        </w:rPr>
        <w:t xml:space="preserve"> </w:t>
      </w:r>
      <w:r>
        <w:t>of</w:t>
      </w:r>
      <w:r>
        <w:rPr>
          <w:rFonts w:ascii="Times New Roman"/>
        </w:rPr>
        <w:t xml:space="preserve"> </w:t>
      </w:r>
      <w:r>
        <w:t>Annex</w:t>
      </w:r>
      <w:r>
        <w:rPr>
          <w:rFonts w:ascii="Times New Roman"/>
        </w:rPr>
        <w:t xml:space="preserve"> </w:t>
      </w:r>
      <w:r>
        <w:t>II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r>
        <w:t>Information</w:t>
      </w:r>
      <w:r>
        <w:rPr>
          <w:rFonts w:ascii="Times New Roman"/>
        </w:rPr>
        <w:t xml:space="preserve"> </w:t>
      </w:r>
      <w:r>
        <w:t>and</w:t>
      </w:r>
      <w:r>
        <w:rPr>
          <w:rFonts w:ascii="Times New Roman"/>
        </w:rPr>
        <w:t xml:space="preserve"> </w:t>
      </w:r>
      <w:r>
        <w:t>by</w:t>
      </w:r>
      <w:r>
        <w:rPr>
          <w:rFonts w:ascii="Times New Roman"/>
        </w:rPr>
        <w:t xml:space="preserve"> </w:t>
      </w:r>
      <w:r>
        <w:t>considering</w:t>
      </w:r>
      <w:r>
        <w:rPr>
          <w:rFonts w:ascii="Times New Roman"/>
        </w:rPr>
        <w:t xml:space="preserve"> </w:t>
      </w:r>
      <w:r>
        <w:t>the</w:t>
      </w:r>
      <w:r>
        <w:rPr>
          <w:rFonts w:ascii="Times New Roman"/>
        </w:rPr>
        <w:t xml:space="preserve"> </w:t>
      </w:r>
      <w:r>
        <w:t>specifications</w:t>
      </w:r>
      <w:r>
        <w:rPr>
          <w:rFonts w:ascii="Times New Roman"/>
        </w:rPr>
        <w:t xml:space="preserve"> </w:t>
      </w:r>
      <w:r>
        <w:t>described</w:t>
      </w:r>
      <w:r>
        <w:rPr>
          <w:rFonts w:ascii="Times New Roman"/>
        </w:rPr>
        <w:t xml:space="preserve"> </w:t>
      </w:r>
      <w:r>
        <w:t>in</w:t>
      </w:r>
      <w:r>
        <w:rPr>
          <w:rFonts w:ascii="Times New Roman"/>
        </w:rPr>
        <w:t xml:space="preserve"> </w:t>
      </w:r>
      <w:r>
        <w:t>paragraphs</w:t>
      </w:r>
      <w:r>
        <w:rPr>
          <w:rFonts w:ascii="Times New Roman"/>
        </w:rPr>
        <w:t xml:space="preserve"> </w:t>
      </w:r>
      <w:r>
        <w:t>1.87-1.88</w:t>
      </w:r>
      <w:r>
        <w:rPr>
          <w:rFonts w:ascii="Times New Roman"/>
        </w:rPr>
        <w:t xml:space="preserve"> </w:t>
      </w:r>
      <w:r>
        <w:t>of</w:t>
      </w:r>
      <w:r>
        <w:rPr>
          <w:rFonts w:ascii="Times New Roman"/>
        </w:rPr>
        <w:t xml:space="preserve"> </w:t>
      </w:r>
      <w:r>
        <w:t>this</w:t>
      </w:r>
      <w:r>
        <w:rPr>
          <w:rFonts w:ascii="Times New Roman"/>
        </w:rPr>
        <w:t xml:space="preserve"> </w:t>
      </w:r>
      <w:proofErr w:type="gramStart"/>
      <w:r>
        <w:t>Guideline;</w:t>
      </w:r>
      <w:proofErr w:type="gramEnd"/>
    </w:p>
    <w:p w14:paraId="40BCF0C7" w14:textId="79868E08" w:rsidR="00BF6324" w:rsidRDefault="00A51A09" w:rsidP="001148BC">
      <w:pPr>
        <w:pStyle w:val="ListParagraph"/>
        <w:numPr>
          <w:ilvl w:val="0"/>
          <w:numId w:val="16"/>
        </w:numPr>
        <w:tabs>
          <w:tab w:val="left" w:pos="1491"/>
          <w:tab w:val="left" w:pos="1493"/>
        </w:tabs>
        <w:spacing w:line="276" w:lineRule="auto"/>
        <w:ind w:right="123"/>
      </w:pPr>
      <w:r>
        <w:t>template</w:t>
      </w:r>
      <w:r>
        <w:rPr>
          <w:rFonts w:ascii="Times New Roman"/>
        </w:rPr>
        <w:t xml:space="preserve"> </w:t>
      </w:r>
      <w:r>
        <w:t>SR.26.04.01</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specifying</w:t>
      </w:r>
      <w:r>
        <w:rPr>
          <w:rFonts w:ascii="Times New Roman"/>
        </w:rPr>
        <w:t xml:space="preserve"> </w:t>
      </w:r>
      <w:r>
        <w:t>information</w:t>
      </w:r>
      <w:r>
        <w:rPr>
          <w:rFonts w:ascii="Times New Roman"/>
          <w:spacing w:val="36"/>
        </w:rPr>
        <w:t xml:space="preserve"> </w:t>
      </w:r>
      <w:r>
        <w:t>on</w:t>
      </w:r>
      <w:r>
        <w:rPr>
          <w:rFonts w:ascii="Times New Roman"/>
          <w:spacing w:val="36"/>
        </w:rPr>
        <w:t xml:space="preserve"> </w:t>
      </w:r>
      <w:r>
        <w:t>health</w:t>
      </w:r>
      <w:r>
        <w:rPr>
          <w:rFonts w:ascii="Times New Roman"/>
          <w:spacing w:val="36"/>
        </w:rPr>
        <w:t xml:space="preserve"> </w:t>
      </w:r>
      <w:r>
        <w:t>underwriting</w:t>
      </w:r>
      <w:r>
        <w:rPr>
          <w:rFonts w:ascii="Times New Roman"/>
          <w:spacing w:val="36"/>
        </w:rPr>
        <w:t xml:space="preserve"> </w:t>
      </w:r>
      <w:r>
        <w:t>risk,</w:t>
      </w:r>
      <w:r>
        <w:rPr>
          <w:rFonts w:ascii="Times New Roman"/>
          <w:spacing w:val="36"/>
        </w:rPr>
        <w:t xml:space="preserve"> </w:t>
      </w:r>
      <w:r>
        <w:t>following</w:t>
      </w:r>
      <w:r>
        <w:rPr>
          <w:rFonts w:ascii="Times New Roman"/>
          <w:spacing w:val="35"/>
        </w:rPr>
        <w:t xml:space="preserve"> </w:t>
      </w:r>
      <w:r>
        <w:t>the</w:t>
      </w:r>
      <w:r>
        <w:rPr>
          <w:rFonts w:ascii="Times New Roman"/>
          <w:spacing w:val="37"/>
        </w:rPr>
        <w:t xml:space="preserve"> </w:t>
      </w:r>
      <w:r>
        <w:t>instructions</w:t>
      </w:r>
      <w:r>
        <w:rPr>
          <w:rFonts w:ascii="Times New Roman"/>
          <w:spacing w:val="37"/>
        </w:rPr>
        <w:t xml:space="preserve"> </w:t>
      </w:r>
      <w:r>
        <w:t>set</w:t>
      </w:r>
      <w:r>
        <w:rPr>
          <w:rFonts w:ascii="Times New Roman"/>
          <w:spacing w:val="34"/>
        </w:rPr>
        <w:t xml:space="preserve"> </w:t>
      </w:r>
      <w:r>
        <w:t>out</w:t>
      </w:r>
      <w:r>
        <w:rPr>
          <w:rFonts w:ascii="Times New Roman"/>
        </w:rPr>
        <w:t xml:space="preserve"> </w:t>
      </w:r>
      <w:r>
        <w:t>in</w:t>
      </w:r>
      <w:r>
        <w:rPr>
          <w:rFonts w:ascii="Times New Roman"/>
          <w:spacing w:val="64"/>
        </w:rPr>
        <w:t xml:space="preserve"> </w:t>
      </w:r>
      <w:r>
        <w:t>S.26.04</w:t>
      </w:r>
      <w:r>
        <w:rPr>
          <w:rFonts w:ascii="Times New Roman"/>
          <w:spacing w:val="63"/>
        </w:rPr>
        <w:t xml:space="preserve"> </w:t>
      </w:r>
      <w:r>
        <w:t>of</w:t>
      </w:r>
      <w:r>
        <w:rPr>
          <w:rFonts w:ascii="Times New Roman"/>
          <w:spacing w:val="63"/>
        </w:rPr>
        <w:t xml:space="preserve"> </w:t>
      </w:r>
      <w:r>
        <w:t>Annex</w:t>
      </w:r>
      <w:r>
        <w:rPr>
          <w:rFonts w:ascii="Times New Roman"/>
          <w:spacing w:val="63"/>
        </w:rPr>
        <w:t xml:space="preserve"> </w:t>
      </w:r>
      <w:r>
        <w:t>II</w:t>
      </w:r>
      <w:r>
        <w:rPr>
          <w:rFonts w:ascii="Times New Roman"/>
          <w:spacing w:val="62"/>
        </w:rPr>
        <w:t xml:space="preserve"> </w:t>
      </w:r>
      <w:r>
        <w:t>to</w:t>
      </w:r>
      <w:r>
        <w:rPr>
          <w:rFonts w:ascii="Times New Roman"/>
          <w:spacing w:val="64"/>
        </w:rPr>
        <w:t xml:space="preserve"> </w:t>
      </w:r>
      <w:r>
        <w:t>the</w:t>
      </w:r>
      <w:r>
        <w:rPr>
          <w:rFonts w:ascii="Times New Roman"/>
          <w:spacing w:val="62"/>
        </w:rPr>
        <w:t xml:space="preserve"> </w:t>
      </w:r>
      <w:r>
        <w:t>Implementing</w:t>
      </w:r>
      <w:r>
        <w:rPr>
          <w:rFonts w:ascii="Times New Roman"/>
          <w:spacing w:val="63"/>
        </w:rPr>
        <w:t xml:space="preserve"> </w:t>
      </w:r>
      <w:r>
        <w:t>Technical</w:t>
      </w:r>
      <w:r>
        <w:rPr>
          <w:rFonts w:ascii="Times New Roman"/>
          <w:spacing w:val="61"/>
        </w:rPr>
        <w:t xml:space="preserve"> </w:t>
      </w:r>
      <w:r>
        <w:t>Standard</w:t>
      </w:r>
      <w:r>
        <w:rPr>
          <w:rFonts w:ascii="Times New Roman"/>
          <w:spacing w:val="63"/>
        </w:rPr>
        <w:t xml:space="preserve"> </w:t>
      </w:r>
      <w:r>
        <w:t>on</w:t>
      </w:r>
      <w:r>
        <w:rPr>
          <w:rFonts w:ascii="Times New Roman"/>
          <w:spacing w:val="64"/>
        </w:rPr>
        <w:t xml:space="preserve"> </w:t>
      </w:r>
      <w:r>
        <w:t>the</w:t>
      </w:r>
      <w:r w:rsidR="00485328">
        <w:t xml:space="preserve"> Templates</w:t>
      </w:r>
      <w:r w:rsidR="00485328">
        <w:rPr>
          <w:rFonts w:ascii="Times New Roman"/>
        </w:rPr>
        <w:t xml:space="preserve"> </w:t>
      </w:r>
      <w:r w:rsidR="00485328">
        <w:t>for</w:t>
      </w:r>
      <w:r w:rsidR="00485328">
        <w:rPr>
          <w:rFonts w:ascii="Times New Roman"/>
        </w:rPr>
        <w:t xml:space="preserve"> </w:t>
      </w:r>
      <w:r w:rsidR="00485328">
        <w:t>the</w:t>
      </w:r>
      <w:r w:rsidR="00485328">
        <w:rPr>
          <w:rFonts w:ascii="Times New Roman"/>
        </w:rPr>
        <w:t xml:space="preserve"> </w:t>
      </w:r>
      <w:r w:rsidR="00485328">
        <w:t>Submission</w:t>
      </w:r>
      <w:r w:rsidR="00485328">
        <w:rPr>
          <w:rFonts w:ascii="Times New Roman"/>
        </w:rPr>
        <w:t xml:space="preserve"> </w:t>
      </w:r>
      <w:r w:rsidR="00485328">
        <w:t>of</w:t>
      </w:r>
      <w:r w:rsidR="00485328">
        <w:rPr>
          <w:rFonts w:ascii="Times New Roman"/>
        </w:rPr>
        <w:t xml:space="preserve"> </w:t>
      </w:r>
      <w:r w:rsidR="00485328">
        <w:t>Information</w:t>
      </w:r>
      <w:r w:rsidR="00485328">
        <w:rPr>
          <w:rFonts w:ascii="Times New Roman"/>
        </w:rPr>
        <w:t xml:space="preserve"> </w:t>
      </w:r>
      <w:r w:rsidR="00485328">
        <w:t>and</w:t>
      </w:r>
      <w:r w:rsidR="00485328">
        <w:rPr>
          <w:rFonts w:ascii="Times New Roman"/>
        </w:rPr>
        <w:t xml:space="preserve"> </w:t>
      </w:r>
      <w:r w:rsidR="00485328">
        <w:t>by</w:t>
      </w:r>
      <w:r w:rsidR="00485328">
        <w:rPr>
          <w:rFonts w:ascii="Times New Roman"/>
        </w:rPr>
        <w:t xml:space="preserve"> </w:t>
      </w:r>
      <w:r w:rsidR="00485328">
        <w:t>considering</w:t>
      </w:r>
      <w:r w:rsidR="00485328">
        <w:rPr>
          <w:rFonts w:ascii="Times New Roman"/>
        </w:rPr>
        <w:t xml:space="preserve"> </w:t>
      </w:r>
      <w:r w:rsidR="00485328">
        <w:t>the</w:t>
      </w:r>
      <w:r w:rsidR="00485328">
        <w:rPr>
          <w:rFonts w:ascii="Times New Roman"/>
        </w:rPr>
        <w:t xml:space="preserve"> </w:t>
      </w:r>
      <w:r w:rsidR="00485328">
        <w:t>specifications</w:t>
      </w:r>
      <w:r w:rsidR="00485328">
        <w:rPr>
          <w:rFonts w:ascii="Times New Roman"/>
        </w:rPr>
        <w:t xml:space="preserve"> </w:t>
      </w:r>
      <w:r w:rsidR="00485328">
        <w:t>described</w:t>
      </w:r>
      <w:r w:rsidR="00485328">
        <w:rPr>
          <w:rFonts w:ascii="Times New Roman"/>
        </w:rPr>
        <w:t xml:space="preserve"> </w:t>
      </w:r>
      <w:r w:rsidR="00485328">
        <w:t>in</w:t>
      </w:r>
      <w:r w:rsidR="00485328">
        <w:rPr>
          <w:rFonts w:ascii="Times New Roman"/>
        </w:rPr>
        <w:t xml:space="preserve"> </w:t>
      </w:r>
      <w:r w:rsidR="00485328">
        <w:t>paragraphs</w:t>
      </w:r>
      <w:r w:rsidR="00485328">
        <w:rPr>
          <w:rFonts w:ascii="Times New Roman"/>
        </w:rPr>
        <w:t xml:space="preserve"> </w:t>
      </w:r>
      <w:r w:rsidR="00485328">
        <w:t>1.87-1.88</w:t>
      </w:r>
      <w:r w:rsidR="00485328">
        <w:rPr>
          <w:rFonts w:ascii="Times New Roman"/>
        </w:rPr>
        <w:t xml:space="preserve"> </w:t>
      </w:r>
      <w:r w:rsidR="00485328">
        <w:t>of</w:t>
      </w:r>
      <w:r w:rsidR="00485328">
        <w:rPr>
          <w:rFonts w:ascii="Times New Roman"/>
        </w:rPr>
        <w:t xml:space="preserve"> </w:t>
      </w:r>
      <w:r w:rsidR="00485328">
        <w:t>this</w:t>
      </w:r>
      <w:r w:rsidR="00485328">
        <w:rPr>
          <w:rFonts w:ascii="Times New Roman"/>
        </w:rPr>
        <w:t xml:space="preserve"> </w:t>
      </w:r>
      <w:proofErr w:type="gramStart"/>
      <w:r w:rsidR="00485328">
        <w:t>Guideline;</w:t>
      </w:r>
      <w:proofErr w:type="gramEnd"/>
    </w:p>
    <w:p w14:paraId="206C02F2" w14:textId="1D9B4BC5" w:rsidR="00DA0E22" w:rsidRDefault="00A51A09" w:rsidP="00DA0E22">
      <w:pPr>
        <w:pStyle w:val="ListParagraph"/>
        <w:numPr>
          <w:ilvl w:val="0"/>
          <w:numId w:val="16"/>
        </w:numPr>
        <w:tabs>
          <w:tab w:val="left" w:pos="1491"/>
          <w:tab w:val="left" w:pos="1493"/>
        </w:tabs>
        <w:spacing w:before="116" w:line="276" w:lineRule="auto"/>
        <w:ind w:right="123"/>
      </w:pPr>
      <w:r>
        <w:t>template</w:t>
      </w:r>
      <w:r>
        <w:rPr>
          <w:rFonts w:ascii="Times New Roman"/>
        </w:rPr>
        <w:t xml:space="preserve"> </w:t>
      </w:r>
      <w:r>
        <w:t>SR.26.05.01</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specifying</w:t>
      </w:r>
      <w:r>
        <w:rPr>
          <w:rFonts w:ascii="Times New Roman"/>
        </w:rPr>
        <w:t xml:space="preserve"> </w:t>
      </w:r>
      <w:r>
        <w:t>information</w:t>
      </w:r>
      <w:r>
        <w:rPr>
          <w:rFonts w:ascii="Times New Roman"/>
        </w:rPr>
        <w:t xml:space="preserve"> </w:t>
      </w:r>
      <w:r>
        <w:t>on</w:t>
      </w:r>
      <w:r>
        <w:rPr>
          <w:rFonts w:ascii="Times New Roman"/>
        </w:rPr>
        <w:t xml:space="preserve"> </w:t>
      </w:r>
      <w:r>
        <w:t>non-life</w:t>
      </w:r>
      <w:r>
        <w:rPr>
          <w:rFonts w:ascii="Times New Roman"/>
        </w:rPr>
        <w:t xml:space="preserve"> </w:t>
      </w:r>
      <w:r>
        <w:t>underwriting</w:t>
      </w:r>
      <w:r>
        <w:rPr>
          <w:rFonts w:ascii="Times New Roman"/>
        </w:rPr>
        <w:t xml:space="preserve"> </w:t>
      </w:r>
      <w:r>
        <w:t>risk,</w:t>
      </w:r>
      <w:r>
        <w:rPr>
          <w:rFonts w:ascii="Times New Roman"/>
        </w:rPr>
        <w:t xml:space="preserve"> </w:t>
      </w:r>
      <w:r>
        <w:t>following</w:t>
      </w:r>
      <w:r>
        <w:rPr>
          <w:rFonts w:ascii="Times New Roman"/>
        </w:rPr>
        <w:t xml:space="preserve"> </w:t>
      </w:r>
      <w:r>
        <w:t>the</w:t>
      </w:r>
      <w:r>
        <w:rPr>
          <w:rFonts w:ascii="Times New Roman"/>
        </w:rPr>
        <w:t xml:space="preserve"> </w:t>
      </w:r>
      <w:r>
        <w:t>instructions</w:t>
      </w:r>
      <w:r>
        <w:rPr>
          <w:rFonts w:ascii="Times New Roman"/>
        </w:rPr>
        <w:t xml:space="preserve"> </w:t>
      </w:r>
      <w:r>
        <w:t>set</w:t>
      </w:r>
      <w:r>
        <w:rPr>
          <w:rFonts w:ascii="Times New Roman"/>
        </w:rPr>
        <w:t xml:space="preserve"> </w:t>
      </w:r>
      <w:r>
        <w:t>out</w:t>
      </w:r>
      <w:r>
        <w:rPr>
          <w:rFonts w:ascii="Times New Roman"/>
        </w:rPr>
        <w:t xml:space="preserve"> </w:t>
      </w:r>
      <w:r>
        <w:t>in</w:t>
      </w:r>
      <w:r>
        <w:rPr>
          <w:rFonts w:ascii="Times New Roman"/>
        </w:rPr>
        <w:t xml:space="preserve"> </w:t>
      </w:r>
      <w:r>
        <w:t>S.26.05</w:t>
      </w:r>
      <w:r>
        <w:rPr>
          <w:rFonts w:ascii="Times New Roman"/>
        </w:rPr>
        <w:t xml:space="preserve"> </w:t>
      </w:r>
      <w:r>
        <w:t>of</w:t>
      </w:r>
      <w:r>
        <w:rPr>
          <w:rFonts w:ascii="Times New Roman"/>
        </w:rPr>
        <w:t xml:space="preserve"> </w:t>
      </w:r>
      <w:r>
        <w:t>Annex</w:t>
      </w:r>
      <w:r>
        <w:rPr>
          <w:rFonts w:ascii="Times New Roman"/>
        </w:rPr>
        <w:t xml:space="preserve"> </w:t>
      </w:r>
      <w:r>
        <w:t>II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r>
        <w:t>Information</w:t>
      </w:r>
      <w:r>
        <w:rPr>
          <w:rFonts w:ascii="Times New Roman"/>
        </w:rPr>
        <w:t xml:space="preserve"> </w:t>
      </w:r>
      <w:r>
        <w:t>and</w:t>
      </w:r>
      <w:r>
        <w:rPr>
          <w:rFonts w:ascii="Times New Roman"/>
        </w:rPr>
        <w:t xml:space="preserve"> </w:t>
      </w:r>
      <w:r>
        <w:t>by</w:t>
      </w:r>
      <w:r>
        <w:rPr>
          <w:rFonts w:ascii="Times New Roman"/>
        </w:rPr>
        <w:t xml:space="preserve"> </w:t>
      </w:r>
      <w:r>
        <w:t>considering</w:t>
      </w:r>
      <w:r>
        <w:rPr>
          <w:rFonts w:ascii="Times New Roman"/>
        </w:rPr>
        <w:t xml:space="preserve"> </w:t>
      </w:r>
      <w:r>
        <w:t>the</w:t>
      </w:r>
      <w:r>
        <w:rPr>
          <w:rFonts w:ascii="Times New Roman"/>
        </w:rPr>
        <w:t xml:space="preserve"> </w:t>
      </w:r>
      <w:r>
        <w:t>specifications</w:t>
      </w:r>
      <w:r>
        <w:rPr>
          <w:rFonts w:ascii="Times New Roman"/>
        </w:rPr>
        <w:t xml:space="preserve"> </w:t>
      </w:r>
      <w:r>
        <w:t>described</w:t>
      </w:r>
      <w:r>
        <w:rPr>
          <w:rFonts w:ascii="Times New Roman"/>
        </w:rPr>
        <w:t xml:space="preserve"> </w:t>
      </w:r>
      <w:r>
        <w:t>in</w:t>
      </w:r>
      <w:r>
        <w:rPr>
          <w:rFonts w:ascii="Times New Roman"/>
        </w:rPr>
        <w:t xml:space="preserve"> </w:t>
      </w:r>
      <w:r>
        <w:t>paragraphs</w:t>
      </w:r>
      <w:r>
        <w:rPr>
          <w:rFonts w:ascii="Times New Roman"/>
        </w:rPr>
        <w:t xml:space="preserve"> </w:t>
      </w:r>
      <w:r>
        <w:t>1.87-1.88</w:t>
      </w:r>
      <w:r>
        <w:rPr>
          <w:rFonts w:ascii="Times New Roman"/>
        </w:rPr>
        <w:t xml:space="preserve"> </w:t>
      </w:r>
      <w:r>
        <w:t>of</w:t>
      </w:r>
      <w:r>
        <w:rPr>
          <w:rFonts w:ascii="Times New Roman"/>
        </w:rPr>
        <w:t xml:space="preserve"> </w:t>
      </w:r>
      <w:r>
        <w:t>this</w:t>
      </w:r>
      <w:r>
        <w:rPr>
          <w:rFonts w:ascii="Times New Roman"/>
        </w:rPr>
        <w:t xml:space="preserve"> </w:t>
      </w:r>
      <w:proofErr w:type="gramStart"/>
      <w:r>
        <w:t>Guideline;</w:t>
      </w:r>
      <w:proofErr w:type="gramEnd"/>
    </w:p>
    <w:p w14:paraId="76F7B33C" w14:textId="77777777" w:rsidR="005637C0" w:rsidRDefault="005637C0" w:rsidP="005637C0">
      <w:pPr>
        <w:pStyle w:val="ListParagraph"/>
        <w:tabs>
          <w:tab w:val="left" w:pos="1491"/>
          <w:tab w:val="left" w:pos="1493"/>
        </w:tabs>
        <w:spacing w:before="116" w:line="276" w:lineRule="auto"/>
        <w:ind w:right="123" w:firstLine="0"/>
      </w:pPr>
    </w:p>
    <w:p w14:paraId="0042A2E0" w14:textId="0AEF39E4" w:rsidR="00BF6324" w:rsidRDefault="00A51A09" w:rsidP="001148BC">
      <w:pPr>
        <w:pStyle w:val="ListParagraph"/>
        <w:numPr>
          <w:ilvl w:val="0"/>
          <w:numId w:val="16"/>
        </w:numPr>
        <w:tabs>
          <w:tab w:val="left" w:pos="1491"/>
          <w:tab w:val="left" w:pos="1493"/>
        </w:tabs>
        <w:spacing w:before="1" w:line="276" w:lineRule="auto"/>
        <w:ind w:right="126"/>
      </w:pPr>
      <w:r>
        <w:t>template</w:t>
      </w:r>
      <w:r w:rsidRPr="00485328">
        <w:rPr>
          <w:rFonts w:ascii="Times New Roman"/>
        </w:rPr>
        <w:t xml:space="preserve"> </w:t>
      </w:r>
      <w:r>
        <w:t>SR.26.06.01</w:t>
      </w:r>
      <w:r w:rsidRPr="00485328">
        <w:rPr>
          <w:rFonts w:ascii="Times New Roman"/>
        </w:rPr>
        <w:t xml:space="preserve"> </w:t>
      </w:r>
      <w:r>
        <w:t>of</w:t>
      </w:r>
      <w:r w:rsidRPr="00485328">
        <w:rPr>
          <w:rFonts w:ascii="Times New Roman"/>
        </w:rPr>
        <w:t xml:space="preserve"> </w:t>
      </w:r>
      <w:r>
        <w:t>Annex</w:t>
      </w:r>
      <w:r w:rsidRPr="00485328">
        <w:rPr>
          <w:rFonts w:ascii="Times New Roman"/>
        </w:rPr>
        <w:t xml:space="preserve"> </w:t>
      </w:r>
      <w:r>
        <w:t>I</w:t>
      </w:r>
      <w:r w:rsidRPr="00485328">
        <w:rPr>
          <w:rFonts w:ascii="Times New Roman"/>
        </w:rPr>
        <w:t xml:space="preserve"> </w:t>
      </w:r>
      <w:r>
        <w:t>to</w:t>
      </w:r>
      <w:r w:rsidRPr="00485328">
        <w:rPr>
          <w:rFonts w:ascii="Times New Roman"/>
        </w:rPr>
        <w:t xml:space="preserve"> </w:t>
      </w:r>
      <w:r>
        <w:t>the</w:t>
      </w:r>
      <w:r w:rsidRPr="00485328">
        <w:rPr>
          <w:rFonts w:ascii="Times New Roman"/>
        </w:rPr>
        <w:t xml:space="preserve"> </w:t>
      </w:r>
      <w:r>
        <w:t>Implementing</w:t>
      </w:r>
      <w:r w:rsidRPr="00485328">
        <w:rPr>
          <w:rFonts w:ascii="Times New Roman"/>
        </w:rPr>
        <w:t xml:space="preserve"> </w:t>
      </w:r>
      <w:r>
        <w:t>Technical</w:t>
      </w:r>
      <w:r w:rsidRPr="00485328">
        <w:rPr>
          <w:rFonts w:ascii="Times New Roman"/>
        </w:rPr>
        <w:t xml:space="preserve"> </w:t>
      </w:r>
      <w:r>
        <w:t>Standard</w:t>
      </w:r>
      <w:r w:rsidRPr="00485328">
        <w:rPr>
          <w:rFonts w:ascii="Times New Roman"/>
        </w:rPr>
        <w:t xml:space="preserve"> </w:t>
      </w:r>
      <w:r>
        <w:t>on</w:t>
      </w:r>
      <w:r w:rsidRPr="00485328">
        <w:rPr>
          <w:rFonts w:ascii="Times New Roman"/>
          <w:spacing w:val="40"/>
        </w:rPr>
        <w:t xml:space="preserve"> </w:t>
      </w:r>
      <w:r>
        <w:t>the</w:t>
      </w:r>
      <w:r w:rsidRPr="00485328">
        <w:rPr>
          <w:rFonts w:ascii="Times New Roman"/>
          <w:spacing w:val="40"/>
        </w:rPr>
        <w:t xml:space="preserve"> </w:t>
      </w:r>
      <w:r>
        <w:t>Templates</w:t>
      </w:r>
      <w:r w:rsidRPr="00485328">
        <w:rPr>
          <w:rFonts w:ascii="Times New Roman"/>
          <w:spacing w:val="40"/>
        </w:rPr>
        <w:t xml:space="preserve"> </w:t>
      </w:r>
      <w:r>
        <w:t>for</w:t>
      </w:r>
      <w:r w:rsidRPr="00485328">
        <w:rPr>
          <w:rFonts w:ascii="Times New Roman"/>
          <w:spacing w:val="40"/>
        </w:rPr>
        <w:t xml:space="preserve"> </w:t>
      </w:r>
      <w:r>
        <w:t>the</w:t>
      </w:r>
      <w:r w:rsidRPr="00485328">
        <w:rPr>
          <w:rFonts w:ascii="Times New Roman"/>
          <w:spacing w:val="40"/>
        </w:rPr>
        <w:t xml:space="preserve"> </w:t>
      </w:r>
      <w:r>
        <w:t>Submission</w:t>
      </w:r>
      <w:r w:rsidRPr="00485328">
        <w:rPr>
          <w:rFonts w:ascii="Times New Roman"/>
          <w:spacing w:val="40"/>
        </w:rPr>
        <w:t xml:space="preserve"> </w:t>
      </w:r>
      <w:r>
        <w:t>of</w:t>
      </w:r>
      <w:r w:rsidRPr="00485328">
        <w:rPr>
          <w:rFonts w:ascii="Times New Roman"/>
          <w:spacing w:val="40"/>
        </w:rPr>
        <w:t xml:space="preserve"> </w:t>
      </w:r>
      <w:r>
        <w:t>Information,</w:t>
      </w:r>
      <w:r w:rsidRPr="00485328">
        <w:rPr>
          <w:rFonts w:ascii="Times New Roman"/>
          <w:spacing w:val="40"/>
        </w:rPr>
        <w:t xml:space="preserve"> </w:t>
      </w:r>
      <w:r>
        <w:t>specifying</w:t>
      </w:r>
      <w:r w:rsidRPr="00485328">
        <w:rPr>
          <w:rFonts w:ascii="Times New Roman"/>
        </w:rPr>
        <w:t xml:space="preserve"> </w:t>
      </w:r>
      <w:r>
        <w:t>information</w:t>
      </w:r>
      <w:r w:rsidRPr="00485328">
        <w:rPr>
          <w:rFonts w:ascii="Times New Roman"/>
          <w:spacing w:val="80"/>
          <w:w w:val="150"/>
        </w:rPr>
        <w:t xml:space="preserve"> </w:t>
      </w:r>
      <w:r>
        <w:t>on</w:t>
      </w:r>
      <w:r w:rsidRPr="00485328">
        <w:rPr>
          <w:rFonts w:ascii="Times New Roman"/>
          <w:spacing w:val="80"/>
          <w:w w:val="150"/>
        </w:rPr>
        <w:t xml:space="preserve"> </w:t>
      </w:r>
      <w:r>
        <w:t>operational</w:t>
      </w:r>
      <w:r w:rsidRPr="00485328">
        <w:rPr>
          <w:rFonts w:ascii="Times New Roman"/>
          <w:spacing w:val="78"/>
          <w:w w:val="150"/>
        </w:rPr>
        <w:t xml:space="preserve"> </w:t>
      </w:r>
      <w:r>
        <w:t>risk,</w:t>
      </w:r>
      <w:r w:rsidRPr="00485328">
        <w:rPr>
          <w:rFonts w:ascii="Times New Roman"/>
          <w:spacing w:val="80"/>
          <w:w w:val="150"/>
        </w:rPr>
        <w:t xml:space="preserve"> </w:t>
      </w:r>
      <w:r>
        <w:t>following</w:t>
      </w:r>
      <w:r w:rsidRPr="00485328">
        <w:rPr>
          <w:rFonts w:ascii="Times New Roman"/>
          <w:spacing w:val="80"/>
          <w:w w:val="150"/>
        </w:rPr>
        <w:t xml:space="preserve"> </w:t>
      </w:r>
      <w:r>
        <w:t>the</w:t>
      </w:r>
      <w:r w:rsidRPr="00485328">
        <w:rPr>
          <w:rFonts w:ascii="Times New Roman"/>
          <w:spacing w:val="80"/>
          <w:w w:val="150"/>
        </w:rPr>
        <w:t xml:space="preserve"> </w:t>
      </w:r>
      <w:r>
        <w:t>instructions</w:t>
      </w:r>
      <w:r w:rsidRPr="00485328">
        <w:rPr>
          <w:rFonts w:ascii="Times New Roman"/>
          <w:spacing w:val="80"/>
          <w:w w:val="150"/>
        </w:rPr>
        <w:t xml:space="preserve"> </w:t>
      </w:r>
      <w:r>
        <w:t>set</w:t>
      </w:r>
      <w:r w:rsidRPr="00485328">
        <w:rPr>
          <w:rFonts w:ascii="Times New Roman"/>
          <w:spacing w:val="80"/>
          <w:w w:val="150"/>
        </w:rPr>
        <w:t xml:space="preserve"> </w:t>
      </w:r>
      <w:r>
        <w:t>out</w:t>
      </w:r>
      <w:r w:rsidRPr="00485328">
        <w:rPr>
          <w:rFonts w:ascii="Times New Roman"/>
          <w:spacing w:val="80"/>
          <w:w w:val="150"/>
        </w:rPr>
        <w:t xml:space="preserve"> </w:t>
      </w:r>
      <w:r>
        <w:t>in</w:t>
      </w:r>
      <w:r w:rsidR="00485328">
        <w:t xml:space="preserve"> S.26.06</w:t>
      </w:r>
      <w:r w:rsidR="00485328" w:rsidRPr="00485328">
        <w:rPr>
          <w:rFonts w:ascii="Times New Roman"/>
        </w:rPr>
        <w:t xml:space="preserve"> </w:t>
      </w:r>
      <w:r w:rsidR="00485328">
        <w:t>of</w:t>
      </w:r>
      <w:r w:rsidR="00485328" w:rsidRPr="00485328">
        <w:rPr>
          <w:rFonts w:ascii="Times New Roman"/>
        </w:rPr>
        <w:t xml:space="preserve"> </w:t>
      </w:r>
      <w:r w:rsidR="00485328">
        <w:t>Annex</w:t>
      </w:r>
      <w:r w:rsidR="00485328" w:rsidRPr="00485328">
        <w:rPr>
          <w:rFonts w:ascii="Times New Roman"/>
        </w:rPr>
        <w:t xml:space="preserve"> </w:t>
      </w:r>
      <w:r w:rsidR="00485328">
        <w:t>II</w:t>
      </w:r>
      <w:r w:rsidR="00485328" w:rsidRPr="00485328">
        <w:rPr>
          <w:rFonts w:ascii="Times New Roman"/>
        </w:rPr>
        <w:t xml:space="preserve"> </w:t>
      </w:r>
      <w:r w:rsidR="00485328">
        <w:t>to</w:t>
      </w:r>
      <w:r w:rsidR="00485328" w:rsidRPr="00485328">
        <w:rPr>
          <w:rFonts w:ascii="Times New Roman"/>
        </w:rPr>
        <w:t xml:space="preserve"> </w:t>
      </w:r>
      <w:r w:rsidR="00485328">
        <w:t>the</w:t>
      </w:r>
      <w:r w:rsidR="00485328" w:rsidRPr="00485328">
        <w:rPr>
          <w:rFonts w:ascii="Times New Roman"/>
        </w:rPr>
        <w:t xml:space="preserve"> </w:t>
      </w:r>
      <w:r w:rsidR="00485328">
        <w:t>Implementing</w:t>
      </w:r>
      <w:r w:rsidR="00485328" w:rsidRPr="00485328">
        <w:rPr>
          <w:rFonts w:ascii="Times New Roman"/>
        </w:rPr>
        <w:t xml:space="preserve"> </w:t>
      </w:r>
      <w:r w:rsidR="00485328">
        <w:t>Technical</w:t>
      </w:r>
      <w:r w:rsidR="00485328" w:rsidRPr="00485328">
        <w:rPr>
          <w:rFonts w:ascii="Times New Roman"/>
        </w:rPr>
        <w:t xml:space="preserve"> </w:t>
      </w:r>
      <w:r w:rsidR="00485328">
        <w:t>Standard</w:t>
      </w:r>
      <w:r w:rsidR="00485328" w:rsidRPr="00485328">
        <w:rPr>
          <w:rFonts w:ascii="Times New Roman"/>
        </w:rPr>
        <w:t xml:space="preserve"> </w:t>
      </w:r>
      <w:r w:rsidR="00485328">
        <w:t>on</w:t>
      </w:r>
      <w:r w:rsidR="00485328" w:rsidRPr="00485328">
        <w:rPr>
          <w:rFonts w:ascii="Times New Roman"/>
        </w:rPr>
        <w:t xml:space="preserve"> </w:t>
      </w:r>
      <w:r w:rsidR="00485328">
        <w:t>the</w:t>
      </w:r>
      <w:r w:rsidR="00485328" w:rsidRPr="00485328">
        <w:rPr>
          <w:rFonts w:ascii="Times New Roman"/>
        </w:rPr>
        <w:t xml:space="preserve"> </w:t>
      </w:r>
      <w:r w:rsidR="00485328">
        <w:t>Templates</w:t>
      </w:r>
      <w:r w:rsidR="00485328" w:rsidRPr="00485328">
        <w:rPr>
          <w:rFonts w:ascii="Times New Roman"/>
        </w:rPr>
        <w:t xml:space="preserve"> </w:t>
      </w:r>
      <w:r w:rsidR="00485328">
        <w:t>for</w:t>
      </w:r>
      <w:r w:rsidR="00485328" w:rsidRPr="00485328">
        <w:rPr>
          <w:rFonts w:ascii="Times New Roman"/>
        </w:rPr>
        <w:t xml:space="preserve"> </w:t>
      </w:r>
      <w:r w:rsidR="00485328">
        <w:t>the</w:t>
      </w:r>
      <w:r w:rsidR="00485328" w:rsidRPr="00485328">
        <w:rPr>
          <w:rFonts w:ascii="Times New Roman"/>
        </w:rPr>
        <w:t xml:space="preserve"> </w:t>
      </w:r>
      <w:r w:rsidR="00485328">
        <w:t>Submission</w:t>
      </w:r>
      <w:r w:rsidR="00485328" w:rsidRPr="00485328">
        <w:rPr>
          <w:rFonts w:ascii="Times New Roman"/>
        </w:rPr>
        <w:t xml:space="preserve"> </w:t>
      </w:r>
      <w:r w:rsidR="00485328">
        <w:t>of</w:t>
      </w:r>
      <w:r w:rsidR="00485328" w:rsidRPr="00485328">
        <w:rPr>
          <w:rFonts w:ascii="Times New Roman"/>
        </w:rPr>
        <w:t xml:space="preserve"> </w:t>
      </w:r>
      <w:r w:rsidR="00485328">
        <w:t>Information</w:t>
      </w:r>
      <w:r w:rsidR="00485328" w:rsidRPr="00485328">
        <w:rPr>
          <w:rFonts w:ascii="Times New Roman"/>
        </w:rPr>
        <w:t xml:space="preserve"> </w:t>
      </w:r>
      <w:r w:rsidR="00485328">
        <w:t>and</w:t>
      </w:r>
      <w:r w:rsidR="00485328" w:rsidRPr="00485328">
        <w:rPr>
          <w:rFonts w:ascii="Times New Roman"/>
        </w:rPr>
        <w:t xml:space="preserve"> </w:t>
      </w:r>
      <w:r w:rsidR="00485328">
        <w:t>by</w:t>
      </w:r>
      <w:r w:rsidR="00485328" w:rsidRPr="00485328">
        <w:rPr>
          <w:rFonts w:ascii="Times New Roman"/>
        </w:rPr>
        <w:t xml:space="preserve"> </w:t>
      </w:r>
      <w:r w:rsidR="00485328">
        <w:t>considering</w:t>
      </w:r>
      <w:r w:rsidR="00485328" w:rsidRPr="00485328">
        <w:rPr>
          <w:rFonts w:ascii="Times New Roman"/>
        </w:rPr>
        <w:t xml:space="preserve"> </w:t>
      </w:r>
      <w:r w:rsidR="00485328">
        <w:t>the</w:t>
      </w:r>
      <w:r w:rsidR="00485328" w:rsidRPr="00485328">
        <w:rPr>
          <w:rFonts w:ascii="Times New Roman"/>
        </w:rPr>
        <w:t xml:space="preserve"> </w:t>
      </w:r>
      <w:r w:rsidR="00485328">
        <w:t>specifications</w:t>
      </w:r>
      <w:r w:rsidR="00485328" w:rsidRPr="00485328">
        <w:rPr>
          <w:rFonts w:ascii="Times New Roman"/>
        </w:rPr>
        <w:t xml:space="preserve"> </w:t>
      </w:r>
      <w:r w:rsidR="00485328">
        <w:t>described</w:t>
      </w:r>
      <w:r w:rsidR="00485328" w:rsidRPr="00485328">
        <w:rPr>
          <w:rFonts w:ascii="Times New Roman"/>
        </w:rPr>
        <w:t xml:space="preserve"> </w:t>
      </w:r>
      <w:r w:rsidR="00485328">
        <w:t>in</w:t>
      </w:r>
      <w:r w:rsidR="00485328" w:rsidRPr="00485328">
        <w:rPr>
          <w:rFonts w:ascii="Times New Roman"/>
        </w:rPr>
        <w:t xml:space="preserve"> </w:t>
      </w:r>
      <w:r w:rsidR="00485328">
        <w:t>paragraphs</w:t>
      </w:r>
      <w:r w:rsidR="00485328" w:rsidRPr="00485328">
        <w:rPr>
          <w:rFonts w:ascii="Times New Roman"/>
        </w:rPr>
        <w:t xml:space="preserve"> </w:t>
      </w:r>
      <w:r w:rsidR="00485328">
        <w:t>1.87-1.88</w:t>
      </w:r>
      <w:r w:rsidR="00485328" w:rsidRPr="00485328">
        <w:rPr>
          <w:rFonts w:ascii="Times New Roman"/>
        </w:rPr>
        <w:t xml:space="preserve"> </w:t>
      </w:r>
      <w:r w:rsidR="00485328">
        <w:t>of</w:t>
      </w:r>
      <w:r w:rsidR="00485328" w:rsidRPr="00485328">
        <w:rPr>
          <w:rFonts w:ascii="Times New Roman"/>
        </w:rPr>
        <w:t xml:space="preserve"> </w:t>
      </w:r>
      <w:r w:rsidR="00485328">
        <w:t>this</w:t>
      </w:r>
      <w:r w:rsidR="00485328" w:rsidRPr="00485328">
        <w:rPr>
          <w:rFonts w:ascii="Times New Roman"/>
        </w:rPr>
        <w:t xml:space="preserve"> </w:t>
      </w:r>
      <w:proofErr w:type="gramStart"/>
      <w:r w:rsidR="00485328">
        <w:t>Guideline;</w:t>
      </w:r>
      <w:proofErr w:type="gramEnd"/>
    </w:p>
    <w:p w14:paraId="176F21ED" w14:textId="77777777" w:rsidR="00BF6324" w:rsidRDefault="00A51A09">
      <w:pPr>
        <w:pStyle w:val="ListParagraph"/>
        <w:numPr>
          <w:ilvl w:val="0"/>
          <w:numId w:val="16"/>
        </w:numPr>
        <w:tabs>
          <w:tab w:val="left" w:pos="1491"/>
          <w:tab w:val="left" w:pos="1493"/>
        </w:tabs>
        <w:spacing w:line="276" w:lineRule="auto"/>
      </w:pPr>
      <w:r>
        <w:t>template</w:t>
      </w:r>
      <w:r>
        <w:rPr>
          <w:rFonts w:ascii="Times New Roman"/>
        </w:rPr>
        <w:t xml:space="preserve"> </w:t>
      </w:r>
      <w:r>
        <w:t>SR.26.07.01</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specifying</w:t>
      </w:r>
      <w:r>
        <w:rPr>
          <w:rFonts w:ascii="Times New Roman"/>
        </w:rPr>
        <w:t xml:space="preserve"> </w:t>
      </w:r>
      <w:r>
        <w:t>information</w:t>
      </w:r>
      <w:r>
        <w:rPr>
          <w:rFonts w:ascii="Times New Roman"/>
        </w:rPr>
        <w:t xml:space="preserve"> </w:t>
      </w:r>
      <w:r>
        <w:t>on</w:t>
      </w:r>
      <w:r>
        <w:rPr>
          <w:rFonts w:ascii="Times New Roman"/>
        </w:rPr>
        <w:t xml:space="preserve"> </w:t>
      </w:r>
      <w:r>
        <w:t>the</w:t>
      </w:r>
      <w:r>
        <w:rPr>
          <w:rFonts w:ascii="Times New Roman"/>
        </w:rPr>
        <w:t xml:space="preserve"> </w:t>
      </w:r>
      <w:r>
        <w:t>simplifications</w:t>
      </w:r>
      <w:r>
        <w:rPr>
          <w:rFonts w:ascii="Times New Roman"/>
        </w:rPr>
        <w:t xml:space="preserve"> </w:t>
      </w:r>
      <w:r>
        <w:t>used</w:t>
      </w:r>
      <w:r>
        <w:rPr>
          <w:rFonts w:ascii="Times New Roman"/>
        </w:rPr>
        <w:t xml:space="preserve"> </w:t>
      </w:r>
      <w:r>
        <w:t>in</w:t>
      </w:r>
      <w:r>
        <w:rPr>
          <w:rFonts w:ascii="Times New Roman"/>
        </w:rPr>
        <w:t xml:space="preserve"> </w:t>
      </w:r>
      <w:r>
        <w:t>the</w:t>
      </w:r>
      <w:r>
        <w:rPr>
          <w:rFonts w:ascii="Times New Roman"/>
        </w:rPr>
        <w:t xml:space="preserve"> </w:t>
      </w:r>
      <w:r>
        <w:t>calculation</w:t>
      </w:r>
      <w:r>
        <w:rPr>
          <w:rFonts w:ascii="Times New Roman"/>
        </w:rPr>
        <w:t xml:space="preserve"> </w:t>
      </w:r>
      <w:r>
        <w:t>of</w:t>
      </w:r>
      <w:r>
        <w:rPr>
          <w:rFonts w:ascii="Times New Roman"/>
        </w:rPr>
        <w:t xml:space="preserve"> </w:t>
      </w:r>
      <w:r>
        <w:t>the</w:t>
      </w:r>
      <w:r>
        <w:rPr>
          <w:rFonts w:ascii="Times New Roman"/>
        </w:rPr>
        <w:t xml:space="preserve"> </w:t>
      </w:r>
      <w:r>
        <w:t>SCR,</w:t>
      </w:r>
      <w:r>
        <w:rPr>
          <w:rFonts w:ascii="Times New Roman"/>
        </w:rPr>
        <w:t xml:space="preserve"> </w:t>
      </w:r>
      <w:r>
        <w:t>following</w:t>
      </w:r>
      <w:r>
        <w:rPr>
          <w:rFonts w:ascii="Times New Roman"/>
        </w:rPr>
        <w:t xml:space="preserve"> </w:t>
      </w:r>
      <w:r>
        <w:t>the</w:t>
      </w:r>
      <w:r>
        <w:rPr>
          <w:rFonts w:ascii="Times New Roman"/>
        </w:rPr>
        <w:t xml:space="preserve"> </w:t>
      </w:r>
      <w:r>
        <w:t>instructions</w:t>
      </w:r>
      <w:r>
        <w:rPr>
          <w:rFonts w:ascii="Times New Roman"/>
        </w:rPr>
        <w:t xml:space="preserve"> </w:t>
      </w:r>
      <w:r>
        <w:t>set</w:t>
      </w:r>
      <w:r>
        <w:rPr>
          <w:rFonts w:ascii="Times New Roman"/>
        </w:rPr>
        <w:t xml:space="preserve"> </w:t>
      </w:r>
      <w:r>
        <w:t>out</w:t>
      </w:r>
      <w:r>
        <w:rPr>
          <w:rFonts w:ascii="Times New Roman"/>
        </w:rPr>
        <w:t xml:space="preserve"> </w:t>
      </w:r>
      <w:r>
        <w:t>in</w:t>
      </w:r>
      <w:r>
        <w:rPr>
          <w:rFonts w:ascii="Times New Roman"/>
        </w:rPr>
        <w:t xml:space="preserve"> </w:t>
      </w:r>
      <w:r>
        <w:t>S.26.07</w:t>
      </w:r>
      <w:r>
        <w:rPr>
          <w:rFonts w:ascii="Times New Roman"/>
        </w:rPr>
        <w:t xml:space="preserve"> </w:t>
      </w:r>
      <w:r>
        <w:t>of</w:t>
      </w:r>
      <w:r>
        <w:rPr>
          <w:rFonts w:ascii="Times New Roman"/>
        </w:rPr>
        <w:t xml:space="preserve"> </w:t>
      </w:r>
      <w:r>
        <w:t>Annex</w:t>
      </w:r>
      <w:r>
        <w:rPr>
          <w:rFonts w:ascii="Times New Roman"/>
        </w:rPr>
        <w:t xml:space="preserve"> </w:t>
      </w:r>
      <w:r>
        <w:t>II</w:t>
      </w:r>
      <w:r>
        <w:rPr>
          <w:rFonts w:ascii="Times New Roman"/>
        </w:rPr>
        <w:t xml:space="preserve"> </w:t>
      </w:r>
      <w:r>
        <w:t>to</w:t>
      </w:r>
      <w:r>
        <w:rPr>
          <w:rFonts w:ascii="Times New Roman"/>
        </w:rPr>
        <w:t xml:space="preserve"> </w:t>
      </w:r>
      <w:r>
        <w:t>the</w:t>
      </w:r>
      <w:r>
        <w:rPr>
          <w:rFonts w:ascii="Times New Roman"/>
          <w:spacing w:val="80"/>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r>
        <w:t>Information</w:t>
      </w:r>
      <w:r>
        <w:rPr>
          <w:rFonts w:ascii="Times New Roman"/>
        </w:rPr>
        <w:t xml:space="preserve"> </w:t>
      </w:r>
      <w:r>
        <w:t>and</w:t>
      </w:r>
      <w:r>
        <w:rPr>
          <w:rFonts w:ascii="Times New Roman"/>
        </w:rPr>
        <w:t xml:space="preserve"> </w:t>
      </w:r>
      <w:r>
        <w:t>by</w:t>
      </w:r>
      <w:r>
        <w:rPr>
          <w:rFonts w:ascii="Times New Roman"/>
        </w:rPr>
        <w:t xml:space="preserve"> </w:t>
      </w:r>
      <w:r>
        <w:t>considering</w:t>
      </w:r>
      <w:r>
        <w:rPr>
          <w:rFonts w:ascii="Times New Roman"/>
        </w:rPr>
        <w:t xml:space="preserve"> </w:t>
      </w:r>
      <w:r>
        <w:t>the</w:t>
      </w:r>
      <w:r>
        <w:rPr>
          <w:rFonts w:ascii="Times New Roman"/>
        </w:rPr>
        <w:t xml:space="preserve"> </w:t>
      </w:r>
      <w:r>
        <w:t>specifications</w:t>
      </w:r>
      <w:r>
        <w:rPr>
          <w:rFonts w:ascii="Times New Roman"/>
        </w:rPr>
        <w:t xml:space="preserve"> </w:t>
      </w:r>
      <w:r>
        <w:t>described</w:t>
      </w:r>
      <w:r>
        <w:rPr>
          <w:rFonts w:ascii="Times New Roman"/>
        </w:rPr>
        <w:t xml:space="preserve"> </w:t>
      </w:r>
      <w:r>
        <w:t>in</w:t>
      </w:r>
      <w:r>
        <w:rPr>
          <w:rFonts w:ascii="Times New Roman"/>
        </w:rPr>
        <w:t xml:space="preserve"> </w:t>
      </w:r>
      <w:r>
        <w:t>paragraphs</w:t>
      </w:r>
      <w:r>
        <w:rPr>
          <w:rFonts w:ascii="Times New Roman"/>
        </w:rPr>
        <w:t xml:space="preserve"> </w:t>
      </w:r>
      <w:r>
        <w:t>1.87-1.88</w:t>
      </w:r>
      <w:r>
        <w:rPr>
          <w:rFonts w:ascii="Times New Roman"/>
        </w:rPr>
        <w:t xml:space="preserve"> </w:t>
      </w:r>
      <w:r>
        <w:t>of</w:t>
      </w:r>
      <w:r>
        <w:rPr>
          <w:rFonts w:ascii="Times New Roman"/>
        </w:rPr>
        <w:t xml:space="preserve"> </w:t>
      </w:r>
      <w:r>
        <w:t>this</w:t>
      </w:r>
      <w:r>
        <w:rPr>
          <w:rFonts w:ascii="Times New Roman"/>
        </w:rPr>
        <w:t xml:space="preserve"> </w:t>
      </w:r>
      <w:proofErr w:type="gramStart"/>
      <w:r>
        <w:t>Guideline;</w:t>
      </w:r>
      <w:proofErr w:type="gramEnd"/>
    </w:p>
    <w:p w14:paraId="39E6B806" w14:textId="1537148F" w:rsidR="007D2347" w:rsidRDefault="007D2347" w:rsidP="00485328">
      <w:pPr>
        <w:pStyle w:val="ListParagraph"/>
        <w:numPr>
          <w:ilvl w:val="0"/>
          <w:numId w:val="16"/>
        </w:numPr>
        <w:tabs>
          <w:tab w:val="left" w:pos="1491"/>
          <w:tab w:val="left" w:pos="1493"/>
        </w:tabs>
        <w:spacing w:line="276" w:lineRule="auto"/>
      </w:pPr>
      <w:r w:rsidRPr="001148BC">
        <w:t xml:space="preserve">template SR.26.08.01 of Annex I to Implementing Technical Standard on the Templates for the Submission of Information, specifying information on internal model: Solvency Capital Requirement - for undertakings using the standard formula and partial internal model, following the instructions set out in section S.26.08 of Annex II to Implementing Technical Standard on the Templates for the Submission of </w:t>
      </w:r>
      <w:proofErr w:type="gramStart"/>
      <w:r w:rsidRPr="001148BC">
        <w:t>Information;</w:t>
      </w:r>
      <w:proofErr w:type="gramEnd"/>
    </w:p>
    <w:p w14:paraId="1D753D92" w14:textId="77777777" w:rsidR="00BF6324" w:rsidRDefault="00A51A09" w:rsidP="001148BC">
      <w:pPr>
        <w:pStyle w:val="ListParagraph"/>
        <w:numPr>
          <w:ilvl w:val="0"/>
          <w:numId w:val="16"/>
        </w:numPr>
        <w:tabs>
          <w:tab w:val="left" w:pos="1491"/>
          <w:tab w:val="left" w:pos="1493"/>
        </w:tabs>
        <w:spacing w:line="276" w:lineRule="auto"/>
      </w:pPr>
      <w:r>
        <w:t>template</w:t>
      </w:r>
      <w:r w:rsidRPr="001148BC">
        <w:t xml:space="preserve"> </w:t>
      </w:r>
      <w:r>
        <w:t>SR.27.01.01</w:t>
      </w:r>
      <w:r w:rsidRPr="001148BC">
        <w:t xml:space="preserve"> </w:t>
      </w:r>
      <w:r>
        <w:t>of</w:t>
      </w:r>
      <w:r w:rsidRPr="001148BC">
        <w:t xml:space="preserve"> </w:t>
      </w:r>
      <w:r>
        <w:t>Annex</w:t>
      </w:r>
      <w:r w:rsidRPr="001148BC">
        <w:t xml:space="preserve"> </w:t>
      </w:r>
      <w:r>
        <w:t>I</w:t>
      </w:r>
      <w:r w:rsidRPr="001148BC">
        <w:t xml:space="preserve"> </w:t>
      </w:r>
      <w:r>
        <w:t>to</w:t>
      </w:r>
      <w:r w:rsidRPr="001148BC">
        <w:t xml:space="preserve"> </w:t>
      </w:r>
      <w:r>
        <w:t>the</w:t>
      </w:r>
      <w:r w:rsidRPr="001148BC">
        <w:t xml:space="preserve"> </w:t>
      </w:r>
      <w:r>
        <w:t>Implementing</w:t>
      </w:r>
      <w:r w:rsidRPr="001148BC">
        <w:t xml:space="preserve"> </w:t>
      </w:r>
      <w:r>
        <w:t>Technical</w:t>
      </w:r>
      <w:r w:rsidRPr="001148BC">
        <w:t xml:space="preserve"> </w:t>
      </w:r>
      <w:r>
        <w:t>Standard</w:t>
      </w:r>
      <w:r w:rsidRPr="001148BC">
        <w:t xml:space="preserve"> </w:t>
      </w:r>
      <w:r>
        <w:t>on</w:t>
      </w:r>
      <w:r w:rsidRPr="001148BC">
        <w:t xml:space="preserve"> </w:t>
      </w:r>
      <w:r>
        <w:t>the</w:t>
      </w:r>
      <w:r w:rsidRPr="001148BC">
        <w:t xml:space="preserve"> </w:t>
      </w:r>
      <w:r>
        <w:t>Templates</w:t>
      </w:r>
      <w:r w:rsidRPr="001148BC">
        <w:t xml:space="preserve"> </w:t>
      </w:r>
      <w:r>
        <w:t>for</w:t>
      </w:r>
      <w:r w:rsidRPr="001148BC">
        <w:t xml:space="preserve"> </w:t>
      </w:r>
      <w:r>
        <w:t>the</w:t>
      </w:r>
      <w:r w:rsidRPr="001148BC">
        <w:t xml:space="preserve"> </w:t>
      </w:r>
      <w:r>
        <w:t>Submission</w:t>
      </w:r>
      <w:r w:rsidRPr="001148BC">
        <w:t xml:space="preserve"> </w:t>
      </w:r>
      <w:r>
        <w:t>of</w:t>
      </w:r>
      <w:r w:rsidRPr="001148BC">
        <w:t xml:space="preserve"> </w:t>
      </w:r>
      <w:r>
        <w:t>Information,</w:t>
      </w:r>
      <w:r w:rsidRPr="001148BC">
        <w:t xml:space="preserve"> </w:t>
      </w:r>
      <w:r>
        <w:t>specifying</w:t>
      </w:r>
      <w:r w:rsidRPr="001148BC">
        <w:t xml:space="preserve"> </w:t>
      </w:r>
      <w:r>
        <w:t>information</w:t>
      </w:r>
      <w:r w:rsidRPr="001148BC">
        <w:t xml:space="preserve"> </w:t>
      </w:r>
      <w:r>
        <w:t>on</w:t>
      </w:r>
      <w:r w:rsidRPr="001148BC">
        <w:t xml:space="preserve"> </w:t>
      </w:r>
      <w:r>
        <w:t>non-life</w:t>
      </w:r>
      <w:r w:rsidRPr="001148BC">
        <w:t xml:space="preserve"> </w:t>
      </w:r>
      <w:r>
        <w:t>catastrophe</w:t>
      </w:r>
      <w:r w:rsidRPr="001148BC">
        <w:t xml:space="preserve"> </w:t>
      </w:r>
      <w:r>
        <w:t>risk,</w:t>
      </w:r>
      <w:r w:rsidRPr="001148BC">
        <w:t xml:space="preserve"> </w:t>
      </w:r>
      <w:r>
        <w:t>following</w:t>
      </w:r>
      <w:r w:rsidRPr="001148BC">
        <w:t xml:space="preserve"> </w:t>
      </w:r>
      <w:r>
        <w:t>the</w:t>
      </w:r>
      <w:r w:rsidRPr="001148BC">
        <w:t xml:space="preserve"> </w:t>
      </w:r>
      <w:r>
        <w:t>instructions</w:t>
      </w:r>
      <w:r w:rsidRPr="001148BC">
        <w:t xml:space="preserve"> </w:t>
      </w:r>
      <w:r>
        <w:t>set</w:t>
      </w:r>
      <w:r w:rsidRPr="001148BC">
        <w:t xml:space="preserve"> </w:t>
      </w:r>
      <w:r>
        <w:t>out</w:t>
      </w:r>
      <w:r w:rsidRPr="001148BC">
        <w:t xml:space="preserve"> </w:t>
      </w:r>
      <w:r>
        <w:t>in</w:t>
      </w:r>
      <w:r w:rsidRPr="001148BC">
        <w:t xml:space="preserve"> </w:t>
      </w:r>
      <w:r>
        <w:t>S.27.01</w:t>
      </w:r>
      <w:r w:rsidRPr="001148BC">
        <w:t xml:space="preserve"> </w:t>
      </w:r>
      <w:r>
        <w:t>of</w:t>
      </w:r>
      <w:r w:rsidRPr="001148BC">
        <w:t xml:space="preserve"> </w:t>
      </w:r>
      <w:r>
        <w:t>Annex</w:t>
      </w:r>
      <w:r w:rsidRPr="001148BC">
        <w:t xml:space="preserve"> </w:t>
      </w:r>
      <w:r>
        <w:t>II</w:t>
      </w:r>
      <w:r w:rsidRPr="001148BC">
        <w:t xml:space="preserve"> </w:t>
      </w:r>
      <w:r>
        <w:t>to</w:t>
      </w:r>
      <w:r w:rsidRPr="001148BC">
        <w:t xml:space="preserve"> </w:t>
      </w:r>
      <w:r>
        <w:t>the</w:t>
      </w:r>
      <w:r w:rsidRPr="001148BC">
        <w:t xml:space="preserve"> </w:t>
      </w:r>
      <w:r>
        <w:t>Implementing</w:t>
      </w:r>
      <w:r w:rsidRPr="001148BC">
        <w:t xml:space="preserve"> </w:t>
      </w:r>
      <w:r>
        <w:t>Technical</w:t>
      </w:r>
      <w:r w:rsidRPr="001148BC">
        <w:t xml:space="preserve"> </w:t>
      </w:r>
      <w:r>
        <w:t>Standard</w:t>
      </w:r>
      <w:r w:rsidRPr="001148BC">
        <w:t xml:space="preserve"> </w:t>
      </w:r>
      <w:r>
        <w:t>on</w:t>
      </w:r>
      <w:r w:rsidRPr="001148BC">
        <w:t xml:space="preserve"> </w:t>
      </w:r>
      <w:r>
        <w:t>the</w:t>
      </w:r>
      <w:r w:rsidRPr="001148BC">
        <w:t xml:space="preserve"> </w:t>
      </w:r>
      <w:r>
        <w:t>Templates</w:t>
      </w:r>
      <w:r w:rsidRPr="001148BC">
        <w:t xml:space="preserve"> </w:t>
      </w:r>
      <w:r>
        <w:t>for</w:t>
      </w:r>
      <w:r w:rsidRPr="001148BC">
        <w:t xml:space="preserve"> </w:t>
      </w:r>
      <w:r>
        <w:t>the</w:t>
      </w:r>
      <w:r w:rsidRPr="001148BC">
        <w:t xml:space="preserve"> </w:t>
      </w:r>
      <w:r>
        <w:lastRenderedPageBreak/>
        <w:t>Submission</w:t>
      </w:r>
      <w:r w:rsidRPr="001148BC">
        <w:t xml:space="preserve"> </w:t>
      </w:r>
      <w:r>
        <w:t>of</w:t>
      </w:r>
      <w:r w:rsidRPr="001148BC">
        <w:t xml:space="preserve"> </w:t>
      </w:r>
      <w:r>
        <w:t>Information</w:t>
      </w:r>
      <w:r w:rsidRPr="001148BC">
        <w:t xml:space="preserve"> </w:t>
      </w:r>
      <w:r>
        <w:t>and</w:t>
      </w:r>
      <w:r w:rsidRPr="001148BC">
        <w:t xml:space="preserve"> </w:t>
      </w:r>
      <w:r>
        <w:t>by</w:t>
      </w:r>
      <w:r w:rsidRPr="001148BC">
        <w:t xml:space="preserve"> </w:t>
      </w:r>
      <w:r>
        <w:t>considering</w:t>
      </w:r>
      <w:r w:rsidRPr="001148BC">
        <w:t xml:space="preserve"> </w:t>
      </w:r>
      <w:r>
        <w:t>the</w:t>
      </w:r>
      <w:r w:rsidRPr="001148BC">
        <w:t xml:space="preserve"> </w:t>
      </w:r>
      <w:r>
        <w:t>specifications</w:t>
      </w:r>
      <w:r w:rsidRPr="001148BC">
        <w:t xml:space="preserve"> </w:t>
      </w:r>
      <w:r>
        <w:t>described</w:t>
      </w:r>
      <w:r w:rsidRPr="001148BC">
        <w:t xml:space="preserve"> </w:t>
      </w:r>
      <w:r>
        <w:t>in</w:t>
      </w:r>
      <w:r w:rsidRPr="001148BC">
        <w:t xml:space="preserve"> </w:t>
      </w:r>
      <w:r>
        <w:t>paragraphs</w:t>
      </w:r>
      <w:r w:rsidRPr="001148BC">
        <w:t xml:space="preserve"> </w:t>
      </w:r>
      <w:r>
        <w:t>1.87-1.88</w:t>
      </w:r>
      <w:r w:rsidRPr="001148BC">
        <w:t xml:space="preserve"> </w:t>
      </w:r>
      <w:r>
        <w:t>of</w:t>
      </w:r>
      <w:r w:rsidRPr="001148BC">
        <w:t xml:space="preserve"> </w:t>
      </w:r>
      <w:r>
        <w:t>this</w:t>
      </w:r>
      <w:r w:rsidRPr="001148BC">
        <w:t xml:space="preserve"> </w:t>
      </w:r>
      <w:proofErr w:type="gramStart"/>
      <w:r>
        <w:t>Guideline;</w:t>
      </w:r>
      <w:proofErr w:type="gramEnd"/>
    </w:p>
    <w:p w14:paraId="4A812D64" w14:textId="3C5F5410" w:rsidR="00BF6324" w:rsidRDefault="00E72B70">
      <w:pPr>
        <w:pStyle w:val="ListParagraph"/>
        <w:numPr>
          <w:ilvl w:val="1"/>
          <w:numId w:val="41"/>
        </w:numPr>
        <w:tabs>
          <w:tab w:val="left" w:pos="1493"/>
        </w:tabs>
        <w:spacing w:line="276" w:lineRule="auto"/>
        <w:pPrChange w:id="352" w:author="Johannes Backer" w:date="2025-05-15T08:14:00Z">
          <w:pPr>
            <w:pStyle w:val="ListParagraph"/>
            <w:numPr>
              <w:ilvl w:val="1"/>
              <w:numId w:val="24"/>
            </w:numPr>
            <w:tabs>
              <w:tab w:val="left" w:pos="1493"/>
            </w:tabs>
            <w:spacing w:line="276" w:lineRule="auto"/>
            <w:ind w:left="1152" w:hanging="663"/>
          </w:pPr>
        </w:pPrChange>
      </w:pPr>
      <w:r>
        <w:t>The</w:t>
      </w:r>
      <w:r w:rsidRPr="003870A5">
        <w:t xml:space="preserve"> </w:t>
      </w:r>
      <w:r>
        <w:t>host</w:t>
      </w:r>
      <w:r w:rsidRPr="003870A5">
        <w:t xml:space="preserve"> </w:t>
      </w:r>
      <w:r>
        <w:t>supervisory</w:t>
      </w:r>
      <w:r w:rsidRPr="003870A5">
        <w:t xml:space="preserve"> </w:t>
      </w:r>
      <w:r>
        <w:t>authority</w:t>
      </w:r>
      <w:r w:rsidRPr="003870A5">
        <w:t xml:space="preserve"> </w:t>
      </w:r>
      <w:r>
        <w:t>should</w:t>
      </w:r>
      <w:r w:rsidRPr="003870A5">
        <w:t xml:space="preserve"> </w:t>
      </w:r>
      <w:r>
        <w:t>ensure</w:t>
      </w:r>
      <w:r w:rsidRPr="003870A5">
        <w:t xml:space="preserve"> </w:t>
      </w:r>
      <w:r>
        <w:t>that</w:t>
      </w:r>
      <w:r w:rsidRPr="003870A5">
        <w:t xml:space="preserve"> </w:t>
      </w:r>
      <w:r>
        <w:t>the</w:t>
      </w:r>
      <w:r w:rsidRPr="003870A5">
        <w:t xml:space="preserve"> </w:t>
      </w:r>
      <w:r>
        <w:t>third-country</w:t>
      </w:r>
      <w:r w:rsidRPr="003870A5">
        <w:t xml:space="preserve"> </w:t>
      </w:r>
      <w:r>
        <w:t>insurance</w:t>
      </w:r>
      <w:r w:rsidRPr="003870A5">
        <w:t xml:space="preserve"> </w:t>
      </w:r>
      <w:r>
        <w:t>undertaking,</w:t>
      </w:r>
      <w:r w:rsidRPr="003870A5">
        <w:t xml:space="preserve"> </w:t>
      </w:r>
      <w:r>
        <w:t>annually</w:t>
      </w:r>
      <w:r w:rsidRPr="003870A5">
        <w:t xml:space="preserve"> </w:t>
      </w:r>
      <w:r>
        <w:t>submits</w:t>
      </w:r>
      <w:r w:rsidRPr="003870A5">
        <w:t xml:space="preserve"> </w:t>
      </w:r>
      <w:r>
        <w:t>to</w:t>
      </w:r>
      <w:r w:rsidRPr="003870A5">
        <w:t xml:space="preserve"> </w:t>
      </w:r>
      <w:r>
        <w:t>it,</w:t>
      </w:r>
      <w:r w:rsidRPr="003870A5">
        <w:t xml:space="preserve"> </w:t>
      </w:r>
      <w:r>
        <w:t>in</w:t>
      </w:r>
      <w:r w:rsidRPr="003870A5">
        <w:t xml:space="preserve"> </w:t>
      </w:r>
      <w:r>
        <w:t>respect</w:t>
      </w:r>
      <w:r w:rsidRPr="003870A5">
        <w:t xml:space="preserve"> </w:t>
      </w:r>
      <w:r>
        <w:t>of</w:t>
      </w:r>
      <w:r w:rsidRPr="003870A5">
        <w:t xml:space="preserve"> </w:t>
      </w:r>
      <w:r>
        <w:t>its</w:t>
      </w:r>
      <w:r w:rsidRPr="003870A5">
        <w:t xml:space="preserve"> </w:t>
      </w:r>
      <w:r>
        <w:t>branch</w:t>
      </w:r>
      <w:r w:rsidRPr="003870A5">
        <w:t xml:space="preserve"> </w:t>
      </w:r>
      <w:r>
        <w:t>operations</w:t>
      </w:r>
      <w:r w:rsidRPr="003870A5">
        <w:t xml:space="preserve"> </w:t>
      </w:r>
      <w:r>
        <w:t>in</w:t>
      </w:r>
      <w:r w:rsidRPr="003870A5">
        <w:t xml:space="preserve"> </w:t>
      </w:r>
      <w:r>
        <w:t>relation</w:t>
      </w:r>
      <w:r w:rsidRPr="003870A5">
        <w:t xml:space="preserve"> </w:t>
      </w:r>
      <w:r>
        <w:t>to</w:t>
      </w:r>
      <w:r w:rsidRPr="003870A5">
        <w:t xml:space="preserve"> </w:t>
      </w:r>
      <w:r>
        <w:t>each</w:t>
      </w:r>
      <w:r w:rsidRPr="003870A5">
        <w:t xml:space="preserve"> </w:t>
      </w:r>
      <w:r>
        <w:t>material</w:t>
      </w:r>
      <w:r w:rsidRPr="003870A5">
        <w:t xml:space="preserve"> </w:t>
      </w:r>
      <w:r>
        <w:t>ring</w:t>
      </w:r>
      <w:r w:rsidRPr="003870A5">
        <w:t xml:space="preserve"> </w:t>
      </w:r>
      <w:r>
        <w:t>fenced</w:t>
      </w:r>
      <w:r w:rsidRPr="003870A5">
        <w:t xml:space="preserve"> </w:t>
      </w:r>
      <w:r>
        <w:t>funds</w:t>
      </w:r>
      <w:r w:rsidRPr="003870A5">
        <w:t xml:space="preserve"> </w:t>
      </w:r>
      <w:r>
        <w:t>and</w:t>
      </w:r>
      <w:r w:rsidRPr="003870A5">
        <w:t xml:space="preserve"> </w:t>
      </w:r>
      <w:r>
        <w:t>remaining</w:t>
      </w:r>
      <w:r w:rsidRPr="003870A5">
        <w:t xml:space="preserve"> </w:t>
      </w:r>
      <w:r>
        <w:t>part</w:t>
      </w:r>
      <w:r w:rsidRPr="003870A5">
        <w:t xml:space="preserve"> </w:t>
      </w:r>
      <w:r>
        <w:t>template</w:t>
      </w:r>
      <w:r w:rsidRPr="003870A5">
        <w:t xml:space="preserve"> </w:t>
      </w:r>
      <w:r>
        <w:t>SR.02.01.07</w:t>
      </w:r>
      <w:r w:rsidRPr="003870A5">
        <w:t xml:space="preserve"> </w:t>
      </w:r>
      <w:r>
        <w:t>of</w:t>
      </w:r>
      <w:r w:rsidRPr="003870A5">
        <w:t xml:space="preserve"> </w:t>
      </w:r>
      <w:r>
        <w:t>Annex</w:t>
      </w:r>
      <w:r w:rsidRPr="003870A5">
        <w:t xml:space="preserve"> </w:t>
      </w:r>
      <w:r>
        <w:t>I</w:t>
      </w:r>
      <w:r w:rsidRPr="003870A5">
        <w:t xml:space="preserve"> </w:t>
      </w:r>
      <w:r>
        <w:t>to</w:t>
      </w:r>
      <w:r w:rsidRPr="003870A5">
        <w:t xml:space="preserve"> </w:t>
      </w:r>
      <w:r>
        <w:t>the</w:t>
      </w:r>
      <w:r w:rsidRPr="003870A5">
        <w:t xml:space="preserve"> </w:t>
      </w:r>
      <w:r>
        <w:t>Implementing</w:t>
      </w:r>
      <w:r w:rsidRPr="003870A5">
        <w:t xml:space="preserve"> </w:t>
      </w:r>
      <w:r>
        <w:t>Technical</w:t>
      </w:r>
      <w:r w:rsidRPr="003870A5">
        <w:t xml:space="preserve"> </w:t>
      </w:r>
      <w:r>
        <w:t>Standard</w:t>
      </w:r>
      <w:r w:rsidRPr="003870A5">
        <w:t xml:space="preserve"> </w:t>
      </w:r>
      <w:r>
        <w:t>on</w:t>
      </w:r>
      <w:r w:rsidRPr="003870A5">
        <w:t xml:space="preserve"> </w:t>
      </w:r>
      <w:r>
        <w:t>the</w:t>
      </w:r>
      <w:r w:rsidRPr="003870A5">
        <w:t xml:space="preserve"> </w:t>
      </w:r>
      <w:r>
        <w:t>Templates</w:t>
      </w:r>
      <w:r w:rsidRPr="003870A5">
        <w:t xml:space="preserve"> </w:t>
      </w:r>
      <w:r>
        <w:t>for</w:t>
      </w:r>
      <w:r w:rsidRPr="003870A5">
        <w:t xml:space="preserve"> </w:t>
      </w:r>
      <w:r>
        <w:t>the</w:t>
      </w:r>
      <w:r w:rsidRPr="003870A5">
        <w:t xml:space="preserve"> </w:t>
      </w:r>
      <w:r>
        <w:t>Submission</w:t>
      </w:r>
      <w:r w:rsidRPr="003870A5">
        <w:t xml:space="preserve"> </w:t>
      </w:r>
      <w:r>
        <w:t>of</w:t>
      </w:r>
      <w:r w:rsidRPr="003870A5">
        <w:t xml:space="preserve"> </w:t>
      </w:r>
      <w:r>
        <w:t>Information,</w:t>
      </w:r>
      <w:r w:rsidRPr="003870A5">
        <w:t xml:space="preserve"> </w:t>
      </w:r>
      <w:r>
        <w:t>specifying</w:t>
      </w:r>
      <w:r w:rsidRPr="003870A5">
        <w:t xml:space="preserve"> </w:t>
      </w:r>
      <w:r>
        <w:t>balance</w:t>
      </w:r>
      <w:r w:rsidRPr="003870A5">
        <w:t xml:space="preserve"> </w:t>
      </w:r>
      <w:r>
        <w:t>sheet</w:t>
      </w:r>
      <w:r w:rsidRPr="003870A5">
        <w:t xml:space="preserve"> </w:t>
      </w:r>
      <w:r>
        <w:t>information</w:t>
      </w:r>
      <w:r w:rsidRPr="003870A5">
        <w:t xml:space="preserve"> </w:t>
      </w:r>
      <w:r>
        <w:t>using</w:t>
      </w:r>
      <w:r w:rsidRPr="003870A5">
        <w:t xml:space="preserve"> </w:t>
      </w:r>
      <w:r>
        <w:t>both</w:t>
      </w:r>
      <w:r w:rsidRPr="003870A5">
        <w:t xml:space="preserve"> </w:t>
      </w:r>
      <w:r>
        <w:t>the</w:t>
      </w:r>
      <w:r w:rsidRPr="003870A5">
        <w:t xml:space="preserve"> </w:t>
      </w:r>
      <w:r>
        <w:t>valuation</w:t>
      </w:r>
      <w:r w:rsidRPr="003870A5">
        <w:t xml:space="preserve"> </w:t>
      </w:r>
      <w:r>
        <w:t>of</w:t>
      </w:r>
      <w:r w:rsidRPr="003870A5">
        <w:t xml:space="preserve"> </w:t>
      </w:r>
      <w:r>
        <w:t>assets</w:t>
      </w:r>
      <w:r w:rsidRPr="003870A5">
        <w:t xml:space="preserve"> </w:t>
      </w:r>
      <w:r>
        <w:t>and</w:t>
      </w:r>
      <w:r w:rsidRPr="003870A5">
        <w:t xml:space="preserve"> </w:t>
      </w:r>
      <w:r>
        <w:t>liabilities</w:t>
      </w:r>
      <w:r w:rsidRPr="003870A5">
        <w:t xml:space="preserve"> </w:t>
      </w:r>
      <w:r>
        <w:t>in</w:t>
      </w:r>
      <w:r w:rsidRPr="003870A5">
        <w:t xml:space="preserve"> </w:t>
      </w:r>
      <w:r>
        <w:t>accordance</w:t>
      </w:r>
      <w:r w:rsidRPr="003870A5">
        <w:t xml:space="preserve"> </w:t>
      </w:r>
      <w:r>
        <w:t>with</w:t>
      </w:r>
      <w:r w:rsidRPr="003870A5">
        <w:t xml:space="preserve"> </w:t>
      </w:r>
      <w:r>
        <w:t>Article</w:t>
      </w:r>
      <w:r w:rsidRPr="003870A5">
        <w:t xml:space="preserve"> </w:t>
      </w:r>
      <w:r>
        <w:t>75</w:t>
      </w:r>
      <w:r w:rsidRPr="003870A5">
        <w:t xml:space="preserve"> </w:t>
      </w:r>
      <w:r>
        <w:t>of</w:t>
      </w:r>
      <w:r w:rsidRPr="003870A5">
        <w:t xml:space="preserve"> </w:t>
      </w:r>
      <w:r>
        <w:t>Directive</w:t>
      </w:r>
      <w:r w:rsidRPr="003870A5">
        <w:t xml:space="preserve"> </w:t>
      </w:r>
      <w:r>
        <w:t>2009/138/EC</w:t>
      </w:r>
      <w:r w:rsidRPr="003870A5">
        <w:t xml:space="preserve"> </w:t>
      </w:r>
      <w:r>
        <w:t>and</w:t>
      </w:r>
      <w:r w:rsidRPr="003870A5">
        <w:t xml:space="preserve"> </w:t>
      </w:r>
      <w:r>
        <w:t>the</w:t>
      </w:r>
      <w:r w:rsidRPr="003870A5">
        <w:t xml:space="preserve"> </w:t>
      </w:r>
      <w:r>
        <w:t>valuation</w:t>
      </w:r>
      <w:r w:rsidRPr="003870A5">
        <w:t xml:space="preserve"> </w:t>
      </w:r>
      <w:r>
        <w:t>according</w:t>
      </w:r>
      <w:r w:rsidRPr="003870A5">
        <w:t xml:space="preserve"> </w:t>
      </w:r>
      <w:r>
        <w:t>to</w:t>
      </w:r>
      <w:r w:rsidRPr="003870A5">
        <w:t xml:space="preserve"> </w:t>
      </w:r>
      <w:r>
        <w:t>branch</w:t>
      </w:r>
      <w:r w:rsidRPr="003870A5">
        <w:t xml:space="preserve"> </w:t>
      </w:r>
      <w:r>
        <w:t>management</w:t>
      </w:r>
      <w:r w:rsidRPr="003870A5">
        <w:t xml:space="preserve"> </w:t>
      </w:r>
      <w:r>
        <w:t>accounts,</w:t>
      </w:r>
      <w:r w:rsidRPr="003870A5">
        <w:t xml:space="preserve"> </w:t>
      </w:r>
      <w:r>
        <w:t>following</w:t>
      </w:r>
      <w:r w:rsidRPr="003870A5">
        <w:t xml:space="preserve"> </w:t>
      </w:r>
      <w:r>
        <w:t>the</w:t>
      </w:r>
      <w:r w:rsidRPr="003870A5">
        <w:t xml:space="preserve"> </w:t>
      </w:r>
      <w:r>
        <w:t>instructions</w:t>
      </w:r>
      <w:r w:rsidRPr="003870A5">
        <w:t xml:space="preserve"> </w:t>
      </w:r>
      <w:r>
        <w:t>set</w:t>
      </w:r>
      <w:r w:rsidRPr="003870A5">
        <w:t xml:space="preserve"> </w:t>
      </w:r>
      <w:r>
        <w:t>out</w:t>
      </w:r>
      <w:r w:rsidRPr="003870A5">
        <w:t xml:space="preserve"> </w:t>
      </w:r>
      <w:r>
        <w:t>in</w:t>
      </w:r>
      <w:r w:rsidRPr="003870A5">
        <w:t xml:space="preserve"> </w:t>
      </w:r>
      <w:r>
        <w:t>in</w:t>
      </w:r>
      <w:r w:rsidR="00660E46">
        <w:t xml:space="preserve"> </w:t>
      </w:r>
      <w:r>
        <w:t>S.02.01</w:t>
      </w:r>
      <w:r w:rsidRPr="003870A5">
        <w:t xml:space="preserve"> </w:t>
      </w:r>
      <w:r>
        <w:t>of</w:t>
      </w:r>
      <w:r w:rsidRPr="003870A5">
        <w:t xml:space="preserve"> </w:t>
      </w:r>
      <w:r>
        <w:t>Annex</w:t>
      </w:r>
      <w:r w:rsidRPr="003870A5">
        <w:t xml:space="preserve"> </w:t>
      </w:r>
      <w:r>
        <w:t>II</w:t>
      </w:r>
      <w:r w:rsidRPr="003870A5">
        <w:t xml:space="preserve"> </w:t>
      </w:r>
      <w:r>
        <w:t>to</w:t>
      </w:r>
      <w:r w:rsidRPr="003870A5">
        <w:t xml:space="preserve"> </w:t>
      </w:r>
      <w:r>
        <w:t>the</w:t>
      </w:r>
      <w:r w:rsidRPr="003870A5">
        <w:t xml:space="preserve"> </w:t>
      </w:r>
      <w:r>
        <w:t>Implementing</w:t>
      </w:r>
      <w:r w:rsidRPr="003870A5">
        <w:t xml:space="preserve"> </w:t>
      </w:r>
      <w:r>
        <w:t>Technical</w:t>
      </w:r>
      <w:r w:rsidRPr="003870A5">
        <w:t xml:space="preserve"> </w:t>
      </w:r>
      <w:r>
        <w:t>Standard</w:t>
      </w:r>
      <w:r w:rsidRPr="003870A5">
        <w:t xml:space="preserve"> </w:t>
      </w:r>
      <w:r>
        <w:t>on</w:t>
      </w:r>
      <w:r w:rsidRPr="003870A5">
        <w:t xml:space="preserve"> </w:t>
      </w:r>
      <w:r>
        <w:t>the</w:t>
      </w:r>
      <w:r w:rsidRPr="003870A5">
        <w:t xml:space="preserve"> </w:t>
      </w:r>
      <w:r>
        <w:t>Templates</w:t>
      </w:r>
      <w:r w:rsidRPr="003870A5">
        <w:t xml:space="preserve"> </w:t>
      </w:r>
      <w:r>
        <w:t>for</w:t>
      </w:r>
      <w:r w:rsidRPr="003870A5">
        <w:t xml:space="preserve"> </w:t>
      </w:r>
      <w:r>
        <w:t>the</w:t>
      </w:r>
      <w:r w:rsidRPr="003870A5">
        <w:t xml:space="preserve"> </w:t>
      </w:r>
      <w:r>
        <w:t>Submission</w:t>
      </w:r>
      <w:r w:rsidRPr="003870A5">
        <w:t xml:space="preserve"> </w:t>
      </w:r>
      <w:r>
        <w:t>of</w:t>
      </w:r>
      <w:r w:rsidRPr="003870A5">
        <w:t xml:space="preserve"> </w:t>
      </w:r>
      <w:r>
        <w:t>Information.</w:t>
      </w:r>
    </w:p>
    <w:p w14:paraId="58B73B4E" w14:textId="43D89993" w:rsidR="00BF6324" w:rsidRDefault="003E1168">
      <w:pPr>
        <w:pStyle w:val="ListParagraph"/>
        <w:numPr>
          <w:ilvl w:val="1"/>
          <w:numId w:val="41"/>
        </w:numPr>
        <w:tabs>
          <w:tab w:val="left" w:pos="1493"/>
        </w:tabs>
        <w:spacing w:line="276" w:lineRule="auto"/>
        <w:pPrChange w:id="353" w:author="Johannes Backer" w:date="2025-05-15T08:14:00Z">
          <w:pPr>
            <w:pStyle w:val="ListParagraph"/>
            <w:numPr>
              <w:ilvl w:val="1"/>
              <w:numId w:val="24"/>
            </w:numPr>
            <w:tabs>
              <w:tab w:val="left" w:pos="1493"/>
            </w:tabs>
            <w:spacing w:line="276" w:lineRule="auto"/>
            <w:ind w:left="1152" w:hanging="663"/>
          </w:pPr>
        </w:pPrChange>
      </w:pPr>
      <w:r>
        <w:t xml:space="preserve">Where a partial internal model is used, the host supervisory authority should ensure that the information defined in paragraphs 1.85(g)-(n) of this Guideline is only reported in relation to the standard formula, unless otherwise decided </w:t>
      </w:r>
      <w:proofErr w:type="gramStart"/>
      <w:r>
        <w:t>on the basis of</w:t>
      </w:r>
      <w:proofErr w:type="gramEnd"/>
      <w:r>
        <w:t xml:space="preserve"> Guideline 49.</w:t>
      </w:r>
    </w:p>
    <w:p w14:paraId="096AABC5" w14:textId="77777777" w:rsidR="00BF6324" w:rsidRDefault="00514605">
      <w:pPr>
        <w:pStyle w:val="ListParagraph"/>
        <w:numPr>
          <w:ilvl w:val="1"/>
          <w:numId w:val="41"/>
        </w:numPr>
        <w:tabs>
          <w:tab w:val="left" w:pos="1493"/>
        </w:tabs>
        <w:spacing w:line="276" w:lineRule="auto"/>
        <w:pPrChange w:id="354" w:author="Johannes Backer" w:date="2025-05-15T08:14:00Z">
          <w:pPr>
            <w:pStyle w:val="ListParagraph"/>
            <w:numPr>
              <w:ilvl w:val="1"/>
              <w:numId w:val="24"/>
            </w:numPr>
            <w:tabs>
              <w:tab w:val="left" w:pos="1493"/>
            </w:tabs>
            <w:spacing w:line="276" w:lineRule="auto"/>
            <w:ind w:left="1152" w:hanging="663"/>
          </w:pPr>
        </w:pPrChange>
      </w:pPr>
      <w:r>
        <w:t>Where a full internal model is used, the host supervisory authority should ensure that the information defined in paragraphs 1.85(g)-(n) is not reported.</w:t>
      </w:r>
    </w:p>
    <w:p w14:paraId="2956804A" w14:textId="44D477A2" w:rsidR="00BF6324" w:rsidRDefault="0083405E">
      <w:pPr>
        <w:pStyle w:val="ListParagraph"/>
        <w:numPr>
          <w:ilvl w:val="1"/>
          <w:numId w:val="41"/>
        </w:numPr>
        <w:tabs>
          <w:tab w:val="left" w:pos="1493"/>
        </w:tabs>
        <w:spacing w:line="276" w:lineRule="auto"/>
        <w:pPrChange w:id="355" w:author="Johannes Backer" w:date="2025-05-15T08:14:00Z">
          <w:pPr>
            <w:pStyle w:val="ListParagraph"/>
            <w:numPr>
              <w:ilvl w:val="1"/>
              <w:numId w:val="24"/>
            </w:numPr>
            <w:tabs>
              <w:tab w:val="left" w:pos="1493"/>
            </w:tabs>
            <w:spacing w:line="276" w:lineRule="auto"/>
            <w:ind w:left="1152" w:hanging="663"/>
          </w:pPr>
        </w:pPrChange>
      </w:pPr>
      <w:r>
        <w:t>Unless</w:t>
      </w:r>
      <w:r w:rsidRPr="003870A5">
        <w:t xml:space="preserve"> </w:t>
      </w:r>
      <w:r>
        <w:t>otherwise</w:t>
      </w:r>
      <w:r w:rsidRPr="003870A5">
        <w:t xml:space="preserve"> </w:t>
      </w:r>
      <w:r>
        <w:t>decided</w:t>
      </w:r>
      <w:r w:rsidRPr="003870A5">
        <w:t xml:space="preserve"> </w:t>
      </w:r>
      <w:r>
        <w:t>in</w:t>
      </w:r>
      <w:r w:rsidRPr="003870A5">
        <w:t xml:space="preserve"> </w:t>
      </w:r>
      <w:r>
        <w:t>accordance</w:t>
      </w:r>
      <w:r w:rsidRPr="003870A5">
        <w:t xml:space="preserve"> </w:t>
      </w:r>
      <w:r>
        <w:t>with</w:t>
      </w:r>
      <w:r w:rsidRPr="003870A5">
        <w:t xml:space="preserve"> </w:t>
      </w:r>
      <w:r>
        <w:t>Guideline</w:t>
      </w:r>
      <w:r w:rsidRPr="003870A5">
        <w:t xml:space="preserve"> </w:t>
      </w:r>
      <w:r>
        <w:t>48,</w:t>
      </w:r>
      <w:r w:rsidRPr="003870A5">
        <w:t xml:space="preserve"> </w:t>
      </w:r>
      <w:r>
        <w:t>the</w:t>
      </w:r>
      <w:r w:rsidRPr="003870A5">
        <w:t xml:space="preserve"> </w:t>
      </w:r>
      <w:r>
        <w:t>host</w:t>
      </w:r>
      <w:r w:rsidRPr="003870A5">
        <w:t xml:space="preserve"> </w:t>
      </w:r>
      <w:r>
        <w:t>supervisory</w:t>
      </w:r>
      <w:r w:rsidRPr="003870A5">
        <w:t xml:space="preserve"> </w:t>
      </w:r>
      <w:r>
        <w:t>authority</w:t>
      </w:r>
      <w:r w:rsidRPr="003870A5">
        <w:t xml:space="preserve"> </w:t>
      </w:r>
      <w:r>
        <w:t>should</w:t>
      </w:r>
      <w:r w:rsidRPr="003870A5">
        <w:t xml:space="preserve"> </w:t>
      </w:r>
      <w:r>
        <w:t>ensure</w:t>
      </w:r>
      <w:r w:rsidRPr="003870A5">
        <w:t xml:space="preserve"> </w:t>
      </w:r>
      <w:r>
        <w:t>that</w:t>
      </w:r>
      <w:r w:rsidRPr="003870A5">
        <w:t xml:space="preserve"> </w:t>
      </w:r>
      <w:r>
        <w:t>the</w:t>
      </w:r>
      <w:r w:rsidRPr="003870A5">
        <w:t xml:space="preserve"> </w:t>
      </w:r>
      <w:r>
        <w:t>third-country</w:t>
      </w:r>
      <w:r w:rsidRPr="003870A5">
        <w:t xml:space="preserve"> </w:t>
      </w:r>
      <w:r>
        <w:t>insurance</w:t>
      </w:r>
      <w:r w:rsidRPr="003870A5">
        <w:t xml:space="preserve"> </w:t>
      </w:r>
      <w:r>
        <w:t>undertakings</w:t>
      </w:r>
      <w:r w:rsidRPr="003870A5">
        <w:t xml:space="preserve"> </w:t>
      </w:r>
      <w:r>
        <w:t>annually</w:t>
      </w:r>
      <w:r w:rsidRPr="003870A5">
        <w:t xml:space="preserve"> </w:t>
      </w:r>
      <w:proofErr w:type="gramStart"/>
      <w:r>
        <w:t>submits</w:t>
      </w:r>
      <w:proofErr w:type="gramEnd"/>
      <w:r w:rsidRPr="003870A5">
        <w:t xml:space="preserve"> </w:t>
      </w:r>
      <w:r>
        <w:t>to</w:t>
      </w:r>
      <w:r w:rsidRPr="003870A5">
        <w:t xml:space="preserve"> </w:t>
      </w:r>
      <w:r>
        <w:t>it,</w:t>
      </w:r>
      <w:r w:rsidRPr="003870A5">
        <w:t xml:space="preserve"> </w:t>
      </w:r>
      <w:r>
        <w:t>in</w:t>
      </w:r>
      <w:r w:rsidRPr="003870A5">
        <w:t xml:space="preserve"> </w:t>
      </w:r>
      <w:r>
        <w:t>respect</w:t>
      </w:r>
      <w:r w:rsidRPr="003870A5">
        <w:t xml:space="preserve"> </w:t>
      </w:r>
      <w:r>
        <w:t>of</w:t>
      </w:r>
      <w:r w:rsidRPr="003870A5">
        <w:t xml:space="preserve"> </w:t>
      </w:r>
      <w:r>
        <w:t>branch</w:t>
      </w:r>
      <w:r w:rsidRPr="003870A5">
        <w:t xml:space="preserve"> </w:t>
      </w:r>
      <w:r>
        <w:t>operations,</w:t>
      </w:r>
      <w:r w:rsidRPr="003870A5">
        <w:t xml:space="preserve"> </w:t>
      </w:r>
      <w:r>
        <w:t>in</w:t>
      </w:r>
      <w:r w:rsidRPr="003870A5">
        <w:t xml:space="preserve"> </w:t>
      </w:r>
      <w:r>
        <w:t>relation</w:t>
      </w:r>
      <w:r w:rsidRPr="003870A5">
        <w:t xml:space="preserve"> </w:t>
      </w:r>
      <w:r>
        <w:t>to</w:t>
      </w:r>
      <w:r w:rsidRPr="003870A5">
        <w:t xml:space="preserve"> </w:t>
      </w:r>
      <w:r>
        <w:t>each</w:t>
      </w:r>
      <w:r w:rsidRPr="003870A5">
        <w:t xml:space="preserve"> </w:t>
      </w:r>
      <w:r>
        <w:t>material</w:t>
      </w:r>
      <w:r w:rsidRPr="003870A5">
        <w:t xml:space="preserve"> </w:t>
      </w:r>
      <w:r>
        <w:t>matching</w:t>
      </w:r>
      <w:r w:rsidRPr="003870A5">
        <w:t xml:space="preserve"> </w:t>
      </w:r>
      <w:r>
        <w:t>portfolios</w:t>
      </w:r>
      <w:r w:rsidRPr="003870A5">
        <w:t xml:space="preserve"> </w:t>
      </w:r>
      <w:r>
        <w:t>the</w:t>
      </w:r>
      <w:r w:rsidRPr="003870A5">
        <w:t xml:space="preserve"> </w:t>
      </w:r>
      <w:r>
        <w:t>following</w:t>
      </w:r>
      <w:r w:rsidRPr="003870A5">
        <w:t xml:space="preserve"> </w:t>
      </w:r>
      <w:r>
        <w:t>information,</w:t>
      </w:r>
      <w:r w:rsidRPr="003870A5">
        <w:t xml:space="preserve"> </w:t>
      </w:r>
      <w:r>
        <w:t>where</w:t>
      </w:r>
      <w:r w:rsidRPr="003870A5">
        <w:t xml:space="preserve"> applicable:</w:t>
      </w:r>
    </w:p>
    <w:p w14:paraId="76846794" w14:textId="77777777" w:rsidR="00BF6324" w:rsidRDefault="00A51A09">
      <w:pPr>
        <w:pStyle w:val="ListParagraph"/>
        <w:numPr>
          <w:ilvl w:val="2"/>
          <w:numId w:val="41"/>
        </w:numPr>
        <w:tabs>
          <w:tab w:val="left" w:pos="1491"/>
          <w:tab w:val="left" w:pos="1493"/>
        </w:tabs>
        <w:spacing w:before="121" w:line="276" w:lineRule="auto"/>
        <w:ind w:right="123"/>
        <w:pPrChange w:id="356" w:author="Johannes Backer" w:date="2025-05-15T08:14:00Z">
          <w:pPr>
            <w:pStyle w:val="ListParagraph"/>
            <w:numPr>
              <w:ilvl w:val="2"/>
              <w:numId w:val="24"/>
            </w:numPr>
            <w:tabs>
              <w:tab w:val="left" w:pos="1491"/>
              <w:tab w:val="left" w:pos="1493"/>
            </w:tabs>
            <w:spacing w:before="121" w:line="276" w:lineRule="auto"/>
            <w:ind w:right="123"/>
          </w:pPr>
        </w:pPrChange>
      </w:pPr>
      <w:r>
        <w:t>template</w:t>
      </w:r>
      <w:r>
        <w:rPr>
          <w:rFonts w:ascii="Times New Roman"/>
        </w:rPr>
        <w:t xml:space="preserve"> </w:t>
      </w:r>
      <w:r>
        <w:t>SR.22.02.01</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specifying</w:t>
      </w:r>
      <w:r>
        <w:rPr>
          <w:rFonts w:ascii="Times New Roman"/>
        </w:rPr>
        <w:t xml:space="preserve"> </w:t>
      </w:r>
      <w:r>
        <w:t>information</w:t>
      </w:r>
      <w:r>
        <w:rPr>
          <w:rFonts w:ascii="Times New Roman"/>
        </w:rPr>
        <w:t xml:space="preserve"> </w:t>
      </w:r>
      <w:r>
        <w:t>on</w:t>
      </w:r>
      <w:r>
        <w:rPr>
          <w:rFonts w:ascii="Times New Roman"/>
        </w:rPr>
        <w:t xml:space="preserve"> </w:t>
      </w:r>
      <w:r>
        <w:t>the</w:t>
      </w:r>
      <w:r>
        <w:rPr>
          <w:rFonts w:ascii="Times New Roman"/>
        </w:rPr>
        <w:t xml:space="preserve"> </w:t>
      </w:r>
      <w:r>
        <w:t>projection</w:t>
      </w:r>
      <w:r>
        <w:rPr>
          <w:rFonts w:ascii="Times New Roman"/>
        </w:rPr>
        <w:t xml:space="preserve"> </w:t>
      </w:r>
      <w:r>
        <w:t>of</w:t>
      </w:r>
      <w:r>
        <w:rPr>
          <w:rFonts w:ascii="Times New Roman"/>
        </w:rPr>
        <w:t xml:space="preserve"> </w:t>
      </w:r>
      <w:r>
        <w:t>future</w:t>
      </w:r>
      <w:r>
        <w:rPr>
          <w:rFonts w:ascii="Times New Roman"/>
        </w:rPr>
        <w:t xml:space="preserve"> </w:t>
      </w:r>
      <w:r>
        <w:t>cash</w:t>
      </w:r>
      <w:r>
        <w:rPr>
          <w:rFonts w:ascii="Times New Roman"/>
        </w:rPr>
        <w:t xml:space="preserve"> </w:t>
      </w:r>
      <w:r>
        <w:t>flows</w:t>
      </w:r>
      <w:r>
        <w:rPr>
          <w:rFonts w:ascii="Times New Roman"/>
        </w:rPr>
        <w:t xml:space="preserve"> </w:t>
      </w:r>
      <w:r>
        <w:t>for</w:t>
      </w:r>
      <w:r>
        <w:rPr>
          <w:rFonts w:ascii="Times New Roman"/>
        </w:rPr>
        <w:t xml:space="preserve"> </w:t>
      </w:r>
      <w:r>
        <w:t>the</w:t>
      </w:r>
      <w:r>
        <w:rPr>
          <w:rFonts w:ascii="Times New Roman"/>
        </w:rPr>
        <w:t xml:space="preserve"> </w:t>
      </w:r>
      <w:r>
        <w:t>best</w:t>
      </w:r>
      <w:r>
        <w:rPr>
          <w:rFonts w:ascii="Times New Roman"/>
        </w:rPr>
        <w:t xml:space="preserve"> </w:t>
      </w:r>
      <w:r>
        <w:t>estimate</w:t>
      </w:r>
      <w:r>
        <w:rPr>
          <w:rFonts w:ascii="Times New Roman"/>
        </w:rPr>
        <w:t xml:space="preserve"> </w:t>
      </w:r>
      <w:r>
        <w:t>calculation</w:t>
      </w:r>
      <w:r>
        <w:rPr>
          <w:rFonts w:ascii="Times New Roman"/>
          <w:spacing w:val="40"/>
        </w:rPr>
        <w:t xml:space="preserve"> </w:t>
      </w:r>
      <w:r>
        <w:t>by</w:t>
      </w:r>
      <w:r>
        <w:rPr>
          <w:rFonts w:ascii="Times New Roman"/>
          <w:spacing w:val="40"/>
        </w:rPr>
        <w:t xml:space="preserve"> </w:t>
      </w:r>
      <w:r>
        <w:t>matching</w:t>
      </w:r>
      <w:r>
        <w:rPr>
          <w:rFonts w:ascii="Times New Roman"/>
          <w:spacing w:val="40"/>
        </w:rPr>
        <w:t xml:space="preserve"> </w:t>
      </w:r>
      <w:r>
        <w:t>adjustment</w:t>
      </w:r>
      <w:r>
        <w:rPr>
          <w:rFonts w:ascii="Times New Roman"/>
          <w:spacing w:val="40"/>
        </w:rPr>
        <w:t xml:space="preserve"> </w:t>
      </w:r>
      <w:r>
        <w:t>portfolio,</w:t>
      </w:r>
      <w:r>
        <w:rPr>
          <w:rFonts w:ascii="Times New Roman"/>
          <w:spacing w:val="40"/>
        </w:rPr>
        <w:t xml:space="preserve"> </w:t>
      </w:r>
      <w:r>
        <w:t>following</w:t>
      </w:r>
      <w:r>
        <w:rPr>
          <w:rFonts w:ascii="Times New Roman"/>
          <w:spacing w:val="40"/>
        </w:rPr>
        <w:t xml:space="preserve"> </w:t>
      </w:r>
      <w:r>
        <w:t>the</w:t>
      </w:r>
      <w:r>
        <w:rPr>
          <w:rFonts w:ascii="Times New Roman"/>
          <w:spacing w:val="40"/>
        </w:rPr>
        <w:t xml:space="preserve"> </w:t>
      </w:r>
      <w:r>
        <w:t>instructions</w:t>
      </w:r>
      <w:r>
        <w:rPr>
          <w:rFonts w:ascii="Times New Roman"/>
        </w:rPr>
        <w:t xml:space="preserve"> </w:t>
      </w:r>
      <w:r>
        <w:t>set</w:t>
      </w:r>
      <w:r>
        <w:rPr>
          <w:rFonts w:ascii="Times New Roman"/>
        </w:rPr>
        <w:t xml:space="preserve"> </w:t>
      </w:r>
      <w:r>
        <w:t>out</w:t>
      </w:r>
      <w:r>
        <w:rPr>
          <w:rFonts w:ascii="Times New Roman"/>
        </w:rPr>
        <w:t xml:space="preserve"> </w:t>
      </w:r>
      <w:r>
        <w:t>in</w:t>
      </w:r>
      <w:r>
        <w:rPr>
          <w:rFonts w:ascii="Times New Roman"/>
        </w:rPr>
        <w:t xml:space="preserve"> </w:t>
      </w:r>
      <w:r>
        <w:t>S.22.02</w:t>
      </w:r>
      <w:r>
        <w:rPr>
          <w:rFonts w:ascii="Times New Roman"/>
        </w:rPr>
        <w:t xml:space="preserve"> </w:t>
      </w:r>
      <w:r>
        <w:t>of</w:t>
      </w:r>
      <w:r>
        <w:rPr>
          <w:rFonts w:ascii="Times New Roman"/>
        </w:rPr>
        <w:t xml:space="preserve"> </w:t>
      </w:r>
      <w:r>
        <w:t>Annex</w:t>
      </w:r>
      <w:r>
        <w:rPr>
          <w:rFonts w:ascii="Times New Roman"/>
        </w:rPr>
        <w:t xml:space="preserve"> </w:t>
      </w:r>
      <w:r>
        <w:t>II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proofErr w:type="gramStart"/>
      <w:r>
        <w:t>Information;</w:t>
      </w:r>
      <w:proofErr w:type="gramEnd"/>
    </w:p>
    <w:p w14:paraId="50868AA8" w14:textId="77777777" w:rsidR="00BF6324" w:rsidRDefault="00A51A09">
      <w:pPr>
        <w:pStyle w:val="ListParagraph"/>
        <w:numPr>
          <w:ilvl w:val="2"/>
          <w:numId w:val="41"/>
        </w:numPr>
        <w:tabs>
          <w:tab w:val="left" w:pos="1491"/>
          <w:tab w:val="left" w:pos="1493"/>
        </w:tabs>
        <w:spacing w:before="120" w:line="276" w:lineRule="auto"/>
        <w:ind w:right="124"/>
        <w:pPrChange w:id="357" w:author="Johannes Backer" w:date="2025-05-15T08:14:00Z">
          <w:pPr>
            <w:pStyle w:val="ListParagraph"/>
            <w:numPr>
              <w:ilvl w:val="2"/>
              <w:numId w:val="24"/>
            </w:numPr>
            <w:tabs>
              <w:tab w:val="left" w:pos="1491"/>
              <w:tab w:val="left" w:pos="1493"/>
            </w:tabs>
            <w:spacing w:before="120" w:line="276" w:lineRule="auto"/>
            <w:ind w:right="124"/>
          </w:pPr>
        </w:pPrChange>
      </w:pPr>
      <w:r>
        <w:t>template</w:t>
      </w:r>
      <w:r>
        <w:rPr>
          <w:rFonts w:ascii="Times New Roman"/>
        </w:rPr>
        <w:t xml:space="preserve"> </w:t>
      </w:r>
      <w:r>
        <w:t>SR.22.03.01</w:t>
      </w:r>
      <w:r>
        <w:rPr>
          <w:rFonts w:ascii="Times New Roman"/>
        </w:rPr>
        <w:t xml:space="preserve"> </w:t>
      </w:r>
      <w:r>
        <w:t>of</w:t>
      </w:r>
      <w:r>
        <w:rPr>
          <w:rFonts w:ascii="Times New Roman"/>
        </w:rPr>
        <w:t xml:space="preserve"> </w:t>
      </w:r>
      <w:r>
        <w:t>Annex</w:t>
      </w:r>
      <w:r>
        <w:rPr>
          <w:rFonts w:ascii="Times New Roman"/>
        </w:rPr>
        <w:t xml:space="preserve"> </w:t>
      </w:r>
      <w:r>
        <w:t>I</w:t>
      </w:r>
      <w:r>
        <w:rPr>
          <w:rFonts w:ascii="Times New Roman"/>
        </w:rPr>
        <w:t xml:space="preserve"> </w:t>
      </w:r>
      <w:r>
        <w:t>to</w:t>
      </w:r>
      <w:r>
        <w:rPr>
          <w:rFonts w:ascii="Times New Roman"/>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spacing w:val="40"/>
        </w:rPr>
        <w:t xml:space="preserve"> </w:t>
      </w:r>
      <w:r>
        <w:t>the</w:t>
      </w:r>
      <w:r>
        <w:rPr>
          <w:rFonts w:ascii="Times New Roman"/>
          <w:spacing w:val="40"/>
        </w:rPr>
        <w:t xml:space="preserve"> </w:t>
      </w:r>
      <w:r>
        <w:t>Templates</w:t>
      </w:r>
      <w:r>
        <w:rPr>
          <w:rFonts w:ascii="Times New Roman"/>
          <w:spacing w:val="40"/>
        </w:rPr>
        <w:t xml:space="preserve"> </w:t>
      </w:r>
      <w:r>
        <w:t>for</w:t>
      </w:r>
      <w:r>
        <w:rPr>
          <w:rFonts w:ascii="Times New Roman"/>
          <w:spacing w:val="40"/>
        </w:rPr>
        <w:t xml:space="preserve"> </w:t>
      </w:r>
      <w:r>
        <w:t>the</w:t>
      </w:r>
      <w:r>
        <w:rPr>
          <w:rFonts w:ascii="Times New Roman"/>
          <w:spacing w:val="40"/>
        </w:rPr>
        <w:t xml:space="preserve"> </w:t>
      </w:r>
      <w:r>
        <w:t>Submission</w:t>
      </w:r>
      <w:r>
        <w:rPr>
          <w:rFonts w:ascii="Times New Roman"/>
          <w:spacing w:val="40"/>
        </w:rPr>
        <w:t xml:space="preserve"> </w:t>
      </w:r>
      <w:r>
        <w:t>of</w:t>
      </w:r>
      <w:r>
        <w:rPr>
          <w:rFonts w:ascii="Times New Roman"/>
          <w:spacing w:val="40"/>
        </w:rPr>
        <w:t xml:space="preserve"> </w:t>
      </w:r>
      <w:r>
        <w:t>Information,</w:t>
      </w:r>
      <w:r>
        <w:rPr>
          <w:rFonts w:ascii="Times New Roman"/>
          <w:spacing w:val="40"/>
        </w:rPr>
        <w:t xml:space="preserve"> </w:t>
      </w:r>
      <w:r>
        <w:t>specifying</w:t>
      </w:r>
      <w:r>
        <w:rPr>
          <w:rFonts w:ascii="Times New Roman"/>
        </w:rPr>
        <w:t xml:space="preserve"> </w:t>
      </w:r>
      <w:r>
        <w:t>information</w:t>
      </w:r>
      <w:r>
        <w:rPr>
          <w:rFonts w:ascii="Times New Roman"/>
        </w:rPr>
        <w:t xml:space="preserve"> </w:t>
      </w:r>
      <w:r>
        <w:t>on</w:t>
      </w:r>
      <w:r>
        <w:rPr>
          <w:rFonts w:ascii="Times New Roman"/>
        </w:rPr>
        <w:t xml:space="preserve"> </w:t>
      </w:r>
      <w:r>
        <w:t>the</w:t>
      </w:r>
      <w:r>
        <w:rPr>
          <w:rFonts w:ascii="Times New Roman"/>
        </w:rPr>
        <w:t xml:space="preserve"> </w:t>
      </w:r>
      <w:r>
        <w:t>matching</w:t>
      </w:r>
      <w:r>
        <w:rPr>
          <w:rFonts w:ascii="Times New Roman"/>
        </w:rPr>
        <w:t xml:space="preserve"> </w:t>
      </w:r>
      <w:r>
        <w:t>portfolios</w:t>
      </w:r>
      <w:r>
        <w:rPr>
          <w:rFonts w:ascii="Times New Roman"/>
        </w:rPr>
        <w:t xml:space="preserve"> </w:t>
      </w:r>
      <w:r>
        <w:t>by</w:t>
      </w:r>
      <w:r>
        <w:rPr>
          <w:rFonts w:ascii="Times New Roman"/>
        </w:rPr>
        <w:t xml:space="preserve"> </w:t>
      </w:r>
      <w:r>
        <w:t>matching</w:t>
      </w:r>
      <w:r>
        <w:rPr>
          <w:rFonts w:ascii="Times New Roman"/>
        </w:rPr>
        <w:t xml:space="preserve"> </w:t>
      </w:r>
      <w:r>
        <w:t>adjustment</w:t>
      </w:r>
      <w:r>
        <w:rPr>
          <w:rFonts w:ascii="Times New Roman"/>
        </w:rPr>
        <w:t xml:space="preserve"> </w:t>
      </w:r>
      <w:r>
        <w:t>portfolio,</w:t>
      </w:r>
      <w:r>
        <w:rPr>
          <w:rFonts w:ascii="Times New Roman"/>
        </w:rPr>
        <w:t xml:space="preserve"> </w:t>
      </w:r>
      <w:r>
        <w:t>following</w:t>
      </w:r>
      <w:r>
        <w:rPr>
          <w:rFonts w:ascii="Times New Roman"/>
          <w:spacing w:val="40"/>
        </w:rPr>
        <w:t xml:space="preserve"> </w:t>
      </w:r>
      <w:r>
        <w:t>the</w:t>
      </w:r>
      <w:r>
        <w:rPr>
          <w:rFonts w:ascii="Times New Roman"/>
          <w:spacing w:val="40"/>
        </w:rPr>
        <w:t xml:space="preserve"> </w:t>
      </w:r>
      <w:r>
        <w:t>instructions</w:t>
      </w:r>
      <w:r>
        <w:rPr>
          <w:rFonts w:ascii="Times New Roman"/>
          <w:spacing w:val="40"/>
        </w:rPr>
        <w:t xml:space="preserve"> </w:t>
      </w:r>
      <w:r>
        <w:t>set</w:t>
      </w:r>
      <w:r>
        <w:rPr>
          <w:rFonts w:ascii="Times New Roman"/>
          <w:spacing w:val="40"/>
        </w:rPr>
        <w:t xml:space="preserve"> </w:t>
      </w:r>
      <w:r>
        <w:t>out</w:t>
      </w:r>
      <w:r>
        <w:rPr>
          <w:rFonts w:ascii="Times New Roman"/>
          <w:spacing w:val="40"/>
        </w:rPr>
        <w:t xml:space="preserve"> </w:t>
      </w:r>
      <w:r>
        <w:t>in</w:t>
      </w:r>
      <w:r>
        <w:rPr>
          <w:rFonts w:ascii="Times New Roman"/>
          <w:spacing w:val="40"/>
        </w:rPr>
        <w:t xml:space="preserve"> </w:t>
      </w:r>
      <w:r>
        <w:t>S.22.03</w:t>
      </w:r>
      <w:r>
        <w:rPr>
          <w:rFonts w:ascii="Times New Roman"/>
          <w:spacing w:val="40"/>
        </w:rPr>
        <w:t xml:space="preserve"> </w:t>
      </w:r>
      <w:r>
        <w:t>of</w:t>
      </w:r>
      <w:r>
        <w:rPr>
          <w:rFonts w:ascii="Times New Roman"/>
          <w:spacing w:val="40"/>
        </w:rPr>
        <w:t xml:space="preserve"> </w:t>
      </w:r>
      <w:r>
        <w:t>Annex</w:t>
      </w:r>
      <w:r>
        <w:rPr>
          <w:rFonts w:ascii="Times New Roman"/>
        </w:rPr>
        <w:t xml:space="preserve"> </w:t>
      </w:r>
      <w:r>
        <w:t>II</w:t>
      </w:r>
      <w:r>
        <w:rPr>
          <w:rFonts w:ascii="Times New Roman"/>
          <w:spacing w:val="40"/>
        </w:rPr>
        <w:t xml:space="preserve"> </w:t>
      </w:r>
      <w:r>
        <w:t>to</w:t>
      </w:r>
      <w:r>
        <w:rPr>
          <w:rFonts w:ascii="Times New Roman"/>
          <w:spacing w:val="40"/>
        </w:rPr>
        <w:t xml:space="preserve"> </w:t>
      </w:r>
      <w:r>
        <w:t>the</w:t>
      </w:r>
      <w:r>
        <w:rPr>
          <w:rFonts w:ascii="Times New Roman"/>
        </w:rPr>
        <w:t xml:space="preserve"> </w:t>
      </w:r>
      <w:r>
        <w:t>Implementing</w:t>
      </w:r>
      <w:r>
        <w:rPr>
          <w:rFonts w:ascii="Times New Roman"/>
        </w:rPr>
        <w:t xml:space="preserve"> </w:t>
      </w:r>
      <w:r>
        <w:t>Technical</w:t>
      </w:r>
      <w:r>
        <w:rPr>
          <w:rFonts w:ascii="Times New Roman"/>
        </w:rPr>
        <w:t xml:space="preserve"> </w:t>
      </w:r>
      <w:r>
        <w:t>Standard</w:t>
      </w:r>
      <w:r>
        <w:rPr>
          <w:rFonts w:ascii="Times New Roman"/>
        </w:rPr>
        <w:t xml:space="preserve"> </w:t>
      </w:r>
      <w:r>
        <w:t>on</w:t>
      </w:r>
      <w:r>
        <w:rPr>
          <w:rFonts w:ascii="Times New Roman"/>
        </w:rPr>
        <w:t xml:space="preserve"> </w:t>
      </w:r>
      <w:r>
        <w:t>the</w:t>
      </w:r>
      <w:r>
        <w:rPr>
          <w:rFonts w:ascii="Times New Roman"/>
        </w:rPr>
        <w:t xml:space="preserve"> </w:t>
      </w:r>
      <w:r>
        <w:t>Templates</w:t>
      </w:r>
      <w:r>
        <w:rPr>
          <w:rFonts w:ascii="Times New Roman"/>
        </w:rPr>
        <w:t xml:space="preserve"> </w:t>
      </w:r>
      <w:r>
        <w:t>for</w:t>
      </w:r>
      <w:r>
        <w:rPr>
          <w:rFonts w:ascii="Times New Roman"/>
        </w:rPr>
        <w:t xml:space="preserve"> </w:t>
      </w:r>
      <w:r>
        <w:t>the</w:t>
      </w:r>
      <w:r>
        <w:rPr>
          <w:rFonts w:ascii="Times New Roman"/>
        </w:rPr>
        <w:t xml:space="preserve"> </w:t>
      </w:r>
      <w:r>
        <w:t>Submission</w:t>
      </w:r>
      <w:r>
        <w:rPr>
          <w:rFonts w:ascii="Times New Roman"/>
        </w:rPr>
        <w:t xml:space="preserve"> </w:t>
      </w:r>
      <w:r>
        <w:t>of</w:t>
      </w:r>
      <w:r>
        <w:rPr>
          <w:rFonts w:ascii="Times New Roman"/>
        </w:rPr>
        <w:t xml:space="preserve"> </w:t>
      </w:r>
      <w:r>
        <w:rPr>
          <w:spacing w:val="-2"/>
        </w:rPr>
        <w:t>Information.</w:t>
      </w:r>
    </w:p>
    <w:p w14:paraId="54822C77" w14:textId="77777777" w:rsidR="00BF6324" w:rsidRDefault="00A51A09">
      <w:pPr>
        <w:pStyle w:val="Heading1"/>
        <w:spacing w:before="239"/>
      </w:pPr>
      <w:r>
        <w:t>Guideline</w:t>
      </w:r>
      <w:r>
        <w:rPr>
          <w:rFonts w:ascii="Times New Roman"/>
          <w:b w:val="0"/>
          <w:spacing w:val="16"/>
        </w:rPr>
        <w:t xml:space="preserve"> </w:t>
      </w:r>
      <w:r>
        <w:t>48</w:t>
      </w:r>
      <w:r>
        <w:rPr>
          <w:rFonts w:ascii="Times New Roman"/>
          <w:b w:val="0"/>
          <w:spacing w:val="15"/>
        </w:rPr>
        <w:t xml:space="preserve"> </w:t>
      </w:r>
      <w:r>
        <w:t>-</w:t>
      </w:r>
      <w:r>
        <w:rPr>
          <w:rFonts w:ascii="Times New Roman"/>
          <w:b w:val="0"/>
          <w:spacing w:val="16"/>
        </w:rPr>
        <w:t xml:space="preserve"> </w:t>
      </w:r>
      <w:r>
        <w:t>Proportionality</w:t>
      </w:r>
      <w:r>
        <w:rPr>
          <w:rFonts w:ascii="Times New Roman"/>
          <w:b w:val="0"/>
          <w:spacing w:val="17"/>
        </w:rPr>
        <w:t xml:space="preserve"> </w:t>
      </w:r>
      <w:r>
        <w:rPr>
          <w:spacing w:val="-2"/>
        </w:rPr>
        <w:t>reporting</w:t>
      </w:r>
    </w:p>
    <w:p w14:paraId="20F0BE7A" w14:textId="0B1DE324" w:rsidR="00BF6324" w:rsidRDefault="0083405E">
      <w:pPr>
        <w:pStyle w:val="ListParagraph"/>
        <w:numPr>
          <w:ilvl w:val="1"/>
          <w:numId w:val="41"/>
        </w:numPr>
        <w:tabs>
          <w:tab w:val="left" w:pos="1493"/>
        </w:tabs>
        <w:spacing w:line="276" w:lineRule="auto"/>
        <w:pPrChange w:id="358" w:author="Johannes Backer" w:date="2025-05-15T08:14:00Z">
          <w:pPr>
            <w:pStyle w:val="ListParagraph"/>
            <w:numPr>
              <w:ilvl w:val="1"/>
              <w:numId w:val="24"/>
            </w:numPr>
            <w:tabs>
              <w:tab w:val="left" w:pos="1493"/>
            </w:tabs>
            <w:spacing w:line="276" w:lineRule="auto"/>
            <w:ind w:left="1152" w:hanging="663"/>
          </w:pPr>
        </w:pPrChange>
      </w:pPr>
      <w:r>
        <w:t>The</w:t>
      </w:r>
      <w:r w:rsidRPr="0001175D">
        <w:t xml:space="preserve"> </w:t>
      </w:r>
      <w:r>
        <w:t>host</w:t>
      </w:r>
      <w:r w:rsidRPr="0001175D">
        <w:t xml:space="preserve"> </w:t>
      </w:r>
      <w:r>
        <w:t>supervisory</w:t>
      </w:r>
      <w:r w:rsidRPr="0001175D">
        <w:t xml:space="preserve"> </w:t>
      </w:r>
      <w:r>
        <w:t>authority</w:t>
      </w:r>
      <w:r w:rsidRPr="0001175D">
        <w:t xml:space="preserve"> </w:t>
      </w:r>
      <w:r>
        <w:t>should</w:t>
      </w:r>
      <w:r w:rsidRPr="0001175D">
        <w:t xml:space="preserve"> </w:t>
      </w:r>
      <w:r>
        <w:t>consider</w:t>
      </w:r>
      <w:r w:rsidRPr="0001175D">
        <w:t xml:space="preserve"> </w:t>
      </w:r>
      <w:proofErr w:type="gramStart"/>
      <w:r>
        <w:t>to</w:t>
      </w:r>
      <w:r w:rsidRPr="0001175D">
        <w:t xml:space="preserve"> </w:t>
      </w:r>
      <w:r>
        <w:t>limit</w:t>
      </w:r>
      <w:proofErr w:type="gramEnd"/>
      <w:r w:rsidRPr="0001175D">
        <w:t xml:space="preserve"> </w:t>
      </w:r>
      <w:r>
        <w:t>or</w:t>
      </w:r>
      <w:r w:rsidRPr="0001175D">
        <w:t xml:space="preserve"> </w:t>
      </w:r>
      <w:r>
        <w:t>to</w:t>
      </w:r>
      <w:r w:rsidRPr="0001175D">
        <w:t xml:space="preserve"> </w:t>
      </w:r>
      <w:r>
        <w:t>exempt</w:t>
      </w:r>
      <w:r w:rsidRPr="0001175D">
        <w:t xml:space="preserve"> </w:t>
      </w:r>
      <w:r>
        <w:t>a</w:t>
      </w:r>
      <w:r w:rsidRPr="0001175D">
        <w:t xml:space="preserve"> </w:t>
      </w:r>
      <w:r>
        <w:t>third-</w:t>
      </w:r>
      <w:r w:rsidRPr="0001175D">
        <w:t xml:space="preserve"> </w:t>
      </w:r>
      <w:r>
        <w:t>country</w:t>
      </w:r>
      <w:r w:rsidRPr="0001175D">
        <w:t xml:space="preserve"> </w:t>
      </w:r>
      <w:r>
        <w:t>insurance</w:t>
      </w:r>
      <w:r w:rsidRPr="0001175D">
        <w:t xml:space="preserve"> </w:t>
      </w:r>
      <w:r>
        <w:t>undertaking</w:t>
      </w:r>
      <w:r w:rsidRPr="0001175D">
        <w:t xml:space="preserve"> </w:t>
      </w:r>
      <w:r>
        <w:t>from</w:t>
      </w:r>
      <w:r w:rsidRPr="0001175D">
        <w:t xml:space="preserve"> </w:t>
      </w:r>
      <w:r>
        <w:t>any</w:t>
      </w:r>
      <w:r w:rsidRPr="0001175D">
        <w:t xml:space="preserve"> </w:t>
      </w:r>
      <w:r>
        <w:t>regular</w:t>
      </w:r>
      <w:r w:rsidRPr="0001175D">
        <w:t xml:space="preserve"> </w:t>
      </w:r>
      <w:r>
        <w:t>supervisory</w:t>
      </w:r>
      <w:r w:rsidRPr="0001175D">
        <w:t xml:space="preserve"> </w:t>
      </w:r>
      <w:r>
        <w:t>reporting</w:t>
      </w:r>
      <w:r w:rsidRPr="0001175D">
        <w:t xml:space="preserve"> </w:t>
      </w:r>
      <w:r>
        <w:t>requirement</w:t>
      </w:r>
      <w:r w:rsidRPr="0001175D">
        <w:t xml:space="preserve"> </w:t>
      </w:r>
      <w:r>
        <w:t>set</w:t>
      </w:r>
      <w:r w:rsidRPr="0001175D">
        <w:t xml:space="preserve"> </w:t>
      </w:r>
      <w:r>
        <w:t>out</w:t>
      </w:r>
      <w:r w:rsidRPr="0001175D">
        <w:t xml:space="preserve"> </w:t>
      </w:r>
      <w:r>
        <w:t>in</w:t>
      </w:r>
      <w:r w:rsidRPr="0001175D">
        <w:t xml:space="preserve"> </w:t>
      </w:r>
      <w:r>
        <w:t>Guideline</w:t>
      </w:r>
      <w:r w:rsidRPr="0001175D">
        <w:t xml:space="preserve"> </w:t>
      </w:r>
      <w:r>
        <w:t>44,</w:t>
      </w:r>
      <w:r w:rsidRPr="0001175D">
        <w:t xml:space="preserve"> </w:t>
      </w:r>
      <w:r>
        <w:t>45,</w:t>
      </w:r>
      <w:r w:rsidRPr="0001175D">
        <w:t xml:space="preserve"> </w:t>
      </w:r>
      <w:r>
        <w:t>or</w:t>
      </w:r>
      <w:r w:rsidRPr="0001175D">
        <w:t xml:space="preserve"> </w:t>
      </w:r>
      <w:r>
        <w:t>47</w:t>
      </w:r>
      <w:r w:rsidRPr="0001175D">
        <w:t xml:space="preserve"> </w:t>
      </w:r>
      <w:r>
        <w:t>where</w:t>
      </w:r>
      <w:r w:rsidRPr="0001175D">
        <w:t xml:space="preserve"> </w:t>
      </w:r>
      <w:r>
        <w:t>the</w:t>
      </w:r>
      <w:r w:rsidRPr="0001175D">
        <w:t xml:space="preserve"> </w:t>
      </w:r>
      <w:r>
        <w:t>submission</w:t>
      </w:r>
      <w:r w:rsidRPr="0001175D">
        <w:t xml:space="preserve"> </w:t>
      </w:r>
      <w:r>
        <w:t>of</w:t>
      </w:r>
      <w:r w:rsidRPr="0001175D">
        <w:t xml:space="preserve"> </w:t>
      </w:r>
      <w:r>
        <w:t>that</w:t>
      </w:r>
      <w:r w:rsidRPr="0001175D">
        <w:t xml:space="preserve"> </w:t>
      </w:r>
      <w:r>
        <w:t>information</w:t>
      </w:r>
      <w:r w:rsidRPr="0001175D">
        <w:t xml:space="preserve"> </w:t>
      </w:r>
      <w:r>
        <w:t>would</w:t>
      </w:r>
      <w:r w:rsidRPr="0001175D">
        <w:t xml:space="preserve"> </w:t>
      </w:r>
      <w:r>
        <w:t>be</w:t>
      </w:r>
      <w:r w:rsidRPr="0001175D">
        <w:t xml:space="preserve"> </w:t>
      </w:r>
      <w:r>
        <w:t>unduly</w:t>
      </w:r>
      <w:r w:rsidRPr="0001175D">
        <w:t xml:space="preserve"> </w:t>
      </w:r>
      <w:r>
        <w:t>burdensome</w:t>
      </w:r>
      <w:r w:rsidRPr="0001175D">
        <w:t xml:space="preserve"> </w:t>
      </w:r>
      <w:r>
        <w:t>in</w:t>
      </w:r>
      <w:r w:rsidRPr="0001175D">
        <w:t xml:space="preserve"> </w:t>
      </w:r>
      <w:r>
        <w:t>relation</w:t>
      </w:r>
      <w:r w:rsidRPr="0001175D">
        <w:t xml:space="preserve"> </w:t>
      </w:r>
      <w:r>
        <w:t>to</w:t>
      </w:r>
      <w:r w:rsidRPr="0001175D">
        <w:t xml:space="preserve"> </w:t>
      </w:r>
      <w:r>
        <w:t>the</w:t>
      </w:r>
      <w:r w:rsidRPr="0001175D">
        <w:t xml:space="preserve"> </w:t>
      </w:r>
      <w:r>
        <w:t>nature,</w:t>
      </w:r>
      <w:r w:rsidRPr="0001175D">
        <w:t xml:space="preserve"> </w:t>
      </w:r>
      <w:r>
        <w:t>scale</w:t>
      </w:r>
      <w:r w:rsidRPr="0001175D">
        <w:t xml:space="preserve"> </w:t>
      </w:r>
      <w:r>
        <w:t>and</w:t>
      </w:r>
      <w:r w:rsidRPr="0001175D">
        <w:t xml:space="preserve"> </w:t>
      </w:r>
      <w:r>
        <w:t>complexity</w:t>
      </w:r>
      <w:r w:rsidRPr="0001175D">
        <w:t xml:space="preserve"> </w:t>
      </w:r>
      <w:r>
        <w:t>of</w:t>
      </w:r>
      <w:r w:rsidRPr="0001175D">
        <w:t xml:space="preserve"> </w:t>
      </w:r>
      <w:r>
        <w:t>the</w:t>
      </w:r>
      <w:r w:rsidRPr="0001175D">
        <w:t xml:space="preserve"> </w:t>
      </w:r>
      <w:r>
        <w:t>risks</w:t>
      </w:r>
      <w:r w:rsidRPr="0001175D">
        <w:t xml:space="preserve"> </w:t>
      </w:r>
      <w:r>
        <w:t>inherent</w:t>
      </w:r>
      <w:r w:rsidRPr="0001175D">
        <w:t xml:space="preserve"> </w:t>
      </w:r>
      <w:r>
        <w:t>in</w:t>
      </w:r>
      <w:r w:rsidRPr="0001175D">
        <w:t xml:space="preserve"> </w:t>
      </w:r>
      <w:r>
        <w:t>the</w:t>
      </w:r>
      <w:r w:rsidRPr="0001175D">
        <w:t xml:space="preserve"> </w:t>
      </w:r>
      <w:r>
        <w:t>business</w:t>
      </w:r>
      <w:r w:rsidRPr="0001175D">
        <w:t xml:space="preserve"> </w:t>
      </w:r>
      <w:r>
        <w:t>of</w:t>
      </w:r>
      <w:r w:rsidRPr="0001175D">
        <w:t xml:space="preserve"> </w:t>
      </w:r>
      <w:r>
        <w:t>the</w:t>
      </w:r>
      <w:r w:rsidRPr="0001175D">
        <w:t xml:space="preserve"> </w:t>
      </w:r>
      <w:r>
        <w:t>branch.</w:t>
      </w:r>
    </w:p>
    <w:p w14:paraId="4EC821B7" w14:textId="77777777" w:rsidR="00BF6324" w:rsidRDefault="00A51A09">
      <w:pPr>
        <w:pStyle w:val="Heading1"/>
        <w:spacing w:before="239"/>
      </w:pPr>
      <w:r>
        <w:t>Guideline</w:t>
      </w:r>
      <w:r>
        <w:rPr>
          <w:rFonts w:ascii="Times New Roman"/>
          <w:b w:val="0"/>
          <w:spacing w:val="17"/>
        </w:rPr>
        <w:t xml:space="preserve"> </w:t>
      </w:r>
      <w:r>
        <w:t>49</w:t>
      </w:r>
      <w:r>
        <w:rPr>
          <w:rFonts w:ascii="Times New Roman"/>
          <w:b w:val="0"/>
          <w:spacing w:val="17"/>
        </w:rPr>
        <w:t xml:space="preserve"> </w:t>
      </w:r>
      <w:r>
        <w:t>-</w:t>
      </w:r>
      <w:r>
        <w:rPr>
          <w:rFonts w:ascii="Times New Roman"/>
          <w:b w:val="0"/>
          <w:spacing w:val="17"/>
        </w:rPr>
        <w:t xml:space="preserve"> </w:t>
      </w:r>
      <w:r>
        <w:t>Internal</w:t>
      </w:r>
      <w:r>
        <w:rPr>
          <w:rFonts w:ascii="Times New Roman"/>
          <w:b w:val="0"/>
          <w:spacing w:val="17"/>
        </w:rPr>
        <w:t xml:space="preserve"> </w:t>
      </w:r>
      <w:r>
        <w:rPr>
          <w:spacing w:val="-2"/>
        </w:rPr>
        <w:t>model</w:t>
      </w:r>
    </w:p>
    <w:p w14:paraId="6EC249B0" w14:textId="7858F099" w:rsidR="00BF6324" w:rsidRDefault="006C6B5F">
      <w:pPr>
        <w:pStyle w:val="ListParagraph"/>
        <w:numPr>
          <w:ilvl w:val="1"/>
          <w:numId w:val="41"/>
        </w:numPr>
        <w:tabs>
          <w:tab w:val="left" w:pos="1493"/>
        </w:tabs>
        <w:spacing w:line="276" w:lineRule="auto"/>
        <w:pPrChange w:id="359" w:author="Johannes Backer" w:date="2025-05-15T08:14:00Z">
          <w:pPr>
            <w:pStyle w:val="ListParagraph"/>
            <w:numPr>
              <w:ilvl w:val="1"/>
              <w:numId w:val="24"/>
            </w:numPr>
            <w:tabs>
              <w:tab w:val="left" w:pos="1493"/>
            </w:tabs>
            <w:spacing w:line="276" w:lineRule="auto"/>
            <w:ind w:left="1152" w:hanging="663"/>
          </w:pPr>
        </w:pPrChange>
      </w:pPr>
      <w:r>
        <w:t xml:space="preserve">When the third country insurance undertaking is using an internal model for the calculation of the SCR in respect of its branch operations, the host supervisory authority should ensure that the notional SCR for each material </w:t>
      </w:r>
      <w:r>
        <w:lastRenderedPageBreak/>
        <w:t>ring fenced fund, material matching portfolio and the remaining</w:t>
      </w:r>
      <w:r w:rsidRPr="0001175D">
        <w:t xml:space="preserve"> </w:t>
      </w:r>
      <w:r>
        <w:t xml:space="preserve">part, is taken into account by the third country insurance undertaking when it submits the relevant information identified in templates S.25.05, as agreed with the respective national competent </w:t>
      </w:r>
      <w:r>
        <w:rPr>
          <w:spacing w:val="-2"/>
        </w:rPr>
        <w:t>authority.</w:t>
      </w:r>
    </w:p>
    <w:p w14:paraId="2E91C778" w14:textId="77777777" w:rsidR="00BF6324" w:rsidRDefault="00A51A09">
      <w:pPr>
        <w:pStyle w:val="Heading1"/>
      </w:pPr>
      <w:r>
        <w:t>Guideline</w:t>
      </w:r>
      <w:r>
        <w:rPr>
          <w:rFonts w:ascii="Times New Roman"/>
          <w:b w:val="0"/>
          <w:spacing w:val="17"/>
        </w:rPr>
        <w:t xml:space="preserve"> </w:t>
      </w:r>
      <w:r>
        <w:t>50</w:t>
      </w:r>
      <w:r>
        <w:rPr>
          <w:rFonts w:ascii="Times New Roman"/>
          <w:b w:val="0"/>
          <w:spacing w:val="17"/>
        </w:rPr>
        <w:t xml:space="preserve"> </w:t>
      </w:r>
      <w:r>
        <w:t>-</w:t>
      </w:r>
      <w:r>
        <w:rPr>
          <w:rFonts w:ascii="Times New Roman"/>
          <w:b w:val="0"/>
          <w:spacing w:val="18"/>
        </w:rPr>
        <w:t xml:space="preserve"> </w:t>
      </w:r>
      <w:r>
        <w:t>Data</w:t>
      </w:r>
      <w:r>
        <w:rPr>
          <w:rFonts w:ascii="Times New Roman"/>
          <w:b w:val="0"/>
          <w:spacing w:val="19"/>
        </w:rPr>
        <w:t xml:space="preserve"> </w:t>
      </w:r>
      <w:r>
        <w:rPr>
          <w:spacing w:val="-2"/>
        </w:rPr>
        <w:t>checks</w:t>
      </w:r>
    </w:p>
    <w:p w14:paraId="299E1B0A" w14:textId="01853CD9" w:rsidR="00BF6324" w:rsidRDefault="00A83972">
      <w:pPr>
        <w:pStyle w:val="ListParagraph"/>
        <w:numPr>
          <w:ilvl w:val="1"/>
          <w:numId w:val="41"/>
        </w:numPr>
        <w:tabs>
          <w:tab w:val="left" w:pos="1493"/>
        </w:tabs>
        <w:spacing w:line="276" w:lineRule="auto"/>
        <w:pPrChange w:id="360" w:author="Johannes Backer" w:date="2025-05-15T08:14:00Z">
          <w:pPr>
            <w:pStyle w:val="ListParagraph"/>
            <w:numPr>
              <w:ilvl w:val="1"/>
              <w:numId w:val="24"/>
            </w:numPr>
            <w:tabs>
              <w:tab w:val="left" w:pos="1493"/>
            </w:tabs>
            <w:spacing w:line="276" w:lineRule="auto"/>
            <w:ind w:left="1152" w:hanging="663"/>
          </w:pPr>
        </w:pPrChange>
      </w:pPr>
      <w:r>
        <w:t>The</w:t>
      </w:r>
      <w:r w:rsidRPr="0001175D">
        <w:t xml:space="preserve"> </w:t>
      </w:r>
      <w:r>
        <w:t>host</w:t>
      </w:r>
      <w:r w:rsidRPr="0001175D">
        <w:t xml:space="preserve"> </w:t>
      </w:r>
      <w:r>
        <w:t>supervisory</w:t>
      </w:r>
      <w:r w:rsidRPr="0001175D">
        <w:t xml:space="preserve"> </w:t>
      </w:r>
      <w:r>
        <w:t>authority</w:t>
      </w:r>
      <w:r w:rsidRPr="0001175D">
        <w:t xml:space="preserve"> </w:t>
      </w:r>
      <w:r>
        <w:t>should</w:t>
      </w:r>
      <w:r w:rsidRPr="0001175D">
        <w:t xml:space="preserve"> </w:t>
      </w:r>
      <w:r>
        <w:t>ensure</w:t>
      </w:r>
      <w:r w:rsidRPr="0001175D">
        <w:t xml:space="preserve"> </w:t>
      </w:r>
      <w:r>
        <w:t>that</w:t>
      </w:r>
      <w:r w:rsidRPr="0001175D">
        <w:t xml:space="preserve"> </w:t>
      </w:r>
      <w:r>
        <w:t>the</w:t>
      </w:r>
      <w:r w:rsidRPr="0001175D">
        <w:t xml:space="preserve"> </w:t>
      </w:r>
      <w:r>
        <w:t>third-country</w:t>
      </w:r>
      <w:r w:rsidRPr="0001175D">
        <w:t xml:space="preserve"> </w:t>
      </w:r>
      <w:r>
        <w:t>insurance</w:t>
      </w:r>
      <w:r w:rsidRPr="0001175D">
        <w:t xml:space="preserve"> </w:t>
      </w:r>
      <w:r>
        <w:t>undertaking</w:t>
      </w:r>
      <w:r w:rsidRPr="0001175D">
        <w:t xml:space="preserve"> </w:t>
      </w:r>
      <w:r>
        <w:t>complies</w:t>
      </w:r>
      <w:r w:rsidRPr="0001175D">
        <w:t xml:space="preserve"> </w:t>
      </w:r>
      <w:r>
        <w:t>with</w:t>
      </w:r>
      <w:r w:rsidRPr="0001175D">
        <w:t xml:space="preserve"> </w:t>
      </w:r>
      <w:r>
        <w:t>the</w:t>
      </w:r>
      <w:r w:rsidRPr="0001175D">
        <w:t xml:space="preserve"> </w:t>
      </w:r>
      <w:proofErr w:type="gramStart"/>
      <w:r>
        <w:t>validations</w:t>
      </w:r>
      <w:proofErr w:type="gramEnd"/>
      <w:r w:rsidRPr="0001175D">
        <w:t xml:space="preserve"> </w:t>
      </w:r>
      <w:r>
        <w:t>rules,</w:t>
      </w:r>
      <w:r w:rsidRPr="0001175D">
        <w:t xml:space="preserve"> </w:t>
      </w:r>
      <w:r>
        <w:t>as</w:t>
      </w:r>
      <w:r w:rsidRPr="0001175D">
        <w:t xml:space="preserve"> </w:t>
      </w:r>
      <w:r>
        <w:t>published</w:t>
      </w:r>
      <w:r w:rsidRPr="0001175D">
        <w:t xml:space="preserve"> </w:t>
      </w:r>
      <w:r>
        <w:t>by</w:t>
      </w:r>
      <w:r w:rsidRPr="0001175D">
        <w:t xml:space="preserve"> </w:t>
      </w:r>
      <w:r>
        <w:t>EIOPA</w:t>
      </w:r>
      <w:r w:rsidRPr="0001175D">
        <w:t xml:space="preserve"> </w:t>
      </w:r>
      <w:r>
        <w:t>on</w:t>
      </w:r>
      <w:r w:rsidRPr="0001175D">
        <w:t xml:space="preserve"> </w:t>
      </w:r>
      <w:r>
        <w:t>its</w:t>
      </w:r>
      <w:r w:rsidRPr="0001175D">
        <w:t xml:space="preserve"> </w:t>
      </w:r>
      <w:r>
        <w:t>website</w:t>
      </w:r>
      <w:r w:rsidRPr="0001175D">
        <w:t xml:space="preserve"> </w:t>
      </w:r>
      <w:r>
        <w:t>when</w:t>
      </w:r>
      <w:r w:rsidRPr="0001175D">
        <w:t xml:space="preserve"> </w:t>
      </w:r>
      <w:r>
        <w:t>submitting</w:t>
      </w:r>
      <w:r w:rsidRPr="0001175D">
        <w:t xml:space="preserve"> </w:t>
      </w:r>
      <w:r>
        <w:t>information</w:t>
      </w:r>
      <w:r w:rsidRPr="0001175D">
        <w:t xml:space="preserve"> </w:t>
      </w:r>
      <w:r>
        <w:t>and</w:t>
      </w:r>
      <w:r w:rsidRPr="0001175D">
        <w:t xml:space="preserve"> </w:t>
      </w:r>
      <w:r>
        <w:t>data</w:t>
      </w:r>
      <w:r w:rsidRPr="0001175D">
        <w:t xml:space="preserve"> </w:t>
      </w:r>
      <w:r>
        <w:t>in</w:t>
      </w:r>
      <w:r w:rsidRPr="0001175D">
        <w:t xml:space="preserve"> </w:t>
      </w:r>
      <w:r>
        <w:t>relation</w:t>
      </w:r>
      <w:r w:rsidRPr="0001175D">
        <w:t xml:space="preserve"> </w:t>
      </w:r>
      <w:r>
        <w:t>to</w:t>
      </w:r>
      <w:r w:rsidRPr="0001175D">
        <w:t xml:space="preserve"> </w:t>
      </w:r>
      <w:r>
        <w:t>its</w:t>
      </w:r>
      <w:r w:rsidRPr="0001175D">
        <w:t xml:space="preserve"> </w:t>
      </w:r>
      <w:r>
        <w:t>branch</w:t>
      </w:r>
      <w:r w:rsidRPr="0001175D">
        <w:t xml:space="preserve"> </w:t>
      </w:r>
      <w:r>
        <w:t>operations.</w:t>
      </w:r>
    </w:p>
    <w:p w14:paraId="31801D4F" w14:textId="77777777" w:rsidR="00BF6324" w:rsidRDefault="00BF6324">
      <w:pPr>
        <w:pStyle w:val="BodyText"/>
        <w:spacing w:before="93"/>
        <w:ind w:left="0" w:right="0" w:firstLine="0"/>
        <w:jc w:val="left"/>
      </w:pPr>
    </w:p>
    <w:p w14:paraId="1AF12EE7" w14:textId="77777777" w:rsidR="00BF6324" w:rsidRDefault="00A51A09">
      <w:pPr>
        <w:pStyle w:val="Heading1"/>
        <w:spacing w:before="1"/>
      </w:pPr>
      <w:r>
        <w:t>Frequency</w:t>
      </w:r>
      <w:r>
        <w:rPr>
          <w:rFonts w:ascii="Times New Roman"/>
          <w:b w:val="0"/>
          <w:spacing w:val="15"/>
        </w:rPr>
        <w:t xml:space="preserve"> </w:t>
      </w:r>
      <w:r>
        <w:t>and</w:t>
      </w:r>
      <w:r>
        <w:rPr>
          <w:rFonts w:ascii="Times New Roman"/>
          <w:b w:val="0"/>
          <w:spacing w:val="15"/>
        </w:rPr>
        <w:t xml:space="preserve"> </w:t>
      </w:r>
      <w:r>
        <w:rPr>
          <w:spacing w:val="-2"/>
        </w:rPr>
        <w:t>Deadlines</w:t>
      </w:r>
    </w:p>
    <w:p w14:paraId="31A1072C" w14:textId="2766F72E" w:rsidR="00BF6324" w:rsidRDefault="00A51A09">
      <w:pPr>
        <w:spacing w:before="239"/>
        <w:ind w:left="132"/>
        <w:jc w:val="both"/>
        <w:rPr>
          <w:b/>
        </w:rPr>
      </w:pPr>
      <w:bookmarkStart w:id="361" w:name="_Hlk193719060"/>
      <w:bookmarkStart w:id="362" w:name="_Hlk193709116"/>
      <w:r>
        <w:rPr>
          <w:b/>
        </w:rPr>
        <w:t>Guideline</w:t>
      </w:r>
      <w:r>
        <w:rPr>
          <w:rFonts w:ascii="Times New Roman"/>
          <w:spacing w:val="13"/>
        </w:rPr>
        <w:t xml:space="preserve"> </w:t>
      </w:r>
      <w:r>
        <w:rPr>
          <w:b/>
        </w:rPr>
        <w:t>51</w:t>
      </w:r>
      <w:r>
        <w:rPr>
          <w:rFonts w:ascii="Times New Roman"/>
          <w:spacing w:val="15"/>
        </w:rPr>
        <w:t xml:space="preserve"> </w:t>
      </w:r>
      <w:del w:id="363" w:author="Johannes Backer" w:date="2025-03-24T11:13:00Z">
        <w:r w:rsidDel="00C43312">
          <w:rPr>
            <w:b/>
          </w:rPr>
          <w:delText>-</w:delText>
        </w:r>
      </w:del>
      <w:ins w:id="364" w:author="Johannes Backer" w:date="2025-03-24T11:13:00Z">
        <w:r w:rsidR="00C43312">
          <w:rPr>
            <w:b/>
          </w:rPr>
          <w:t>–</w:t>
        </w:r>
      </w:ins>
      <w:r>
        <w:rPr>
          <w:rFonts w:ascii="Times New Roman"/>
          <w:spacing w:val="15"/>
        </w:rPr>
        <w:t xml:space="preserve"> </w:t>
      </w:r>
      <w:ins w:id="365" w:author="Johannes Backer" w:date="2025-03-24T11:13:00Z">
        <w:r w:rsidR="00C43312">
          <w:rPr>
            <w:rFonts w:ascii="Times New Roman"/>
            <w:spacing w:val="15"/>
          </w:rPr>
          <w:t xml:space="preserve">Reporting </w:t>
        </w:r>
      </w:ins>
      <w:r>
        <w:rPr>
          <w:b/>
        </w:rPr>
        <w:t>Deadlines</w:t>
      </w:r>
      <w:ins w:id="366" w:author="Johannes Backer" w:date="2025-03-25T15:14:00Z">
        <w:r w:rsidR="000221C6">
          <w:rPr>
            <w:b/>
          </w:rPr>
          <w:t xml:space="preserve"> and means of </w:t>
        </w:r>
      </w:ins>
      <w:ins w:id="367" w:author="Johannes Backer" w:date="2025-03-27T08:02:00Z">
        <w:r w:rsidR="009562FD">
          <w:rPr>
            <w:b/>
          </w:rPr>
          <w:t>communication</w:t>
        </w:r>
      </w:ins>
      <w:r>
        <w:rPr>
          <w:rFonts w:ascii="Times New Roman"/>
          <w:spacing w:val="17"/>
        </w:rPr>
        <w:t xml:space="preserve"> </w:t>
      </w:r>
      <w:del w:id="368" w:author="Johannes Backer" w:date="2025-03-24T11:13:00Z">
        <w:r w:rsidDel="00C43312">
          <w:rPr>
            <w:b/>
          </w:rPr>
          <w:delText>for</w:delText>
        </w:r>
        <w:r w:rsidDel="00C43312">
          <w:rPr>
            <w:rFonts w:ascii="Times New Roman"/>
            <w:spacing w:val="16"/>
          </w:rPr>
          <w:delText xml:space="preserve"> </w:delText>
        </w:r>
        <w:r w:rsidDel="00C43312">
          <w:rPr>
            <w:b/>
          </w:rPr>
          <w:delText>the</w:delText>
        </w:r>
        <w:r w:rsidDel="00C43312">
          <w:rPr>
            <w:rFonts w:ascii="Times New Roman"/>
            <w:spacing w:val="16"/>
          </w:rPr>
          <w:delText xml:space="preserve"> </w:delText>
        </w:r>
        <w:r w:rsidDel="00C43312">
          <w:rPr>
            <w:b/>
          </w:rPr>
          <w:delText>submission</w:delText>
        </w:r>
        <w:r w:rsidDel="00C43312">
          <w:rPr>
            <w:rFonts w:ascii="Times New Roman"/>
            <w:spacing w:val="16"/>
          </w:rPr>
          <w:delText xml:space="preserve"> </w:delText>
        </w:r>
        <w:r w:rsidDel="00C43312">
          <w:rPr>
            <w:b/>
          </w:rPr>
          <w:delText>of</w:delText>
        </w:r>
        <w:r w:rsidDel="00C43312">
          <w:rPr>
            <w:rFonts w:ascii="Times New Roman"/>
            <w:spacing w:val="16"/>
          </w:rPr>
          <w:delText xml:space="preserve"> </w:delText>
        </w:r>
        <w:r w:rsidDel="00C43312">
          <w:rPr>
            <w:b/>
          </w:rPr>
          <w:delText>regular</w:delText>
        </w:r>
        <w:r w:rsidDel="00C43312">
          <w:rPr>
            <w:rFonts w:ascii="Times New Roman"/>
            <w:spacing w:val="16"/>
          </w:rPr>
          <w:delText xml:space="preserve"> </w:delText>
        </w:r>
        <w:r w:rsidDel="00C43312">
          <w:rPr>
            <w:b/>
          </w:rPr>
          <w:delText>supervisory</w:delText>
        </w:r>
        <w:r w:rsidDel="00C43312">
          <w:rPr>
            <w:rFonts w:ascii="Times New Roman"/>
            <w:spacing w:val="16"/>
          </w:rPr>
          <w:delText xml:space="preserve"> </w:delText>
        </w:r>
        <w:r w:rsidDel="00C43312">
          <w:rPr>
            <w:b/>
            <w:spacing w:val="-2"/>
          </w:rPr>
          <w:delText>report</w:delText>
        </w:r>
      </w:del>
    </w:p>
    <w:p w14:paraId="667357F6" w14:textId="7861F72A" w:rsidR="00BF6324" w:rsidRDefault="00A83972">
      <w:pPr>
        <w:pStyle w:val="ListParagraph"/>
        <w:numPr>
          <w:ilvl w:val="1"/>
          <w:numId w:val="41"/>
        </w:numPr>
        <w:tabs>
          <w:tab w:val="left" w:pos="1493"/>
        </w:tabs>
        <w:spacing w:line="276" w:lineRule="auto"/>
        <w:rPr>
          <w:ins w:id="369" w:author="Johannes Backer" w:date="2025-03-24T11:32:00Z"/>
        </w:rPr>
        <w:pPrChange w:id="370" w:author="Johannes Backer" w:date="2025-05-15T08:14:00Z">
          <w:pPr>
            <w:pStyle w:val="ListParagraph"/>
            <w:numPr>
              <w:ilvl w:val="1"/>
              <w:numId w:val="24"/>
            </w:numPr>
            <w:tabs>
              <w:tab w:val="left" w:pos="1493"/>
            </w:tabs>
            <w:spacing w:line="276" w:lineRule="auto"/>
            <w:ind w:left="1152" w:hanging="663"/>
          </w:pPr>
        </w:pPrChange>
      </w:pPr>
      <w:r>
        <w:t>The</w:t>
      </w:r>
      <w:r w:rsidRPr="0001175D">
        <w:t xml:space="preserve"> </w:t>
      </w:r>
      <w:r>
        <w:t>host</w:t>
      </w:r>
      <w:r w:rsidRPr="0001175D">
        <w:t xml:space="preserve"> </w:t>
      </w:r>
      <w:r>
        <w:t>supervisory</w:t>
      </w:r>
      <w:r w:rsidRPr="0001175D">
        <w:t xml:space="preserve"> </w:t>
      </w:r>
      <w:r>
        <w:t>authority</w:t>
      </w:r>
      <w:r w:rsidRPr="0001175D">
        <w:t xml:space="preserve"> </w:t>
      </w:r>
      <w:r>
        <w:t>should</w:t>
      </w:r>
      <w:r w:rsidRPr="0001175D">
        <w:t xml:space="preserve"> </w:t>
      </w:r>
      <w:r>
        <w:t>ensure</w:t>
      </w:r>
      <w:r w:rsidRPr="0001175D">
        <w:t xml:space="preserve"> </w:t>
      </w:r>
      <w:r>
        <w:t>that</w:t>
      </w:r>
      <w:r w:rsidRPr="0001175D">
        <w:t xml:space="preserve"> </w:t>
      </w:r>
      <w:r>
        <w:t>the</w:t>
      </w:r>
      <w:r w:rsidRPr="0001175D">
        <w:t xml:space="preserve"> </w:t>
      </w:r>
      <w:r>
        <w:t>third-country</w:t>
      </w:r>
      <w:r w:rsidRPr="0001175D">
        <w:t xml:space="preserve"> </w:t>
      </w:r>
      <w:r>
        <w:t>insurance</w:t>
      </w:r>
      <w:r w:rsidRPr="0001175D">
        <w:t xml:space="preserve"> </w:t>
      </w:r>
      <w:r>
        <w:t>undertaking</w:t>
      </w:r>
      <w:ins w:id="371" w:author="Johannes Backer" w:date="2025-03-24T11:17:00Z">
        <w:r w:rsidR="00A85FFB">
          <w:t xml:space="preserve"> </w:t>
        </w:r>
      </w:ins>
      <w:del w:id="372" w:author="Johannes Backer" w:date="2025-03-24T11:17:00Z">
        <w:r w:rsidRPr="0001175D" w:rsidDel="00A85FFB">
          <w:delText xml:space="preserve"> </w:delText>
        </w:r>
      </w:del>
      <w:ins w:id="373" w:author="Johannes Backer" w:date="2025-03-24T11:13:00Z">
        <w:r w:rsidR="00C43312">
          <w:t>complies with the reporting dead</w:t>
        </w:r>
      </w:ins>
      <w:ins w:id="374" w:author="Johannes Backer" w:date="2025-03-24T11:14:00Z">
        <w:r w:rsidR="00C43312">
          <w:t>lines</w:t>
        </w:r>
      </w:ins>
      <w:ins w:id="375" w:author="Johannes Backer" w:date="2025-03-24T11:15:00Z">
        <w:r w:rsidR="00C43312">
          <w:t xml:space="preserve"> under Article 35b of Directive </w:t>
        </w:r>
      </w:ins>
      <w:ins w:id="376" w:author="Johannes Backer" w:date="2025-05-15T08:24:00Z">
        <w:r w:rsidR="00906C3F">
          <w:t>2009/138/EC</w:t>
        </w:r>
      </w:ins>
      <w:ins w:id="377" w:author="Johannes Backer" w:date="2025-03-24T11:14:00Z">
        <w:r w:rsidR="00C43312">
          <w:t xml:space="preserve"> </w:t>
        </w:r>
      </w:ins>
      <w:ins w:id="378" w:author="Johannes Backer" w:date="2025-03-24T11:17:00Z">
        <w:r w:rsidR="00A85FFB">
          <w:t xml:space="preserve">when it submits the </w:t>
        </w:r>
      </w:ins>
      <w:ins w:id="379" w:author="Johannes Backer" w:date="2025-03-24T11:21:00Z">
        <w:r w:rsidR="00A85FFB">
          <w:t xml:space="preserve">relevant information. </w:t>
        </w:r>
      </w:ins>
      <w:del w:id="380" w:author="Johannes Backer" w:date="2025-03-24T11:21:00Z">
        <w:r w:rsidDel="00A85FFB">
          <w:delText>submits</w:delText>
        </w:r>
        <w:r w:rsidRPr="0001175D" w:rsidDel="00A85FFB">
          <w:delText xml:space="preserve"> </w:delText>
        </w:r>
        <w:r w:rsidDel="00A85FFB">
          <w:delText>the</w:delText>
        </w:r>
        <w:r w:rsidRPr="0001175D" w:rsidDel="00A85FFB">
          <w:delText xml:space="preserve"> </w:delText>
        </w:r>
        <w:r w:rsidDel="00A85FFB">
          <w:delText>regular</w:delText>
        </w:r>
        <w:r w:rsidRPr="0001175D" w:rsidDel="00A85FFB">
          <w:delText xml:space="preserve"> </w:delText>
        </w:r>
        <w:r w:rsidDel="00A85FFB">
          <w:delText>supervisory</w:delText>
        </w:r>
        <w:r w:rsidRPr="0001175D" w:rsidDel="00A85FFB">
          <w:delText xml:space="preserve"> </w:delText>
        </w:r>
        <w:r w:rsidDel="00A85FFB">
          <w:delText>report</w:delText>
        </w:r>
        <w:r w:rsidRPr="0001175D" w:rsidDel="00A85FFB">
          <w:delText xml:space="preserve"> </w:delText>
        </w:r>
        <w:r w:rsidDel="00A85FFB">
          <w:delText>in</w:delText>
        </w:r>
        <w:r w:rsidRPr="0001175D" w:rsidDel="00A85FFB">
          <w:delText xml:space="preserve"> </w:delText>
        </w:r>
        <w:r w:rsidDel="00A85FFB">
          <w:delText>respect</w:delText>
        </w:r>
        <w:r w:rsidRPr="0001175D" w:rsidDel="00A85FFB">
          <w:delText xml:space="preserve"> </w:delText>
        </w:r>
        <w:r w:rsidDel="00A85FFB">
          <w:delText>of</w:delText>
        </w:r>
        <w:r w:rsidRPr="0001175D" w:rsidDel="00A85FFB">
          <w:delText xml:space="preserve"> </w:delText>
        </w:r>
        <w:r w:rsidDel="00A85FFB">
          <w:delText>branch</w:delText>
        </w:r>
        <w:r w:rsidRPr="0001175D" w:rsidDel="00A85FFB">
          <w:delText xml:space="preserve"> </w:delText>
        </w:r>
        <w:r w:rsidDel="00A85FFB">
          <w:delText>operations</w:delText>
        </w:r>
        <w:r w:rsidRPr="0001175D" w:rsidDel="00A85FFB">
          <w:delText xml:space="preserve"> </w:delText>
        </w:r>
        <w:r w:rsidDel="00A85FFB">
          <w:delText>referred</w:delText>
        </w:r>
        <w:r w:rsidRPr="0001175D" w:rsidDel="00A85FFB">
          <w:delText xml:space="preserve"> </w:delText>
        </w:r>
        <w:r w:rsidDel="00A85FFB">
          <w:delText>to</w:delText>
        </w:r>
        <w:r w:rsidRPr="0001175D" w:rsidDel="00A85FFB">
          <w:delText xml:space="preserve"> </w:delText>
        </w:r>
        <w:r w:rsidDel="00A85FFB">
          <w:delText>in</w:delText>
        </w:r>
        <w:r w:rsidRPr="0001175D" w:rsidDel="00A85FFB">
          <w:delText xml:space="preserve"> </w:delText>
        </w:r>
        <w:r w:rsidDel="00A85FFB">
          <w:delText>Guideline</w:delText>
        </w:r>
        <w:r w:rsidRPr="0001175D" w:rsidDel="00A85FFB">
          <w:delText xml:space="preserve"> </w:delText>
        </w:r>
        <w:r w:rsidDel="00A85FFB">
          <w:delText>37</w:delText>
        </w:r>
        <w:r w:rsidRPr="0001175D" w:rsidDel="00A85FFB">
          <w:delText xml:space="preserve"> </w:delText>
        </w:r>
        <w:r w:rsidDel="00A85FFB">
          <w:delText>for</w:delText>
        </w:r>
        <w:r w:rsidRPr="0001175D" w:rsidDel="00A85FFB">
          <w:delText xml:space="preserve"> </w:delText>
        </w:r>
        <w:r w:rsidDel="00A85FFB">
          <w:delText>the</w:delText>
        </w:r>
        <w:r w:rsidRPr="0001175D" w:rsidDel="00A85FFB">
          <w:delText xml:space="preserve"> </w:delText>
        </w:r>
        <w:r w:rsidDel="00A85FFB">
          <w:delText>first</w:delText>
        </w:r>
        <w:r w:rsidRPr="0001175D" w:rsidDel="00A85FFB">
          <w:delText xml:space="preserve"> </w:delText>
        </w:r>
        <w:r w:rsidDel="00A85FFB">
          <w:delText>time</w:delText>
        </w:r>
        <w:r w:rsidRPr="0001175D" w:rsidDel="00A85FFB">
          <w:delText xml:space="preserve"> </w:delText>
        </w:r>
        <w:r w:rsidDel="00A85FFB">
          <w:delText>in</w:delText>
        </w:r>
        <w:r w:rsidRPr="0001175D" w:rsidDel="00A85FFB">
          <w:delText xml:space="preserve"> </w:delText>
        </w:r>
        <w:r w:rsidDel="00A85FFB">
          <w:delText>relation</w:delText>
        </w:r>
        <w:r w:rsidRPr="0001175D" w:rsidDel="00A85FFB">
          <w:delText xml:space="preserve"> </w:delText>
        </w:r>
        <w:r w:rsidDel="00A85FFB">
          <w:delText>to</w:delText>
        </w:r>
        <w:r w:rsidR="005637C0" w:rsidDel="00A85FFB">
          <w:delText xml:space="preserve"> </w:delText>
        </w:r>
        <w:r w:rsidR="00A51A09" w:rsidDel="00A85FFB">
          <w:delText>the</w:delText>
        </w:r>
        <w:r w:rsidR="00A51A09" w:rsidRPr="0001175D" w:rsidDel="00A85FFB">
          <w:delText xml:space="preserve"> </w:delText>
        </w:r>
        <w:r w:rsidR="00A51A09" w:rsidDel="00A85FFB">
          <w:delText>financial</w:delText>
        </w:r>
        <w:r w:rsidR="00A51A09" w:rsidRPr="0001175D" w:rsidDel="00A85FFB">
          <w:delText xml:space="preserve"> </w:delText>
        </w:r>
        <w:r w:rsidR="00A51A09" w:rsidDel="00A85FFB">
          <w:delText>year</w:delText>
        </w:r>
        <w:r w:rsidR="00A51A09" w:rsidRPr="0001175D" w:rsidDel="00A85FFB">
          <w:delText xml:space="preserve"> </w:delText>
        </w:r>
        <w:r w:rsidR="00A51A09" w:rsidDel="00A85FFB">
          <w:delText>ending</w:delText>
        </w:r>
        <w:r w:rsidR="00A51A09" w:rsidRPr="0001175D" w:rsidDel="00A85FFB">
          <w:delText xml:space="preserve"> </w:delText>
        </w:r>
        <w:r w:rsidR="00A51A09" w:rsidDel="00A85FFB">
          <w:delText>on,</w:delText>
        </w:r>
        <w:r w:rsidR="00A51A09" w:rsidRPr="0001175D" w:rsidDel="00A85FFB">
          <w:delText xml:space="preserve"> </w:delText>
        </w:r>
        <w:r w:rsidR="00A51A09" w:rsidDel="00A85FFB">
          <w:delText>or</w:delText>
        </w:r>
        <w:r w:rsidR="00A51A09" w:rsidRPr="0001175D" w:rsidDel="00A85FFB">
          <w:delText xml:space="preserve"> </w:delText>
        </w:r>
        <w:r w:rsidR="00A51A09" w:rsidDel="00A85FFB">
          <w:delText>after</w:delText>
        </w:r>
        <w:r w:rsidR="00A51A09" w:rsidRPr="0001175D" w:rsidDel="00A85FFB">
          <w:delText xml:space="preserve"> </w:delText>
        </w:r>
        <w:r w:rsidR="00A51A09" w:rsidDel="00A85FFB">
          <w:delText>30</w:delText>
        </w:r>
        <w:r w:rsidR="00A51A09" w:rsidRPr="0001175D" w:rsidDel="00A85FFB">
          <w:delText xml:space="preserve"> </w:delText>
        </w:r>
        <w:r w:rsidR="00A51A09" w:rsidDel="00A85FFB">
          <w:delText>June</w:delText>
        </w:r>
        <w:r w:rsidR="00A51A09" w:rsidRPr="0001175D" w:rsidDel="00A85FFB">
          <w:delText xml:space="preserve"> </w:delText>
        </w:r>
        <w:r w:rsidR="00A51A09" w:rsidDel="00A85FFB">
          <w:delText>2016</w:delText>
        </w:r>
        <w:r w:rsidR="00A51A09" w:rsidRPr="0001175D" w:rsidDel="00A85FFB">
          <w:delText xml:space="preserve"> </w:delText>
        </w:r>
        <w:r w:rsidR="00A51A09" w:rsidDel="00A85FFB">
          <w:delText>but</w:delText>
        </w:r>
        <w:r w:rsidR="00A51A09" w:rsidRPr="0001175D" w:rsidDel="00A85FFB">
          <w:delText xml:space="preserve"> </w:delText>
        </w:r>
        <w:r w:rsidR="00A51A09" w:rsidDel="00A85FFB">
          <w:delText>before</w:delText>
        </w:r>
        <w:r w:rsidR="00A51A09" w:rsidRPr="0001175D" w:rsidDel="00A85FFB">
          <w:delText xml:space="preserve"> </w:delText>
        </w:r>
        <w:r w:rsidR="00A51A09" w:rsidDel="00A85FFB">
          <w:delText>1</w:delText>
        </w:r>
        <w:r w:rsidR="00A51A09" w:rsidRPr="0001175D" w:rsidDel="00A85FFB">
          <w:delText xml:space="preserve"> </w:delText>
        </w:r>
        <w:r w:rsidR="00A51A09" w:rsidDel="00A85FFB">
          <w:delText>January</w:delText>
        </w:r>
        <w:r w:rsidR="00A51A09" w:rsidRPr="0001175D" w:rsidDel="00A85FFB">
          <w:delText xml:space="preserve"> </w:delText>
        </w:r>
        <w:r w:rsidR="00A51A09" w:rsidDel="00A85FFB">
          <w:delText>2017</w:delText>
        </w:r>
        <w:r w:rsidR="00A51A09" w:rsidRPr="0001175D" w:rsidDel="00A85FFB">
          <w:delText xml:space="preserve"> </w:delText>
        </w:r>
        <w:r w:rsidR="00A51A09" w:rsidDel="00A85FFB">
          <w:delText>and</w:delText>
        </w:r>
        <w:r w:rsidR="00A51A09" w:rsidRPr="0001175D" w:rsidDel="00A85FFB">
          <w:delText xml:space="preserve"> </w:delText>
        </w:r>
        <w:r w:rsidR="00A51A09" w:rsidDel="00A85FFB">
          <w:delText>no</w:delText>
        </w:r>
        <w:r w:rsidR="00A51A09" w:rsidRPr="0001175D" w:rsidDel="00A85FFB">
          <w:delText xml:space="preserve"> </w:delText>
        </w:r>
        <w:r w:rsidR="00A51A09" w:rsidDel="00A85FFB">
          <w:delText>later</w:delText>
        </w:r>
        <w:r w:rsidR="00A51A09" w:rsidRPr="0001175D" w:rsidDel="00A85FFB">
          <w:delText xml:space="preserve"> </w:delText>
        </w:r>
        <w:r w:rsidR="00A51A09" w:rsidDel="00A85FFB">
          <w:delText>than</w:delText>
        </w:r>
        <w:r w:rsidR="00A51A09" w:rsidRPr="0001175D" w:rsidDel="00A85FFB">
          <w:delText xml:space="preserve"> </w:delText>
        </w:r>
        <w:r w:rsidR="00A51A09" w:rsidDel="00A85FFB">
          <w:delText>14</w:delText>
        </w:r>
        <w:r w:rsidR="00A51A09" w:rsidRPr="0001175D" w:rsidDel="00A85FFB">
          <w:delText xml:space="preserve"> </w:delText>
        </w:r>
        <w:r w:rsidR="00A51A09" w:rsidDel="00A85FFB">
          <w:delText>weeks</w:delText>
        </w:r>
        <w:r w:rsidR="00A51A09" w:rsidRPr="0001175D" w:rsidDel="00A85FFB">
          <w:delText xml:space="preserve"> </w:delText>
        </w:r>
        <w:r w:rsidR="00A51A09" w:rsidDel="00A85FFB">
          <w:delText>after</w:delText>
        </w:r>
        <w:r w:rsidR="00A51A09" w:rsidRPr="0001175D" w:rsidDel="00A85FFB">
          <w:delText xml:space="preserve"> </w:delText>
        </w:r>
        <w:r w:rsidR="00A51A09" w:rsidDel="00A85FFB">
          <w:delText>the</w:delText>
        </w:r>
        <w:r w:rsidR="00A51A09" w:rsidRPr="0001175D" w:rsidDel="00A85FFB">
          <w:delText xml:space="preserve"> </w:delText>
        </w:r>
        <w:r w:rsidR="00A51A09" w:rsidDel="00A85FFB">
          <w:delText>relevant</w:delText>
        </w:r>
        <w:r w:rsidR="00A51A09" w:rsidRPr="0001175D" w:rsidDel="00A85FFB">
          <w:delText xml:space="preserve"> </w:delText>
        </w:r>
        <w:r w:rsidR="00A51A09" w:rsidDel="00A85FFB">
          <w:delText>undertaking’s</w:delText>
        </w:r>
        <w:r w:rsidR="00A51A09" w:rsidRPr="0001175D" w:rsidDel="00A85FFB">
          <w:delText xml:space="preserve"> </w:delText>
        </w:r>
        <w:r w:rsidR="00A51A09" w:rsidDel="00A85FFB">
          <w:delText>financial</w:delText>
        </w:r>
        <w:r w:rsidR="00A51A09" w:rsidRPr="0001175D" w:rsidDel="00A85FFB">
          <w:delText xml:space="preserve"> </w:delText>
        </w:r>
        <w:r w:rsidR="00A51A09" w:rsidDel="00A85FFB">
          <w:delText>year</w:delText>
        </w:r>
        <w:r w:rsidR="00A51A09" w:rsidRPr="0001175D" w:rsidDel="00A85FFB">
          <w:delText xml:space="preserve"> </w:delText>
        </w:r>
        <w:r w:rsidR="00A51A09" w:rsidDel="00A85FFB">
          <w:delText>end,</w:delText>
        </w:r>
        <w:r w:rsidR="00A51A09" w:rsidRPr="0001175D" w:rsidDel="00A85FFB">
          <w:delText xml:space="preserve"> </w:delText>
        </w:r>
        <w:r w:rsidR="00A51A09" w:rsidDel="00A85FFB">
          <w:delText>and</w:delText>
        </w:r>
        <w:r w:rsidR="00A51A09" w:rsidRPr="0001175D" w:rsidDel="00A85FFB">
          <w:delText xml:space="preserve"> </w:delText>
        </w:r>
        <w:r w:rsidR="00A51A09" w:rsidDel="00A85FFB">
          <w:delText>at</w:delText>
        </w:r>
        <w:r w:rsidR="00A51A09" w:rsidRPr="0001175D" w:rsidDel="00A85FFB">
          <w:delText xml:space="preserve"> </w:delText>
        </w:r>
        <w:r w:rsidR="00A51A09" w:rsidDel="00A85FFB">
          <w:delText>least</w:delText>
        </w:r>
        <w:r w:rsidR="00A51A09" w:rsidRPr="0001175D" w:rsidDel="00A85FFB">
          <w:delText xml:space="preserve"> </w:delText>
        </w:r>
        <w:r w:rsidR="00A51A09" w:rsidDel="00A85FFB">
          <w:delText>every</w:delText>
        </w:r>
        <w:r w:rsidR="00A51A09" w:rsidRPr="0001175D" w:rsidDel="00A85FFB">
          <w:delText xml:space="preserve"> </w:delText>
        </w:r>
        <w:r w:rsidR="00A51A09" w:rsidDel="00A85FFB">
          <w:delText>3</w:delText>
        </w:r>
        <w:r w:rsidR="00A51A09" w:rsidRPr="0001175D" w:rsidDel="00A85FFB">
          <w:delText xml:space="preserve"> </w:delText>
        </w:r>
        <w:r w:rsidR="00A51A09" w:rsidDel="00A85FFB">
          <w:delText>years</w:delText>
        </w:r>
        <w:r w:rsidR="00A51A09" w:rsidRPr="0001175D" w:rsidDel="00A85FFB">
          <w:delText xml:space="preserve"> </w:delText>
        </w:r>
        <w:r w:rsidR="00A51A09" w:rsidDel="00A85FFB">
          <w:delText>thereafter.</w:delText>
        </w:r>
      </w:del>
    </w:p>
    <w:p w14:paraId="1BD364E9" w14:textId="77777777" w:rsidR="004B003E" w:rsidRDefault="004B003E">
      <w:pPr>
        <w:pStyle w:val="ListParagraph"/>
        <w:numPr>
          <w:ilvl w:val="1"/>
          <w:numId w:val="41"/>
        </w:numPr>
        <w:tabs>
          <w:tab w:val="left" w:pos="1493"/>
        </w:tabs>
        <w:spacing w:line="276" w:lineRule="auto"/>
        <w:rPr>
          <w:ins w:id="381" w:author="Johannes Backer" w:date="2025-03-25T15:14:00Z"/>
        </w:rPr>
        <w:pPrChange w:id="382" w:author="Johannes Backer" w:date="2025-05-15T08:14:00Z">
          <w:pPr>
            <w:pStyle w:val="ListParagraph"/>
            <w:numPr>
              <w:ilvl w:val="1"/>
              <w:numId w:val="24"/>
            </w:numPr>
            <w:tabs>
              <w:tab w:val="left" w:pos="1493"/>
            </w:tabs>
            <w:spacing w:line="276" w:lineRule="auto"/>
            <w:ind w:left="1152" w:hanging="663"/>
          </w:pPr>
        </w:pPrChange>
      </w:pPr>
      <w:ins w:id="383" w:author="Johannes Backer" w:date="2025-03-24T11:34:00Z">
        <w:r>
          <w:t xml:space="preserve"> The</w:t>
        </w:r>
        <w:r w:rsidRPr="007D6703">
          <w:t xml:space="preserve"> </w:t>
        </w:r>
        <w:r>
          <w:t>host</w:t>
        </w:r>
        <w:r w:rsidRPr="007D6703">
          <w:t xml:space="preserve"> </w:t>
        </w:r>
        <w:r>
          <w:t>supervisory</w:t>
        </w:r>
        <w:r w:rsidRPr="007D6703">
          <w:t xml:space="preserve"> </w:t>
        </w:r>
        <w:r>
          <w:t>authority</w:t>
        </w:r>
        <w:r w:rsidRPr="007D6703">
          <w:t xml:space="preserve"> </w:t>
        </w:r>
        <w:r>
          <w:t>should</w:t>
        </w:r>
        <w:r w:rsidRPr="007D6703">
          <w:t xml:space="preserve"> </w:t>
        </w:r>
        <w:r>
          <w:t>ensure</w:t>
        </w:r>
        <w:r w:rsidRPr="007D6703">
          <w:t xml:space="preserve"> </w:t>
        </w:r>
        <w:r>
          <w:t>that</w:t>
        </w:r>
        <w:r w:rsidRPr="007D6703">
          <w:t xml:space="preserve"> </w:t>
        </w:r>
        <w:r>
          <w:t>the</w:t>
        </w:r>
        <w:r w:rsidRPr="007D6703">
          <w:t xml:space="preserve"> </w:t>
        </w:r>
        <w:r>
          <w:t>third-country</w:t>
        </w:r>
        <w:r w:rsidRPr="007D6703">
          <w:t xml:space="preserve"> </w:t>
        </w:r>
        <w:r>
          <w:t>insurance</w:t>
        </w:r>
        <w:r w:rsidRPr="007D6703">
          <w:t xml:space="preserve"> </w:t>
        </w:r>
        <w:r>
          <w:t>undertaking</w:t>
        </w:r>
        <w:r w:rsidRPr="007D6703">
          <w:t xml:space="preserve"> </w:t>
        </w:r>
        <w:r>
          <w:t>submits</w:t>
        </w:r>
        <w:r w:rsidRPr="007D6703">
          <w:t xml:space="preserve"> </w:t>
        </w:r>
        <w:r>
          <w:t>to</w:t>
        </w:r>
        <w:r w:rsidRPr="007D6703">
          <w:t xml:space="preserve"> </w:t>
        </w:r>
        <w:r>
          <w:t>it</w:t>
        </w:r>
        <w:r w:rsidRPr="007D6703">
          <w:t xml:space="preserve"> </w:t>
        </w:r>
        <w:r>
          <w:t>the</w:t>
        </w:r>
        <w:r w:rsidRPr="007D6703">
          <w:t xml:space="preserve"> </w:t>
        </w:r>
        <w:r>
          <w:t>ORSA</w:t>
        </w:r>
        <w:r w:rsidRPr="007D6703">
          <w:t xml:space="preserve"> </w:t>
        </w:r>
        <w:r>
          <w:t>supervisory</w:t>
        </w:r>
        <w:r w:rsidRPr="007D6703">
          <w:t xml:space="preserve"> </w:t>
        </w:r>
        <w:r>
          <w:t>report</w:t>
        </w:r>
        <w:r w:rsidRPr="007D6703">
          <w:t xml:space="preserve"> </w:t>
        </w:r>
        <w:r>
          <w:t>in</w:t>
        </w:r>
        <w:r w:rsidRPr="007D6703">
          <w:t xml:space="preserve"> </w:t>
        </w:r>
        <w:r>
          <w:t>respect</w:t>
        </w:r>
        <w:r w:rsidRPr="007D6703">
          <w:t xml:space="preserve"> </w:t>
        </w:r>
        <w:r>
          <w:t>of</w:t>
        </w:r>
        <w:r w:rsidRPr="007D6703">
          <w:t xml:space="preserve"> </w:t>
        </w:r>
        <w:r>
          <w:t>its</w:t>
        </w:r>
        <w:r w:rsidRPr="007D6703">
          <w:t xml:space="preserve"> </w:t>
        </w:r>
        <w:r>
          <w:t>branch</w:t>
        </w:r>
        <w:r w:rsidRPr="007D6703">
          <w:t xml:space="preserve"> </w:t>
        </w:r>
        <w:r>
          <w:t>operations</w:t>
        </w:r>
        <w:r w:rsidRPr="007D6703">
          <w:t xml:space="preserve"> </w:t>
        </w:r>
        <w:r>
          <w:t>within</w:t>
        </w:r>
        <w:r w:rsidRPr="007D6703">
          <w:t xml:space="preserve"> </w:t>
        </w:r>
        <w:r>
          <w:t>2</w:t>
        </w:r>
        <w:r w:rsidRPr="007D6703">
          <w:t xml:space="preserve"> </w:t>
        </w:r>
        <w:r>
          <w:t>weeks</w:t>
        </w:r>
        <w:r w:rsidRPr="007D6703">
          <w:t xml:space="preserve"> </w:t>
        </w:r>
        <w:r>
          <w:t>after</w:t>
        </w:r>
        <w:r w:rsidRPr="007D6703">
          <w:t xml:space="preserve"> </w:t>
        </w:r>
        <w:r>
          <w:t>concluding</w:t>
        </w:r>
        <w:r w:rsidRPr="007D6703">
          <w:t xml:space="preserve"> </w:t>
        </w:r>
        <w:r>
          <w:t>the</w:t>
        </w:r>
        <w:r w:rsidRPr="007D6703">
          <w:t xml:space="preserve"> </w:t>
        </w:r>
        <w:r>
          <w:t>relevant</w:t>
        </w:r>
        <w:r w:rsidRPr="007D6703">
          <w:t xml:space="preserve"> </w:t>
        </w:r>
        <w:r>
          <w:t>own</w:t>
        </w:r>
        <w:r w:rsidRPr="007D6703">
          <w:t xml:space="preserve"> </w:t>
        </w:r>
        <w:r>
          <w:t>risk</w:t>
        </w:r>
        <w:r w:rsidRPr="007D6703">
          <w:t xml:space="preserve"> </w:t>
        </w:r>
        <w:r>
          <w:t>and</w:t>
        </w:r>
        <w:r w:rsidRPr="007D6703">
          <w:t xml:space="preserve"> </w:t>
        </w:r>
        <w:r>
          <w:t>solvency</w:t>
        </w:r>
        <w:r w:rsidRPr="007D6703">
          <w:t xml:space="preserve"> </w:t>
        </w:r>
        <w:r>
          <w:t>assessment.</w:t>
        </w:r>
      </w:ins>
    </w:p>
    <w:p w14:paraId="34EEC1D9" w14:textId="6DA653FB" w:rsidR="000221C6" w:rsidRDefault="000221C6">
      <w:pPr>
        <w:pStyle w:val="ListParagraph"/>
        <w:numPr>
          <w:ilvl w:val="1"/>
          <w:numId w:val="41"/>
        </w:numPr>
        <w:tabs>
          <w:tab w:val="left" w:pos="1493"/>
        </w:tabs>
        <w:spacing w:line="276" w:lineRule="auto"/>
        <w:rPr>
          <w:ins w:id="384" w:author="Johannes Backer" w:date="2025-03-24T11:34:00Z"/>
        </w:rPr>
        <w:pPrChange w:id="385" w:author="Johannes Backer" w:date="2025-05-15T08:14:00Z">
          <w:pPr>
            <w:pStyle w:val="ListParagraph"/>
            <w:numPr>
              <w:ilvl w:val="1"/>
              <w:numId w:val="24"/>
            </w:numPr>
            <w:tabs>
              <w:tab w:val="left" w:pos="1493"/>
            </w:tabs>
            <w:spacing w:line="276" w:lineRule="auto"/>
            <w:ind w:left="1152" w:hanging="663"/>
          </w:pPr>
        </w:pPrChange>
      </w:pPr>
      <w:ins w:id="386" w:author="Johannes Backer" w:date="2025-03-25T15:15:00Z">
        <w:r>
          <w:t>The host supervisory authority should ensure that the third-country insurance undertaking complies wi</w:t>
        </w:r>
      </w:ins>
      <w:ins w:id="387" w:author="Johannes Backer" w:date="2025-03-25T15:16:00Z">
        <w:r>
          <w:t>t</w:t>
        </w:r>
      </w:ins>
      <w:ins w:id="388" w:author="Johannes Backer" w:date="2025-03-27T16:56:00Z">
        <w:r w:rsidR="00C55DA3">
          <w:t>h</w:t>
        </w:r>
      </w:ins>
      <w:ins w:id="389" w:author="Johannes Backer" w:date="2025-03-25T15:16:00Z">
        <w:r>
          <w:t xml:space="preserve"> Article 313 of the Delegated Regulation (EU) 2015/35 when submitting </w:t>
        </w:r>
      </w:ins>
      <w:ins w:id="390" w:author="Johannes Backer" w:date="2025-03-25T15:17:00Z">
        <w:r>
          <w:t>relevant information.</w:t>
        </w:r>
      </w:ins>
    </w:p>
    <w:bookmarkEnd w:id="361"/>
    <w:p w14:paraId="07214C64" w14:textId="17D2F379" w:rsidR="004B003E" w:rsidRDefault="004B003E">
      <w:pPr>
        <w:tabs>
          <w:tab w:val="left" w:pos="1493"/>
        </w:tabs>
        <w:spacing w:line="276" w:lineRule="auto"/>
        <w:ind w:left="489"/>
        <w:pPrChange w:id="391" w:author="Johannes Backer" w:date="2025-03-24T11:34:00Z">
          <w:pPr>
            <w:pStyle w:val="ListParagraph"/>
            <w:numPr>
              <w:ilvl w:val="1"/>
              <w:numId w:val="24"/>
            </w:numPr>
            <w:tabs>
              <w:tab w:val="left" w:pos="1493"/>
            </w:tabs>
            <w:spacing w:line="276" w:lineRule="auto"/>
            <w:ind w:left="1152" w:hanging="663"/>
          </w:pPr>
        </w:pPrChange>
      </w:pPr>
    </w:p>
    <w:p w14:paraId="7202750C" w14:textId="77777777" w:rsidR="00BF6324" w:rsidRDefault="00A51A09">
      <w:pPr>
        <w:pStyle w:val="Heading1"/>
        <w:ind w:right="127"/>
      </w:pPr>
      <w:r>
        <w:t>Guideline</w:t>
      </w:r>
      <w:r>
        <w:rPr>
          <w:rFonts w:ascii="Times New Roman" w:hAnsi="Times New Roman"/>
          <w:b w:val="0"/>
        </w:rPr>
        <w:t xml:space="preserve"> </w:t>
      </w:r>
      <w:r>
        <w:t>52</w:t>
      </w:r>
      <w:r>
        <w:rPr>
          <w:rFonts w:ascii="Times New Roman" w:hAnsi="Times New Roman"/>
          <w:b w:val="0"/>
        </w:rPr>
        <w:t xml:space="preserve"> </w:t>
      </w:r>
      <w:r>
        <w:t>-</w:t>
      </w:r>
      <w:r>
        <w:rPr>
          <w:rFonts w:ascii="Times New Roman" w:hAnsi="Times New Roman"/>
          <w:b w:val="0"/>
        </w:rPr>
        <w:t xml:space="preserve"> </w:t>
      </w:r>
      <w:r>
        <w:t>Supervisory</w:t>
      </w:r>
      <w:r>
        <w:rPr>
          <w:rFonts w:ascii="Times New Roman" w:hAnsi="Times New Roman"/>
          <w:b w:val="0"/>
        </w:rPr>
        <w:t xml:space="preserve"> </w:t>
      </w:r>
      <w:r>
        <w:t>authority’s</w:t>
      </w:r>
      <w:r>
        <w:rPr>
          <w:rFonts w:ascii="Times New Roman" w:hAnsi="Times New Roman"/>
          <w:b w:val="0"/>
        </w:rPr>
        <w:t xml:space="preserve"> </w:t>
      </w:r>
      <w:r>
        <w:t>request</w:t>
      </w:r>
      <w:r>
        <w:rPr>
          <w:rFonts w:ascii="Times New Roman" w:hAnsi="Times New Roman"/>
          <w:b w:val="0"/>
        </w:rPr>
        <w:t xml:space="preserve"> </w:t>
      </w:r>
      <w:r>
        <w:t>for</w:t>
      </w:r>
      <w:r>
        <w:rPr>
          <w:rFonts w:ascii="Times New Roman" w:hAnsi="Times New Roman"/>
          <w:b w:val="0"/>
        </w:rPr>
        <w:t xml:space="preserve"> </w:t>
      </w:r>
      <w:r>
        <w:t>submission</w:t>
      </w:r>
      <w:r>
        <w:rPr>
          <w:rFonts w:ascii="Times New Roman" w:hAnsi="Times New Roman"/>
          <w:b w:val="0"/>
        </w:rPr>
        <w:t xml:space="preserve"> </w:t>
      </w:r>
      <w:r>
        <w:t>of</w:t>
      </w:r>
      <w:r>
        <w:rPr>
          <w:rFonts w:ascii="Times New Roman" w:hAnsi="Times New Roman"/>
          <w:b w:val="0"/>
        </w:rPr>
        <w:t xml:space="preserve"> </w:t>
      </w:r>
      <w:r>
        <w:t>the</w:t>
      </w:r>
      <w:r>
        <w:rPr>
          <w:rFonts w:ascii="Times New Roman" w:hAnsi="Times New Roman"/>
          <w:b w:val="0"/>
        </w:rPr>
        <w:t xml:space="preserve"> </w:t>
      </w:r>
      <w:r>
        <w:t>regular</w:t>
      </w:r>
      <w:r>
        <w:rPr>
          <w:rFonts w:ascii="Times New Roman" w:hAnsi="Times New Roman"/>
          <w:b w:val="0"/>
        </w:rPr>
        <w:t xml:space="preserve"> </w:t>
      </w:r>
      <w:r>
        <w:t>supervisory</w:t>
      </w:r>
      <w:r>
        <w:rPr>
          <w:rFonts w:ascii="Times New Roman" w:hAnsi="Times New Roman"/>
          <w:b w:val="0"/>
        </w:rPr>
        <w:t xml:space="preserve"> </w:t>
      </w:r>
      <w:r>
        <w:t>report</w:t>
      </w:r>
    </w:p>
    <w:p w14:paraId="635130CA" w14:textId="46217972" w:rsidR="00BF6324" w:rsidRDefault="00A83972">
      <w:pPr>
        <w:pStyle w:val="ListParagraph"/>
        <w:numPr>
          <w:ilvl w:val="1"/>
          <w:numId w:val="41"/>
        </w:numPr>
        <w:tabs>
          <w:tab w:val="left" w:pos="1493"/>
        </w:tabs>
        <w:spacing w:line="276" w:lineRule="auto"/>
        <w:pPrChange w:id="392" w:author="Johannes Backer" w:date="2025-05-15T08:14:00Z">
          <w:pPr>
            <w:pStyle w:val="ListParagraph"/>
            <w:numPr>
              <w:ilvl w:val="1"/>
              <w:numId w:val="24"/>
            </w:numPr>
            <w:tabs>
              <w:tab w:val="left" w:pos="1493"/>
            </w:tabs>
            <w:spacing w:line="276" w:lineRule="auto"/>
            <w:ind w:left="1152" w:hanging="663"/>
          </w:pPr>
        </w:pPrChange>
      </w:pPr>
      <w:r>
        <w:t>The</w:t>
      </w:r>
      <w:r w:rsidRPr="00CD5B7A">
        <w:t xml:space="preserve"> </w:t>
      </w:r>
      <w:r>
        <w:t>host</w:t>
      </w:r>
      <w:r w:rsidRPr="00CD5B7A">
        <w:t xml:space="preserve"> </w:t>
      </w:r>
      <w:r>
        <w:t>supervisory</w:t>
      </w:r>
      <w:r w:rsidRPr="00CD5B7A">
        <w:t xml:space="preserve"> </w:t>
      </w:r>
      <w:r>
        <w:t>authority</w:t>
      </w:r>
      <w:r w:rsidRPr="00CD5B7A">
        <w:t xml:space="preserve"> </w:t>
      </w:r>
      <w:r>
        <w:t>should</w:t>
      </w:r>
      <w:r w:rsidRPr="00CD5B7A">
        <w:t xml:space="preserve"> </w:t>
      </w:r>
      <w:r>
        <w:t>decide,</w:t>
      </w:r>
      <w:r w:rsidRPr="00CD5B7A">
        <w:t xml:space="preserve"> </w:t>
      </w:r>
      <w:r>
        <w:t>considering</w:t>
      </w:r>
      <w:ins w:id="393" w:author="Johannes Backer" w:date="2025-03-24T11:27:00Z">
        <w:r w:rsidR="004B003E">
          <w:t xml:space="preserve"> Article 35 (5a)</w:t>
        </w:r>
      </w:ins>
      <w:ins w:id="394" w:author="Johannes Backer" w:date="2025-03-24T11:29:00Z">
        <w:r w:rsidR="004B003E">
          <w:t xml:space="preserve"> </w:t>
        </w:r>
      </w:ins>
      <w:ins w:id="395" w:author="Johannes Backer" w:date="2025-03-24T11:27:00Z">
        <w:r w:rsidR="004B003E">
          <w:t xml:space="preserve">of Directive </w:t>
        </w:r>
      </w:ins>
      <w:ins w:id="396" w:author="Johannes Backer" w:date="2025-05-15T08:25:00Z">
        <w:r w:rsidR="00C12622">
          <w:t>2009/138/EC</w:t>
        </w:r>
      </w:ins>
      <w:ins w:id="397" w:author="Johannes Backer" w:date="2025-03-24T11:28:00Z">
        <w:r w:rsidR="004B003E">
          <w:t xml:space="preserve">  </w:t>
        </w:r>
      </w:ins>
      <w:del w:id="398" w:author="Johannes Backer" w:date="2025-03-24T11:27:00Z">
        <w:r w:rsidRPr="00CD5B7A" w:rsidDel="004B003E">
          <w:delText xml:space="preserve"> </w:delText>
        </w:r>
        <w:r w:rsidDel="004B003E">
          <w:delText>Guideline</w:delText>
        </w:r>
        <w:r w:rsidRPr="00CD5B7A" w:rsidDel="004B003E">
          <w:delText xml:space="preserve"> </w:delText>
        </w:r>
        <w:r w:rsidDel="004B003E">
          <w:delText>51</w:delText>
        </w:r>
      </w:del>
      <w:r>
        <w:t>,</w:t>
      </w:r>
      <w:r w:rsidRPr="00CD5B7A">
        <w:t xml:space="preserve"> </w:t>
      </w:r>
      <w:r>
        <w:t>on</w:t>
      </w:r>
      <w:r w:rsidRPr="00CD5B7A">
        <w:t xml:space="preserve"> </w:t>
      </w:r>
      <w:r>
        <w:t>the</w:t>
      </w:r>
      <w:r w:rsidRPr="00CD5B7A">
        <w:t xml:space="preserve"> </w:t>
      </w:r>
      <w:r>
        <w:t>frequency</w:t>
      </w:r>
      <w:r w:rsidRPr="00CD5B7A">
        <w:t xml:space="preserve"> </w:t>
      </w:r>
      <w:r>
        <w:t>for</w:t>
      </w:r>
      <w:r w:rsidRPr="00CD5B7A">
        <w:t xml:space="preserve"> </w:t>
      </w:r>
      <w:r>
        <w:t>the</w:t>
      </w:r>
      <w:r w:rsidRPr="00CD5B7A">
        <w:t xml:space="preserve"> </w:t>
      </w:r>
      <w:r>
        <w:t>submission</w:t>
      </w:r>
      <w:r w:rsidRPr="00CD5B7A">
        <w:t xml:space="preserve"> </w:t>
      </w:r>
      <w:r>
        <w:t>by</w:t>
      </w:r>
      <w:r w:rsidRPr="00CD5B7A">
        <w:t xml:space="preserve"> </w:t>
      </w:r>
      <w:r>
        <w:t>the</w:t>
      </w:r>
      <w:r w:rsidRPr="00CD5B7A">
        <w:t xml:space="preserve"> </w:t>
      </w:r>
      <w:r>
        <w:t>third-country</w:t>
      </w:r>
      <w:r w:rsidRPr="00CD5B7A">
        <w:t xml:space="preserve"> </w:t>
      </w:r>
      <w:r>
        <w:t>insurance</w:t>
      </w:r>
      <w:r w:rsidRPr="00CD5B7A">
        <w:t xml:space="preserve"> </w:t>
      </w:r>
      <w:r>
        <w:t>undertaking</w:t>
      </w:r>
      <w:r w:rsidRPr="00CD5B7A">
        <w:t xml:space="preserve"> </w:t>
      </w:r>
      <w:r>
        <w:t>of</w:t>
      </w:r>
      <w:r w:rsidRPr="00CD5B7A">
        <w:t xml:space="preserve"> </w:t>
      </w:r>
      <w:r>
        <w:t>its</w:t>
      </w:r>
      <w:r w:rsidRPr="00CD5B7A">
        <w:t xml:space="preserve"> </w:t>
      </w:r>
      <w:r>
        <w:t>regular</w:t>
      </w:r>
      <w:r w:rsidRPr="00CD5B7A">
        <w:t xml:space="preserve"> </w:t>
      </w:r>
      <w:r>
        <w:t>supervisory</w:t>
      </w:r>
      <w:r w:rsidRPr="00CD5B7A">
        <w:t xml:space="preserve"> </w:t>
      </w:r>
      <w:r>
        <w:t>report</w:t>
      </w:r>
      <w:r w:rsidRPr="00CD5B7A">
        <w:t xml:space="preserve"> </w:t>
      </w:r>
      <w:r>
        <w:t>in</w:t>
      </w:r>
      <w:r w:rsidRPr="00CD5B7A">
        <w:t xml:space="preserve"> </w:t>
      </w:r>
      <w:r>
        <w:t>respect</w:t>
      </w:r>
      <w:r w:rsidRPr="00CD5B7A">
        <w:t xml:space="preserve"> </w:t>
      </w:r>
      <w:r>
        <w:t>of</w:t>
      </w:r>
      <w:r w:rsidRPr="00CD5B7A">
        <w:t xml:space="preserve"> </w:t>
      </w:r>
      <w:r>
        <w:t>branch</w:t>
      </w:r>
      <w:r w:rsidRPr="00CD5B7A">
        <w:t xml:space="preserve"> </w:t>
      </w:r>
      <w:r>
        <w:t>operations.</w:t>
      </w:r>
    </w:p>
    <w:p w14:paraId="3CC990B9" w14:textId="3C98F87D" w:rsidR="00BF6324" w:rsidRDefault="00A51A09">
      <w:pPr>
        <w:pStyle w:val="Heading1"/>
        <w:spacing w:before="239"/>
      </w:pPr>
      <w:r>
        <w:t>Guideline</w:t>
      </w:r>
      <w:r>
        <w:rPr>
          <w:rFonts w:ascii="Times New Roman"/>
          <w:b w:val="0"/>
          <w:spacing w:val="16"/>
        </w:rPr>
        <w:t xml:space="preserve"> </w:t>
      </w:r>
      <w:r>
        <w:t>53</w:t>
      </w:r>
      <w:r>
        <w:rPr>
          <w:rFonts w:ascii="Times New Roman"/>
          <w:b w:val="0"/>
          <w:spacing w:val="15"/>
        </w:rPr>
        <w:t xml:space="preserve"> </w:t>
      </w:r>
      <w:r>
        <w:t>-</w:t>
      </w:r>
      <w:r>
        <w:rPr>
          <w:rFonts w:ascii="Times New Roman"/>
          <w:b w:val="0"/>
          <w:spacing w:val="16"/>
        </w:rPr>
        <w:t xml:space="preserve"> </w:t>
      </w:r>
      <w:del w:id="399" w:author="Johannes Backer" w:date="2025-04-04T09:57:00Z">
        <w:r w:rsidDel="008C7BFA">
          <w:delText>A</w:delText>
        </w:r>
        <w:r w:rsidDel="008C7BFA">
          <w:rPr>
            <w:rFonts w:ascii="Times New Roman"/>
            <w:b w:val="0"/>
            <w:spacing w:val="16"/>
          </w:rPr>
          <w:delText xml:space="preserve"> </w:delText>
        </w:r>
        <w:r w:rsidDel="008C7BFA">
          <w:delText>summary</w:delText>
        </w:r>
        <w:r w:rsidDel="008C7BFA">
          <w:rPr>
            <w:rFonts w:ascii="Times New Roman"/>
            <w:b w:val="0"/>
            <w:spacing w:val="16"/>
          </w:rPr>
          <w:delText xml:space="preserve"> </w:delText>
        </w:r>
        <w:r w:rsidDel="008C7BFA">
          <w:delText>regular</w:delText>
        </w:r>
        <w:r w:rsidDel="008C7BFA">
          <w:rPr>
            <w:rFonts w:ascii="Times New Roman"/>
            <w:b w:val="0"/>
            <w:spacing w:val="17"/>
          </w:rPr>
          <w:delText xml:space="preserve"> </w:delText>
        </w:r>
        <w:r w:rsidDel="008C7BFA">
          <w:delText>supervisory</w:delText>
        </w:r>
        <w:r w:rsidDel="008C7BFA">
          <w:rPr>
            <w:rFonts w:ascii="Times New Roman"/>
            <w:b w:val="0"/>
            <w:spacing w:val="17"/>
          </w:rPr>
          <w:delText xml:space="preserve"> </w:delText>
        </w:r>
        <w:r w:rsidDel="008C7BFA">
          <w:rPr>
            <w:spacing w:val="-2"/>
          </w:rPr>
          <w:delText>report</w:delText>
        </w:r>
      </w:del>
      <w:ins w:id="400" w:author="Johannes Backer" w:date="2025-04-04T09:57:00Z">
        <w:r w:rsidR="008C7BFA">
          <w:rPr>
            <w:spacing w:val="-2"/>
          </w:rPr>
          <w:t>Material changes</w:t>
        </w:r>
      </w:ins>
    </w:p>
    <w:p w14:paraId="1BC1CCCB" w14:textId="23EE4858" w:rsidR="00BF6324" w:rsidRDefault="00A83972">
      <w:pPr>
        <w:pStyle w:val="ListParagraph"/>
        <w:numPr>
          <w:ilvl w:val="1"/>
          <w:numId w:val="41"/>
        </w:numPr>
        <w:tabs>
          <w:tab w:val="left" w:pos="1493"/>
        </w:tabs>
        <w:spacing w:line="276" w:lineRule="auto"/>
        <w:pPrChange w:id="401" w:author="Johannes Backer" w:date="2025-05-15T08:14:00Z">
          <w:pPr>
            <w:pStyle w:val="ListParagraph"/>
            <w:numPr>
              <w:ilvl w:val="1"/>
              <w:numId w:val="24"/>
            </w:numPr>
            <w:tabs>
              <w:tab w:val="left" w:pos="1493"/>
            </w:tabs>
            <w:spacing w:line="276" w:lineRule="auto"/>
            <w:ind w:left="1152" w:hanging="663"/>
          </w:pPr>
        </w:pPrChange>
      </w:pPr>
      <w:r>
        <w:t>Where</w:t>
      </w:r>
      <w:r w:rsidRPr="00DC1D3D">
        <w:t xml:space="preserve"> </w:t>
      </w:r>
      <w:r>
        <w:t>the</w:t>
      </w:r>
      <w:r w:rsidRPr="00DC1D3D">
        <w:t xml:space="preserve"> </w:t>
      </w:r>
      <w:r>
        <w:t>host</w:t>
      </w:r>
      <w:r w:rsidRPr="00DC1D3D">
        <w:t xml:space="preserve"> </w:t>
      </w:r>
      <w:r>
        <w:t>supervisory</w:t>
      </w:r>
      <w:r w:rsidRPr="00DC1D3D">
        <w:t xml:space="preserve"> </w:t>
      </w:r>
      <w:r>
        <w:t>authority</w:t>
      </w:r>
      <w:r w:rsidRPr="00DC1D3D">
        <w:t xml:space="preserve"> </w:t>
      </w:r>
      <w:r>
        <w:t>does</w:t>
      </w:r>
      <w:r w:rsidRPr="00DC1D3D">
        <w:t xml:space="preserve"> </w:t>
      </w:r>
      <w:r>
        <w:t>not</w:t>
      </w:r>
      <w:r w:rsidRPr="00DC1D3D">
        <w:t xml:space="preserve"> </w:t>
      </w:r>
      <w:r>
        <w:t>require,</w:t>
      </w:r>
      <w:r w:rsidRPr="00DC1D3D">
        <w:t xml:space="preserve"> </w:t>
      </w:r>
      <w:r>
        <w:t>in</w:t>
      </w:r>
      <w:r w:rsidRPr="00DC1D3D">
        <w:t xml:space="preserve"> </w:t>
      </w:r>
      <w:r>
        <w:t>accordance</w:t>
      </w:r>
      <w:r w:rsidRPr="00DC1D3D">
        <w:t xml:space="preserve"> </w:t>
      </w:r>
      <w:r>
        <w:t>with</w:t>
      </w:r>
      <w:r w:rsidRPr="00DC1D3D">
        <w:t xml:space="preserve"> </w:t>
      </w:r>
      <w:r>
        <w:t>Guideline</w:t>
      </w:r>
      <w:r w:rsidRPr="00DC1D3D">
        <w:t xml:space="preserve"> </w:t>
      </w:r>
      <w:r>
        <w:t>51</w:t>
      </w:r>
      <w:r w:rsidRPr="00DC1D3D">
        <w:t xml:space="preserve"> </w:t>
      </w:r>
      <w:r>
        <w:t>and</w:t>
      </w:r>
      <w:r w:rsidRPr="00DC1D3D">
        <w:t xml:space="preserve"> </w:t>
      </w:r>
      <w:r>
        <w:t>52,</w:t>
      </w:r>
      <w:r w:rsidRPr="00DC1D3D">
        <w:t xml:space="preserve"> </w:t>
      </w:r>
      <w:r>
        <w:t>a</w:t>
      </w:r>
      <w:r w:rsidRPr="00DC1D3D">
        <w:t xml:space="preserve"> </w:t>
      </w:r>
      <w:r>
        <w:t>regular</w:t>
      </w:r>
      <w:r w:rsidRPr="00DC1D3D">
        <w:t xml:space="preserve"> </w:t>
      </w:r>
      <w:r>
        <w:t>supervisory</w:t>
      </w:r>
      <w:r w:rsidRPr="00DC1D3D">
        <w:t xml:space="preserve"> </w:t>
      </w:r>
      <w:r>
        <w:t>report</w:t>
      </w:r>
      <w:r w:rsidRPr="00DC1D3D">
        <w:t xml:space="preserve"> </w:t>
      </w:r>
      <w:r>
        <w:t>in</w:t>
      </w:r>
      <w:r w:rsidRPr="00DC1D3D">
        <w:t xml:space="preserve"> </w:t>
      </w:r>
      <w:r>
        <w:t>respect</w:t>
      </w:r>
      <w:r w:rsidRPr="00DC1D3D">
        <w:t xml:space="preserve"> </w:t>
      </w:r>
      <w:r>
        <w:t>of</w:t>
      </w:r>
      <w:r w:rsidRPr="00DC1D3D">
        <w:t xml:space="preserve"> </w:t>
      </w:r>
      <w:r>
        <w:t>branch</w:t>
      </w:r>
      <w:r w:rsidRPr="00DC1D3D">
        <w:t xml:space="preserve"> </w:t>
      </w:r>
      <w:r>
        <w:t>operations</w:t>
      </w:r>
      <w:r w:rsidRPr="00DC1D3D">
        <w:t xml:space="preserve"> </w:t>
      </w:r>
      <w:r>
        <w:t>to</w:t>
      </w:r>
      <w:r w:rsidRPr="00DC1D3D">
        <w:t xml:space="preserve"> </w:t>
      </w:r>
      <w:r>
        <w:t>be</w:t>
      </w:r>
      <w:r w:rsidRPr="00DC1D3D">
        <w:t xml:space="preserve"> </w:t>
      </w:r>
      <w:r>
        <w:t>submitted</w:t>
      </w:r>
      <w:r w:rsidRPr="00DC1D3D">
        <w:t xml:space="preserve"> </w:t>
      </w:r>
      <w:r>
        <w:t>in</w:t>
      </w:r>
      <w:r w:rsidRPr="00DC1D3D">
        <w:t xml:space="preserve"> </w:t>
      </w:r>
      <w:r>
        <w:t>relation</w:t>
      </w:r>
      <w:r w:rsidRPr="00DC1D3D">
        <w:t xml:space="preserve"> </w:t>
      </w:r>
      <w:r>
        <w:t>to</w:t>
      </w:r>
      <w:r w:rsidRPr="00DC1D3D">
        <w:t xml:space="preserve"> </w:t>
      </w:r>
      <w:r>
        <w:t>a</w:t>
      </w:r>
      <w:r w:rsidRPr="00DC1D3D">
        <w:t xml:space="preserve"> </w:t>
      </w:r>
      <w:r>
        <w:t>financial</w:t>
      </w:r>
      <w:r w:rsidRPr="00DC1D3D">
        <w:t xml:space="preserve"> </w:t>
      </w:r>
      <w:r>
        <w:t>year,</w:t>
      </w:r>
      <w:r w:rsidRPr="00DC1D3D">
        <w:t xml:space="preserve"> </w:t>
      </w:r>
      <w:r>
        <w:t>it</w:t>
      </w:r>
      <w:r w:rsidRPr="00DC1D3D">
        <w:t xml:space="preserve"> </w:t>
      </w:r>
      <w:r>
        <w:t>should</w:t>
      </w:r>
      <w:r w:rsidRPr="00DC1D3D">
        <w:t xml:space="preserve"> </w:t>
      </w:r>
      <w:r>
        <w:t>ensure</w:t>
      </w:r>
      <w:r w:rsidRPr="00DC1D3D">
        <w:t xml:space="preserve"> </w:t>
      </w:r>
      <w:r>
        <w:t>that</w:t>
      </w:r>
      <w:r w:rsidRPr="00DC1D3D">
        <w:t xml:space="preserve"> </w:t>
      </w:r>
      <w:r>
        <w:t>the</w:t>
      </w:r>
      <w:r w:rsidRPr="00DC1D3D">
        <w:t xml:space="preserve"> </w:t>
      </w:r>
      <w:r>
        <w:t>third-country</w:t>
      </w:r>
      <w:r w:rsidRPr="00DC1D3D">
        <w:t xml:space="preserve"> </w:t>
      </w:r>
      <w:r>
        <w:t>insurance</w:t>
      </w:r>
      <w:r w:rsidRPr="00DC1D3D">
        <w:t xml:space="preserve"> </w:t>
      </w:r>
      <w:r>
        <w:t>undertaking</w:t>
      </w:r>
      <w:r w:rsidRPr="00DC1D3D">
        <w:t xml:space="preserve"> </w:t>
      </w:r>
      <w:r>
        <w:t>nevertheless</w:t>
      </w:r>
      <w:r w:rsidRPr="00DC1D3D">
        <w:t xml:space="preserve"> </w:t>
      </w:r>
      <w:proofErr w:type="spellStart"/>
      <w:ins w:id="402" w:author="Johannes Backer" w:date="2025-04-04T09:39:00Z">
        <w:r w:rsidR="00D272E5">
          <w:t>asseses</w:t>
        </w:r>
      </w:ins>
      <w:proofErr w:type="spellEnd"/>
      <w:ins w:id="403" w:author="Johannes Backer" w:date="2025-04-04T09:40:00Z">
        <w:r w:rsidR="00D272E5">
          <w:t xml:space="preserve"> if any </w:t>
        </w:r>
      </w:ins>
      <w:del w:id="404" w:author="Johannes Backer" w:date="2025-04-04T09:39:00Z">
        <w:r w:rsidDel="00D272E5">
          <w:delText>submits</w:delText>
        </w:r>
        <w:r w:rsidRPr="00DC1D3D" w:rsidDel="00D272E5">
          <w:delText xml:space="preserve"> </w:delText>
        </w:r>
        <w:r w:rsidDel="00D272E5">
          <w:delText>to</w:delText>
        </w:r>
        <w:r w:rsidRPr="00DC1D3D" w:rsidDel="00D272E5">
          <w:delText xml:space="preserve"> </w:delText>
        </w:r>
        <w:r w:rsidDel="00D272E5">
          <w:delText>it</w:delText>
        </w:r>
        <w:r w:rsidRPr="00DC1D3D" w:rsidDel="00D272E5">
          <w:delText xml:space="preserve"> </w:delText>
        </w:r>
        <w:r w:rsidDel="00D272E5">
          <w:delText>a</w:delText>
        </w:r>
        <w:r w:rsidRPr="00DC1D3D" w:rsidDel="00D272E5">
          <w:delText xml:space="preserve"> </w:delText>
        </w:r>
        <w:r w:rsidDel="00D272E5">
          <w:delText>summary</w:delText>
        </w:r>
        <w:r w:rsidRPr="00DC1D3D" w:rsidDel="00D272E5">
          <w:delText xml:space="preserve"> </w:delText>
        </w:r>
        <w:r w:rsidDel="00D272E5">
          <w:delText>regular</w:delText>
        </w:r>
        <w:r w:rsidRPr="00DC1D3D" w:rsidDel="00D272E5">
          <w:delText xml:space="preserve"> </w:delText>
        </w:r>
        <w:r w:rsidDel="00D272E5">
          <w:delText>supervisory</w:delText>
        </w:r>
        <w:r w:rsidRPr="00DC1D3D" w:rsidDel="00D272E5">
          <w:delText xml:space="preserve"> </w:delText>
        </w:r>
        <w:r w:rsidDel="00D272E5">
          <w:delText>report</w:delText>
        </w:r>
        <w:r w:rsidRPr="00DC1D3D" w:rsidDel="00D272E5">
          <w:delText xml:space="preserve"> </w:delText>
        </w:r>
        <w:r w:rsidDel="00D272E5">
          <w:delText>which</w:delText>
        </w:r>
        <w:r w:rsidRPr="00DC1D3D" w:rsidDel="00D272E5">
          <w:delText xml:space="preserve"> </w:delText>
        </w:r>
        <w:r w:rsidDel="00D272E5">
          <w:delText>sets</w:delText>
        </w:r>
        <w:r w:rsidRPr="00DC1D3D" w:rsidDel="00D272E5">
          <w:delText xml:space="preserve"> </w:delText>
        </w:r>
        <w:r w:rsidDel="00D272E5">
          <w:delText>out</w:delText>
        </w:r>
        <w:r w:rsidRPr="00DC1D3D" w:rsidDel="00D272E5">
          <w:delText xml:space="preserve"> </w:delText>
        </w:r>
        <w:r w:rsidDel="00D272E5">
          <w:delText>all</w:delText>
        </w:r>
        <w:r w:rsidRPr="00DC1D3D" w:rsidDel="00D272E5">
          <w:delText xml:space="preserve"> </w:delText>
        </w:r>
      </w:del>
      <w:r>
        <w:t>material</w:t>
      </w:r>
      <w:r w:rsidRPr="00DC1D3D">
        <w:t xml:space="preserve"> </w:t>
      </w:r>
      <w:r>
        <w:t>changes</w:t>
      </w:r>
      <w:r w:rsidRPr="00DC1D3D">
        <w:t xml:space="preserve"> </w:t>
      </w:r>
      <w:del w:id="405" w:author="Johannes Backer" w:date="2025-04-04T09:40:00Z">
        <w:r w:rsidDel="00D272E5">
          <w:delText>that</w:delText>
        </w:r>
        <w:r w:rsidRPr="00DC1D3D" w:rsidDel="00D272E5">
          <w:delText xml:space="preserve"> </w:delText>
        </w:r>
        <w:r w:rsidDel="00D272E5">
          <w:delText>have</w:delText>
        </w:r>
        <w:r w:rsidRPr="00DC1D3D" w:rsidDel="00D272E5">
          <w:delText xml:space="preserve"> </w:delText>
        </w:r>
      </w:del>
      <w:r>
        <w:t>occurred</w:t>
      </w:r>
      <w:r w:rsidRPr="00DC1D3D">
        <w:t xml:space="preserve"> </w:t>
      </w:r>
      <w:del w:id="406" w:author="Johannes Backer" w:date="2025-04-04T09:41:00Z">
        <w:r w:rsidDel="00D272E5">
          <w:delText>regarding</w:delText>
        </w:r>
        <w:r w:rsidRPr="00DC1D3D" w:rsidDel="00D272E5">
          <w:delText xml:space="preserve"> </w:delText>
        </w:r>
        <w:r w:rsidDel="00D272E5">
          <w:delText>business</w:delText>
        </w:r>
        <w:r w:rsidRPr="00DC1D3D" w:rsidDel="00D272E5">
          <w:delText xml:space="preserve"> </w:delText>
        </w:r>
        <w:r w:rsidDel="00D272E5">
          <w:delText>and</w:delText>
        </w:r>
        <w:r w:rsidRPr="00DC1D3D" w:rsidDel="00D272E5">
          <w:delText xml:space="preserve"> </w:delText>
        </w:r>
        <w:r w:rsidDel="00D272E5">
          <w:delText>performance,</w:delText>
        </w:r>
        <w:r w:rsidRPr="00DC1D3D" w:rsidDel="00D272E5">
          <w:delText xml:space="preserve"> </w:delText>
        </w:r>
        <w:r w:rsidDel="00D272E5">
          <w:delText>system</w:delText>
        </w:r>
        <w:r w:rsidRPr="00DC1D3D" w:rsidDel="00D272E5">
          <w:delText xml:space="preserve"> </w:delText>
        </w:r>
        <w:r w:rsidDel="00D272E5">
          <w:delText>of</w:delText>
        </w:r>
        <w:r w:rsidRPr="00DC1D3D" w:rsidDel="00D272E5">
          <w:delText xml:space="preserve"> </w:delText>
        </w:r>
        <w:r w:rsidDel="00D272E5">
          <w:delText>governance,</w:delText>
        </w:r>
        <w:r w:rsidRPr="00DC1D3D" w:rsidDel="00D272E5">
          <w:delText xml:space="preserve"> </w:delText>
        </w:r>
        <w:r w:rsidDel="00D272E5">
          <w:delText>risk</w:delText>
        </w:r>
        <w:r w:rsidRPr="00DC1D3D" w:rsidDel="00D272E5">
          <w:delText xml:space="preserve"> </w:delText>
        </w:r>
        <w:r w:rsidDel="00D272E5">
          <w:delText>profile,</w:delText>
        </w:r>
        <w:r w:rsidRPr="00DC1D3D" w:rsidDel="00D272E5">
          <w:delText xml:space="preserve"> </w:delText>
        </w:r>
        <w:r w:rsidDel="00D272E5">
          <w:delText>valuation</w:delText>
        </w:r>
        <w:r w:rsidRPr="00DC1D3D" w:rsidDel="00D272E5">
          <w:delText xml:space="preserve"> </w:delText>
        </w:r>
        <w:r w:rsidDel="00D272E5">
          <w:delText>for</w:delText>
        </w:r>
        <w:r w:rsidRPr="00DC1D3D" w:rsidDel="00D272E5">
          <w:delText xml:space="preserve"> </w:delText>
        </w:r>
        <w:r w:rsidDel="00D272E5">
          <w:delText>solvency</w:delText>
        </w:r>
        <w:r w:rsidRPr="00DC1D3D" w:rsidDel="00D272E5">
          <w:delText xml:space="preserve"> </w:delText>
        </w:r>
        <w:r w:rsidDel="00D272E5">
          <w:delText>purposes</w:delText>
        </w:r>
        <w:r w:rsidRPr="00DC1D3D" w:rsidDel="00D272E5">
          <w:delText xml:space="preserve"> </w:delText>
        </w:r>
        <w:r w:rsidDel="00D272E5">
          <w:delText>and</w:delText>
        </w:r>
        <w:r w:rsidRPr="00DC1D3D" w:rsidDel="00D272E5">
          <w:delText xml:space="preserve"> </w:delText>
        </w:r>
        <w:r w:rsidDel="00D272E5">
          <w:delText>capital</w:delText>
        </w:r>
        <w:r w:rsidRPr="00DC1D3D" w:rsidDel="00D272E5">
          <w:delText xml:space="preserve"> </w:delText>
        </w:r>
        <w:r w:rsidDel="00D272E5">
          <w:delText>management</w:delText>
        </w:r>
        <w:r w:rsidRPr="00DC1D3D" w:rsidDel="00D272E5">
          <w:delText xml:space="preserve"> </w:delText>
        </w:r>
      </w:del>
      <w:r>
        <w:t>in</w:t>
      </w:r>
      <w:r w:rsidRPr="00DC1D3D">
        <w:t xml:space="preserve"> </w:t>
      </w:r>
      <w:r>
        <w:t>respect</w:t>
      </w:r>
      <w:r w:rsidRPr="00DC1D3D">
        <w:t xml:space="preserve"> </w:t>
      </w:r>
      <w:r>
        <w:t>of</w:t>
      </w:r>
      <w:r w:rsidRPr="00DC1D3D">
        <w:t xml:space="preserve"> </w:t>
      </w:r>
      <w:r>
        <w:t>branch</w:t>
      </w:r>
      <w:r w:rsidRPr="00DC1D3D">
        <w:t xml:space="preserve"> </w:t>
      </w:r>
      <w:r>
        <w:t>operations</w:t>
      </w:r>
      <w:r w:rsidRPr="00DC1D3D">
        <w:t xml:space="preserve"> </w:t>
      </w:r>
      <w:r>
        <w:t>over</w:t>
      </w:r>
      <w:r w:rsidRPr="00DC1D3D">
        <w:t xml:space="preserve"> </w:t>
      </w:r>
      <w:r>
        <w:t>the</w:t>
      </w:r>
      <w:r w:rsidRPr="00DC1D3D">
        <w:t xml:space="preserve"> </w:t>
      </w:r>
      <w:r>
        <w:t>reporting</w:t>
      </w:r>
      <w:r w:rsidRPr="00DC1D3D">
        <w:t xml:space="preserve"> </w:t>
      </w:r>
      <w:r>
        <w:t>period,</w:t>
      </w:r>
      <w:r w:rsidRPr="00DC1D3D">
        <w:t xml:space="preserve"> </w:t>
      </w:r>
      <w:r>
        <w:t>and</w:t>
      </w:r>
      <w:r w:rsidRPr="00DC1D3D">
        <w:t xml:space="preserve"> </w:t>
      </w:r>
      <w:r>
        <w:lastRenderedPageBreak/>
        <w:t>provides</w:t>
      </w:r>
      <w:r w:rsidRPr="00DC1D3D">
        <w:t xml:space="preserve"> </w:t>
      </w:r>
      <w:r>
        <w:t>a</w:t>
      </w:r>
      <w:r w:rsidRPr="00DC1D3D">
        <w:t xml:space="preserve"> </w:t>
      </w:r>
      <w:r>
        <w:t>concise</w:t>
      </w:r>
      <w:r w:rsidRPr="00DC1D3D">
        <w:t xml:space="preserve"> </w:t>
      </w:r>
      <w:r>
        <w:t>explanation</w:t>
      </w:r>
      <w:r w:rsidRPr="00DC1D3D">
        <w:t xml:space="preserve"> </w:t>
      </w:r>
      <w:r>
        <w:t>about</w:t>
      </w:r>
      <w:r w:rsidRPr="00DC1D3D">
        <w:t xml:space="preserve"> </w:t>
      </w:r>
      <w:r>
        <w:t>the</w:t>
      </w:r>
      <w:r w:rsidRPr="00DC1D3D">
        <w:t xml:space="preserve"> </w:t>
      </w:r>
      <w:r>
        <w:t>causes</w:t>
      </w:r>
      <w:r w:rsidRPr="00DC1D3D">
        <w:t xml:space="preserve"> </w:t>
      </w:r>
      <w:r>
        <w:t>and</w:t>
      </w:r>
      <w:r w:rsidRPr="00DC1D3D">
        <w:t xml:space="preserve"> </w:t>
      </w:r>
      <w:r>
        <w:t>effects</w:t>
      </w:r>
      <w:r w:rsidRPr="00DC1D3D">
        <w:t xml:space="preserve"> </w:t>
      </w:r>
      <w:r>
        <w:t>of</w:t>
      </w:r>
      <w:r w:rsidRPr="00DC1D3D">
        <w:t xml:space="preserve"> </w:t>
      </w:r>
      <w:r>
        <w:t>such</w:t>
      </w:r>
      <w:r w:rsidRPr="00DC1D3D">
        <w:t xml:space="preserve"> </w:t>
      </w:r>
      <w:r>
        <w:t>changes.</w:t>
      </w:r>
      <w:r w:rsidRPr="00DC1D3D">
        <w:t xml:space="preserve"> </w:t>
      </w:r>
      <w:del w:id="407" w:author="Johannes Backer" w:date="2025-04-04T09:55:00Z">
        <w:r w:rsidDel="000B594A">
          <w:delText>The</w:delText>
        </w:r>
        <w:r w:rsidRPr="00DC1D3D" w:rsidDel="000B594A">
          <w:delText xml:space="preserve"> </w:delText>
        </w:r>
        <w:r w:rsidDel="000B594A">
          <w:delText>host</w:delText>
        </w:r>
        <w:r w:rsidRPr="00DC1D3D" w:rsidDel="000B594A">
          <w:delText xml:space="preserve"> </w:delText>
        </w:r>
        <w:r w:rsidDel="000B594A">
          <w:delText>supervisory</w:delText>
        </w:r>
        <w:r w:rsidRPr="00DC1D3D" w:rsidDel="000B594A">
          <w:delText xml:space="preserve"> </w:delText>
        </w:r>
        <w:r w:rsidDel="000B594A">
          <w:delText>authority</w:delText>
        </w:r>
        <w:r w:rsidRPr="00DC1D3D" w:rsidDel="000B594A">
          <w:delText xml:space="preserve"> </w:delText>
        </w:r>
        <w:r w:rsidDel="000B594A">
          <w:delText>should</w:delText>
        </w:r>
        <w:r w:rsidRPr="00DC1D3D" w:rsidDel="000B594A">
          <w:delText xml:space="preserve"> </w:delText>
        </w:r>
        <w:r w:rsidDel="000B594A">
          <w:delText>ensure</w:delText>
        </w:r>
        <w:r w:rsidRPr="00DC1D3D" w:rsidDel="000B594A">
          <w:delText xml:space="preserve"> </w:delText>
        </w:r>
        <w:r w:rsidDel="000B594A">
          <w:delText>that</w:delText>
        </w:r>
        <w:r w:rsidRPr="00DC1D3D" w:rsidDel="000B594A">
          <w:delText xml:space="preserve"> </w:delText>
        </w:r>
        <w:r w:rsidDel="000B594A">
          <w:delText>the</w:delText>
        </w:r>
        <w:r w:rsidRPr="00DC1D3D" w:rsidDel="000B594A">
          <w:delText xml:space="preserve"> </w:delText>
        </w:r>
        <w:r w:rsidDel="000B594A">
          <w:delText>third-country</w:delText>
        </w:r>
        <w:r w:rsidRPr="00DC1D3D" w:rsidDel="000B594A">
          <w:delText xml:space="preserve"> </w:delText>
        </w:r>
        <w:r w:rsidDel="000B594A">
          <w:delText>insurance</w:delText>
        </w:r>
        <w:r w:rsidRPr="00DC1D3D" w:rsidDel="000B594A">
          <w:delText xml:space="preserve"> </w:delText>
        </w:r>
        <w:r w:rsidDel="000B594A">
          <w:delText>undertaking</w:delText>
        </w:r>
        <w:r w:rsidRPr="00DC1D3D" w:rsidDel="000B594A">
          <w:delText xml:space="preserve"> </w:delText>
        </w:r>
        <w:r w:rsidDel="000B594A">
          <w:delText>submits</w:delText>
        </w:r>
        <w:r w:rsidRPr="00DC1D3D" w:rsidDel="000B594A">
          <w:delText xml:space="preserve"> </w:delText>
        </w:r>
        <w:r w:rsidDel="000B594A">
          <w:delText>the</w:delText>
        </w:r>
        <w:r w:rsidRPr="00DC1D3D" w:rsidDel="000B594A">
          <w:delText xml:space="preserve"> </w:delText>
        </w:r>
        <w:r w:rsidDel="000B594A">
          <w:delText>summary</w:delText>
        </w:r>
        <w:r w:rsidRPr="00DC1D3D" w:rsidDel="000B594A">
          <w:delText xml:space="preserve"> </w:delText>
        </w:r>
        <w:r w:rsidDel="000B594A">
          <w:delText>regular</w:delText>
        </w:r>
        <w:r w:rsidRPr="00DC1D3D" w:rsidDel="000B594A">
          <w:delText xml:space="preserve"> </w:delText>
        </w:r>
        <w:r w:rsidDel="000B594A">
          <w:delText>supervisory</w:delText>
        </w:r>
        <w:r w:rsidRPr="00DC1D3D" w:rsidDel="000B594A">
          <w:delText xml:space="preserve"> </w:delText>
        </w:r>
        <w:r w:rsidDel="000B594A">
          <w:delText>report</w:delText>
        </w:r>
        <w:r w:rsidRPr="00DC1D3D" w:rsidDel="000B594A">
          <w:delText xml:space="preserve"> </w:delText>
        </w:r>
        <w:r w:rsidDel="000B594A">
          <w:delText>in</w:delText>
        </w:r>
        <w:r w:rsidRPr="00DC1D3D" w:rsidDel="000B594A">
          <w:delText xml:space="preserve"> </w:delText>
        </w:r>
        <w:r w:rsidDel="000B594A">
          <w:delText>relation</w:delText>
        </w:r>
        <w:r w:rsidRPr="00DC1D3D" w:rsidDel="000B594A">
          <w:delText xml:space="preserve"> </w:delText>
        </w:r>
        <w:r w:rsidDel="000B594A">
          <w:delText>to</w:delText>
        </w:r>
        <w:r w:rsidRPr="00DC1D3D" w:rsidDel="000B594A">
          <w:delText xml:space="preserve"> </w:delText>
        </w:r>
        <w:r w:rsidDel="000B594A">
          <w:delText>the</w:delText>
        </w:r>
        <w:r w:rsidRPr="00DC1D3D" w:rsidDel="000B594A">
          <w:delText xml:space="preserve"> </w:delText>
        </w:r>
        <w:r w:rsidDel="000B594A">
          <w:delText>financial</w:delText>
        </w:r>
        <w:r w:rsidRPr="00DC1D3D" w:rsidDel="000B594A">
          <w:delText xml:space="preserve"> </w:delText>
        </w:r>
        <w:r w:rsidDel="000B594A">
          <w:delText>years</w:delText>
        </w:r>
        <w:r w:rsidRPr="00DC1D3D" w:rsidDel="000B594A">
          <w:delText xml:space="preserve"> </w:delText>
        </w:r>
        <w:r w:rsidDel="000B594A">
          <w:delText>and</w:delText>
        </w:r>
        <w:r w:rsidRPr="00DC1D3D" w:rsidDel="000B594A">
          <w:delText xml:space="preserve"> </w:delText>
        </w:r>
        <w:r w:rsidDel="000B594A">
          <w:delText>within</w:delText>
        </w:r>
        <w:r w:rsidRPr="00DC1D3D" w:rsidDel="000B594A">
          <w:delText xml:space="preserve"> </w:delText>
        </w:r>
        <w:r w:rsidDel="000B594A">
          <w:delText>the</w:delText>
        </w:r>
        <w:r w:rsidRPr="00DC1D3D" w:rsidDel="000B594A">
          <w:delText xml:space="preserve"> </w:delText>
        </w:r>
        <w:r w:rsidDel="000B594A">
          <w:delText>periods</w:delText>
        </w:r>
        <w:r w:rsidRPr="00DC1D3D" w:rsidDel="000B594A">
          <w:delText xml:space="preserve"> </w:delText>
        </w:r>
        <w:r w:rsidDel="000B594A">
          <w:delText>referred</w:delText>
        </w:r>
        <w:r w:rsidRPr="00DC1D3D" w:rsidDel="000B594A">
          <w:delText xml:space="preserve"> </w:delText>
        </w:r>
        <w:r w:rsidDel="000B594A">
          <w:delText>to</w:delText>
        </w:r>
        <w:r w:rsidRPr="00DC1D3D" w:rsidDel="000B594A">
          <w:delText xml:space="preserve"> </w:delText>
        </w:r>
        <w:r w:rsidDel="000B594A">
          <w:delText>in</w:delText>
        </w:r>
        <w:r w:rsidRPr="00DC1D3D" w:rsidDel="000B594A">
          <w:delText xml:space="preserve"> </w:delText>
        </w:r>
        <w:r w:rsidDel="000B594A">
          <w:delText>Guideline</w:delText>
        </w:r>
        <w:r w:rsidRPr="00DC1D3D" w:rsidDel="000B594A">
          <w:delText xml:space="preserve"> </w:delText>
        </w:r>
        <w:r w:rsidDel="000B594A">
          <w:delText>51.</w:delText>
        </w:r>
      </w:del>
    </w:p>
    <w:p w14:paraId="74DA5B70" w14:textId="3A450B43" w:rsidR="00BF6324" w:rsidDel="004B003E" w:rsidRDefault="00A51A09">
      <w:pPr>
        <w:pStyle w:val="Heading1"/>
        <w:rPr>
          <w:del w:id="408" w:author="Johannes Backer" w:date="2025-03-24T11:35:00Z"/>
        </w:rPr>
      </w:pPr>
      <w:bookmarkStart w:id="409" w:name="_Hlk193719644"/>
      <w:bookmarkEnd w:id="362"/>
      <w:del w:id="410" w:author="Johannes Backer" w:date="2025-03-24T11:35:00Z">
        <w:r w:rsidDel="004B003E">
          <w:delText>Guideline</w:delText>
        </w:r>
        <w:r w:rsidDel="004B003E">
          <w:rPr>
            <w:rFonts w:ascii="Times New Roman"/>
            <w:b w:val="0"/>
            <w:spacing w:val="14"/>
          </w:rPr>
          <w:delText xml:space="preserve"> </w:delText>
        </w:r>
        <w:r w:rsidDel="004B003E">
          <w:delText>54</w:delText>
        </w:r>
        <w:r w:rsidDel="004B003E">
          <w:rPr>
            <w:rFonts w:ascii="Times New Roman"/>
            <w:b w:val="0"/>
            <w:spacing w:val="15"/>
          </w:rPr>
          <w:delText xml:space="preserve"> </w:delText>
        </w:r>
        <w:r w:rsidDel="004B003E">
          <w:delText>-</w:delText>
        </w:r>
        <w:r w:rsidDel="004B003E">
          <w:rPr>
            <w:rFonts w:ascii="Times New Roman"/>
            <w:b w:val="0"/>
            <w:spacing w:val="16"/>
          </w:rPr>
          <w:delText xml:space="preserve"> </w:delText>
        </w:r>
        <w:r w:rsidDel="004B003E">
          <w:delText>Deadlines</w:delText>
        </w:r>
        <w:r w:rsidDel="004B003E">
          <w:rPr>
            <w:rFonts w:ascii="Times New Roman"/>
            <w:b w:val="0"/>
            <w:spacing w:val="17"/>
          </w:rPr>
          <w:delText xml:space="preserve"> </w:delText>
        </w:r>
        <w:r w:rsidDel="004B003E">
          <w:delText>for</w:delText>
        </w:r>
        <w:r w:rsidDel="004B003E">
          <w:rPr>
            <w:rFonts w:ascii="Times New Roman"/>
            <w:b w:val="0"/>
            <w:spacing w:val="17"/>
          </w:rPr>
          <w:delText xml:space="preserve"> </w:delText>
        </w:r>
        <w:r w:rsidDel="004B003E">
          <w:delText>submission</w:delText>
        </w:r>
        <w:r w:rsidDel="004B003E">
          <w:rPr>
            <w:rFonts w:ascii="Times New Roman"/>
            <w:b w:val="0"/>
            <w:spacing w:val="17"/>
          </w:rPr>
          <w:delText xml:space="preserve"> </w:delText>
        </w:r>
        <w:r w:rsidDel="004B003E">
          <w:delText>of</w:delText>
        </w:r>
        <w:r w:rsidDel="004B003E">
          <w:rPr>
            <w:rFonts w:ascii="Times New Roman"/>
            <w:b w:val="0"/>
            <w:spacing w:val="16"/>
          </w:rPr>
          <w:delText xml:space="preserve"> </w:delText>
        </w:r>
        <w:r w:rsidDel="004B003E">
          <w:delText>the</w:delText>
        </w:r>
        <w:r w:rsidDel="004B003E">
          <w:rPr>
            <w:rFonts w:ascii="Times New Roman"/>
            <w:b w:val="0"/>
            <w:spacing w:val="16"/>
          </w:rPr>
          <w:delText xml:space="preserve"> </w:delText>
        </w:r>
        <w:r w:rsidDel="004B003E">
          <w:delText>ORSA</w:delText>
        </w:r>
        <w:r w:rsidDel="004B003E">
          <w:rPr>
            <w:rFonts w:ascii="Times New Roman"/>
            <w:b w:val="0"/>
            <w:spacing w:val="15"/>
          </w:rPr>
          <w:delText xml:space="preserve"> </w:delText>
        </w:r>
        <w:r w:rsidDel="004B003E">
          <w:delText>supervisory</w:delText>
        </w:r>
        <w:r w:rsidDel="004B003E">
          <w:rPr>
            <w:rFonts w:ascii="Times New Roman"/>
            <w:b w:val="0"/>
            <w:spacing w:val="17"/>
          </w:rPr>
          <w:delText xml:space="preserve"> </w:delText>
        </w:r>
        <w:r w:rsidDel="004B003E">
          <w:rPr>
            <w:spacing w:val="-2"/>
          </w:rPr>
          <w:delText>report</w:delText>
        </w:r>
      </w:del>
    </w:p>
    <w:p w14:paraId="77F2D3C4" w14:textId="158ECED1" w:rsidR="00BF6324" w:rsidDel="004B003E" w:rsidRDefault="00A83972">
      <w:pPr>
        <w:pStyle w:val="ListParagraph"/>
        <w:numPr>
          <w:ilvl w:val="1"/>
          <w:numId w:val="41"/>
        </w:numPr>
        <w:tabs>
          <w:tab w:val="left" w:pos="1493"/>
        </w:tabs>
        <w:spacing w:line="276" w:lineRule="auto"/>
        <w:rPr>
          <w:del w:id="411" w:author="Johannes Backer" w:date="2025-03-24T11:35:00Z"/>
        </w:rPr>
        <w:pPrChange w:id="412" w:author="Johannes Backer" w:date="2025-05-15T08:14:00Z">
          <w:pPr>
            <w:pStyle w:val="ListParagraph"/>
            <w:numPr>
              <w:ilvl w:val="1"/>
              <w:numId w:val="24"/>
            </w:numPr>
            <w:tabs>
              <w:tab w:val="left" w:pos="1493"/>
            </w:tabs>
            <w:spacing w:line="276" w:lineRule="auto"/>
            <w:ind w:left="1152" w:hanging="663"/>
          </w:pPr>
        </w:pPrChange>
      </w:pPr>
      <w:del w:id="413" w:author="Johannes Backer" w:date="2025-03-24T11:35:00Z">
        <w:r w:rsidDel="004B003E">
          <w:delText>The</w:delText>
        </w:r>
        <w:r w:rsidRPr="007D6703" w:rsidDel="004B003E">
          <w:delText xml:space="preserve"> </w:delText>
        </w:r>
        <w:r w:rsidDel="004B003E">
          <w:delText>host</w:delText>
        </w:r>
        <w:r w:rsidRPr="007D6703" w:rsidDel="004B003E">
          <w:delText xml:space="preserve"> </w:delText>
        </w:r>
        <w:r w:rsidDel="004B003E">
          <w:delText>supervisory</w:delText>
        </w:r>
        <w:r w:rsidRPr="007D6703" w:rsidDel="004B003E">
          <w:delText xml:space="preserve"> </w:delText>
        </w:r>
        <w:r w:rsidDel="004B003E">
          <w:delText>authority</w:delText>
        </w:r>
        <w:r w:rsidRPr="007D6703" w:rsidDel="004B003E">
          <w:delText xml:space="preserve"> </w:delText>
        </w:r>
        <w:r w:rsidDel="004B003E">
          <w:delText>should</w:delText>
        </w:r>
        <w:r w:rsidRPr="007D6703" w:rsidDel="004B003E">
          <w:delText xml:space="preserve"> </w:delText>
        </w:r>
        <w:r w:rsidDel="004B003E">
          <w:delText>ensure</w:delText>
        </w:r>
        <w:r w:rsidRPr="007D6703" w:rsidDel="004B003E">
          <w:delText xml:space="preserve"> </w:delText>
        </w:r>
        <w:r w:rsidDel="004B003E">
          <w:delText>that</w:delText>
        </w:r>
        <w:r w:rsidRPr="007D6703" w:rsidDel="004B003E">
          <w:delText xml:space="preserve"> </w:delText>
        </w:r>
        <w:r w:rsidDel="004B003E">
          <w:delText>the</w:delText>
        </w:r>
        <w:r w:rsidRPr="007D6703" w:rsidDel="004B003E">
          <w:delText xml:space="preserve"> </w:delText>
        </w:r>
        <w:r w:rsidDel="004B003E">
          <w:delText>third-country</w:delText>
        </w:r>
        <w:r w:rsidRPr="007D6703" w:rsidDel="004B003E">
          <w:delText xml:space="preserve"> </w:delText>
        </w:r>
        <w:r w:rsidDel="004B003E">
          <w:delText>insurance</w:delText>
        </w:r>
        <w:r w:rsidRPr="007D6703" w:rsidDel="004B003E">
          <w:delText xml:space="preserve"> </w:delText>
        </w:r>
        <w:r w:rsidDel="004B003E">
          <w:delText>undertaking</w:delText>
        </w:r>
        <w:r w:rsidRPr="007D6703" w:rsidDel="004B003E">
          <w:delText xml:space="preserve"> </w:delText>
        </w:r>
        <w:r w:rsidDel="004B003E">
          <w:delText>submits</w:delText>
        </w:r>
        <w:r w:rsidRPr="007D6703" w:rsidDel="004B003E">
          <w:delText xml:space="preserve"> </w:delText>
        </w:r>
        <w:r w:rsidDel="004B003E">
          <w:delText>to</w:delText>
        </w:r>
        <w:r w:rsidRPr="007D6703" w:rsidDel="004B003E">
          <w:delText xml:space="preserve"> </w:delText>
        </w:r>
        <w:r w:rsidDel="004B003E">
          <w:delText>it</w:delText>
        </w:r>
        <w:r w:rsidRPr="007D6703" w:rsidDel="004B003E">
          <w:delText xml:space="preserve"> </w:delText>
        </w:r>
        <w:r w:rsidDel="004B003E">
          <w:delText>the</w:delText>
        </w:r>
        <w:r w:rsidRPr="007D6703" w:rsidDel="004B003E">
          <w:delText xml:space="preserve"> </w:delText>
        </w:r>
        <w:r w:rsidDel="004B003E">
          <w:delText>ORSA</w:delText>
        </w:r>
        <w:r w:rsidRPr="007D6703" w:rsidDel="004B003E">
          <w:delText xml:space="preserve"> </w:delText>
        </w:r>
        <w:r w:rsidDel="004B003E">
          <w:delText>supervisory</w:delText>
        </w:r>
        <w:r w:rsidRPr="007D6703" w:rsidDel="004B003E">
          <w:delText xml:space="preserve"> </w:delText>
        </w:r>
        <w:r w:rsidDel="004B003E">
          <w:delText>report</w:delText>
        </w:r>
        <w:r w:rsidRPr="007D6703" w:rsidDel="004B003E">
          <w:delText xml:space="preserve"> </w:delText>
        </w:r>
        <w:r w:rsidDel="004B003E">
          <w:delText>in</w:delText>
        </w:r>
        <w:r w:rsidRPr="007D6703" w:rsidDel="004B003E">
          <w:delText xml:space="preserve"> </w:delText>
        </w:r>
        <w:r w:rsidDel="004B003E">
          <w:delText>respect</w:delText>
        </w:r>
        <w:r w:rsidRPr="007D6703" w:rsidDel="004B003E">
          <w:delText xml:space="preserve"> </w:delText>
        </w:r>
        <w:r w:rsidDel="004B003E">
          <w:delText>of</w:delText>
        </w:r>
        <w:r w:rsidRPr="007D6703" w:rsidDel="004B003E">
          <w:delText xml:space="preserve"> </w:delText>
        </w:r>
        <w:r w:rsidDel="004B003E">
          <w:delText>its</w:delText>
        </w:r>
        <w:r w:rsidRPr="007D6703" w:rsidDel="004B003E">
          <w:delText xml:space="preserve"> </w:delText>
        </w:r>
        <w:r w:rsidDel="004B003E">
          <w:delText>branch</w:delText>
        </w:r>
        <w:r w:rsidRPr="007D6703" w:rsidDel="004B003E">
          <w:delText xml:space="preserve"> </w:delText>
        </w:r>
        <w:r w:rsidDel="004B003E">
          <w:delText>operations</w:delText>
        </w:r>
        <w:r w:rsidRPr="007D6703" w:rsidDel="004B003E">
          <w:delText xml:space="preserve"> </w:delText>
        </w:r>
        <w:r w:rsidDel="004B003E">
          <w:delText>within</w:delText>
        </w:r>
        <w:r w:rsidRPr="007D6703" w:rsidDel="004B003E">
          <w:delText xml:space="preserve"> </w:delText>
        </w:r>
        <w:r w:rsidDel="004B003E">
          <w:delText>2</w:delText>
        </w:r>
        <w:r w:rsidRPr="007D6703" w:rsidDel="004B003E">
          <w:delText xml:space="preserve"> </w:delText>
        </w:r>
        <w:r w:rsidDel="004B003E">
          <w:delText>weeks</w:delText>
        </w:r>
        <w:r w:rsidRPr="007D6703" w:rsidDel="004B003E">
          <w:delText xml:space="preserve"> </w:delText>
        </w:r>
        <w:r w:rsidDel="004B003E">
          <w:delText>after</w:delText>
        </w:r>
        <w:r w:rsidRPr="007D6703" w:rsidDel="004B003E">
          <w:delText xml:space="preserve"> </w:delText>
        </w:r>
        <w:r w:rsidDel="004B003E">
          <w:delText>concluding</w:delText>
        </w:r>
        <w:r w:rsidRPr="007D6703" w:rsidDel="004B003E">
          <w:delText xml:space="preserve"> </w:delText>
        </w:r>
        <w:r w:rsidDel="004B003E">
          <w:delText>the</w:delText>
        </w:r>
        <w:r w:rsidRPr="007D6703" w:rsidDel="004B003E">
          <w:delText xml:space="preserve"> </w:delText>
        </w:r>
        <w:r w:rsidDel="004B003E">
          <w:delText>relevant</w:delText>
        </w:r>
        <w:r w:rsidRPr="007D6703" w:rsidDel="004B003E">
          <w:delText xml:space="preserve"> </w:delText>
        </w:r>
        <w:r w:rsidDel="004B003E">
          <w:delText>own</w:delText>
        </w:r>
        <w:r w:rsidRPr="007D6703" w:rsidDel="004B003E">
          <w:delText xml:space="preserve"> </w:delText>
        </w:r>
        <w:r w:rsidDel="004B003E">
          <w:delText>risk</w:delText>
        </w:r>
        <w:r w:rsidRPr="007D6703" w:rsidDel="004B003E">
          <w:delText xml:space="preserve"> </w:delText>
        </w:r>
        <w:r w:rsidDel="004B003E">
          <w:delText>and</w:delText>
        </w:r>
        <w:r w:rsidRPr="007D6703" w:rsidDel="004B003E">
          <w:delText xml:space="preserve"> </w:delText>
        </w:r>
        <w:r w:rsidDel="004B003E">
          <w:delText>solvency</w:delText>
        </w:r>
        <w:r w:rsidRPr="007D6703" w:rsidDel="004B003E">
          <w:delText xml:space="preserve"> </w:delText>
        </w:r>
        <w:r w:rsidDel="004B003E">
          <w:delText>assessment.</w:delText>
        </w:r>
      </w:del>
    </w:p>
    <w:bookmarkEnd w:id="409"/>
    <w:p w14:paraId="39B2FE9D" w14:textId="3E0670B1" w:rsidR="00BF6324" w:rsidDel="00A85FFB" w:rsidRDefault="00A51A09">
      <w:pPr>
        <w:pStyle w:val="Heading1"/>
        <w:spacing w:before="242"/>
        <w:rPr>
          <w:del w:id="414" w:author="Johannes Backer" w:date="2025-03-24T11:22:00Z"/>
        </w:rPr>
      </w:pPr>
      <w:del w:id="415" w:author="Johannes Backer" w:date="2025-03-24T11:22:00Z">
        <w:r w:rsidDel="00A85FFB">
          <w:delText>Guideline</w:delText>
        </w:r>
        <w:r w:rsidDel="00A85FFB">
          <w:rPr>
            <w:rFonts w:ascii="Times New Roman"/>
            <w:b w:val="0"/>
            <w:spacing w:val="14"/>
          </w:rPr>
          <w:delText xml:space="preserve"> </w:delText>
        </w:r>
        <w:r w:rsidDel="00A85FFB">
          <w:delText>55</w:delText>
        </w:r>
        <w:r w:rsidDel="00A85FFB">
          <w:rPr>
            <w:rFonts w:ascii="Times New Roman"/>
            <w:b w:val="0"/>
            <w:spacing w:val="15"/>
          </w:rPr>
          <w:delText xml:space="preserve"> </w:delText>
        </w:r>
        <w:r w:rsidDel="00A85FFB">
          <w:delText>-</w:delText>
        </w:r>
        <w:r w:rsidDel="00A85FFB">
          <w:rPr>
            <w:rFonts w:ascii="Times New Roman"/>
            <w:b w:val="0"/>
            <w:spacing w:val="16"/>
          </w:rPr>
          <w:delText xml:space="preserve"> </w:delText>
        </w:r>
        <w:r w:rsidDel="00A85FFB">
          <w:delText>Deadlines</w:delText>
        </w:r>
        <w:r w:rsidDel="00A85FFB">
          <w:rPr>
            <w:rFonts w:ascii="Times New Roman"/>
            <w:b w:val="0"/>
            <w:spacing w:val="18"/>
          </w:rPr>
          <w:delText xml:space="preserve"> </w:delText>
        </w:r>
        <w:r w:rsidDel="00A85FFB">
          <w:delText>for</w:delText>
        </w:r>
        <w:r w:rsidDel="00A85FFB">
          <w:rPr>
            <w:rFonts w:ascii="Times New Roman"/>
            <w:b w:val="0"/>
            <w:spacing w:val="17"/>
          </w:rPr>
          <w:delText xml:space="preserve"> </w:delText>
        </w:r>
        <w:r w:rsidDel="00A85FFB">
          <w:delText>submission</w:delText>
        </w:r>
        <w:r w:rsidDel="00A85FFB">
          <w:rPr>
            <w:rFonts w:ascii="Times New Roman"/>
            <w:b w:val="0"/>
            <w:spacing w:val="17"/>
          </w:rPr>
          <w:delText xml:space="preserve"> </w:delText>
        </w:r>
        <w:r w:rsidDel="00A85FFB">
          <w:delText>of</w:delText>
        </w:r>
        <w:r w:rsidDel="00A85FFB">
          <w:rPr>
            <w:rFonts w:ascii="Times New Roman"/>
            <w:b w:val="0"/>
            <w:spacing w:val="17"/>
          </w:rPr>
          <w:delText xml:space="preserve"> </w:delText>
        </w:r>
        <w:r w:rsidDel="00A85FFB">
          <w:delText>the</w:delText>
        </w:r>
        <w:r w:rsidDel="00A85FFB">
          <w:rPr>
            <w:rFonts w:ascii="Times New Roman"/>
            <w:b w:val="0"/>
            <w:spacing w:val="16"/>
          </w:rPr>
          <w:delText xml:space="preserve"> </w:delText>
        </w:r>
        <w:r w:rsidDel="00A85FFB">
          <w:delText>annual</w:delText>
        </w:r>
        <w:r w:rsidDel="00A85FFB">
          <w:rPr>
            <w:rFonts w:ascii="Times New Roman"/>
            <w:b w:val="0"/>
            <w:spacing w:val="15"/>
          </w:rPr>
          <w:delText xml:space="preserve"> </w:delText>
        </w:r>
        <w:r w:rsidDel="00A85FFB">
          <w:delText>quantitative</w:delText>
        </w:r>
        <w:r w:rsidDel="00A85FFB">
          <w:rPr>
            <w:rFonts w:ascii="Times New Roman"/>
            <w:b w:val="0"/>
            <w:spacing w:val="17"/>
          </w:rPr>
          <w:delText xml:space="preserve"> </w:delText>
        </w:r>
        <w:r w:rsidDel="00A85FFB">
          <w:rPr>
            <w:spacing w:val="-2"/>
          </w:rPr>
          <w:delText>templates</w:delText>
        </w:r>
      </w:del>
    </w:p>
    <w:p w14:paraId="22DEA2FB" w14:textId="3316719F" w:rsidR="00BF6324" w:rsidDel="00A85FFB" w:rsidRDefault="00A83972">
      <w:pPr>
        <w:pStyle w:val="ListParagraph"/>
        <w:numPr>
          <w:ilvl w:val="1"/>
          <w:numId w:val="41"/>
        </w:numPr>
        <w:tabs>
          <w:tab w:val="left" w:pos="1493"/>
        </w:tabs>
        <w:spacing w:line="276" w:lineRule="auto"/>
        <w:rPr>
          <w:del w:id="416" w:author="Johannes Backer" w:date="2025-03-24T11:22:00Z"/>
        </w:rPr>
        <w:pPrChange w:id="417" w:author="Johannes Backer" w:date="2025-05-15T08:14:00Z">
          <w:pPr>
            <w:pStyle w:val="ListParagraph"/>
            <w:numPr>
              <w:ilvl w:val="1"/>
              <w:numId w:val="24"/>
            </w:numPr>
            <w:tabs>
              <w:tab w:val="left" w:pos="1493"/>
            </w:tabs>
            <w:spacing w:line="276" w:lineRule="auto"/>
            <w:ind w:left="1152" w:hanging="663"/>
          </w:pPr>
        </w:pPrChange>
      </w:pPr>
      <w:del w:id="418" w:author="Johannes Backer" w:date="2025-03-24T11:22:00Z">
        <w:r w:rsidDel="00A85FFB">
          <w:delText>The</w:delText>
        </w:r>
        <w:r w:rsidRPr="007D6703" w:rsidDel="00A85FFB">
          <w:delText xml:space="preserve"> </w:delText>
        </w:r>
        <w:r w:rsidDel="00A85FFB">
          <w:delText>host</w:delText>
        </w:r>
        <w:r w:rsidRPr="007D6703" w:rsidDel="00A85FFB">
          <w:delText xml:space="preserve"> </w:delText>
        </w:r>
        <w:r w:rsidDel="00A85FFB">
          <w:delText>supervisory</w:delText>
        </w:r>
        <w:r w:rsidRPr="007D6703" w:rsidDel="00A85FFB">
          <w:delText xml:space="preserve"> </w:delText>
        </w:r>
        <w:r w:rsidDel="00A85FFB">
          <w:delText>authority</w:delText>
        </w:r>
        <w:r w:rsidRPr="007D6703" w:rsidDel="00A85FFB">
          <w:delText xml:space="preserve"> </w:delText>
        </w:r>
        <w:r w:rsidDel="00A85FFB">
          <w:delText>should</w:delText>
        </w:r>
        <w:r w:rsidRPr="007D6703" w:rsidDel="00A85FFB">
          <w:delText xml:space="preserve"> </w:delText>
        </w:r>
        <w:r w:rsidDel="00A85FFB">
          <w:delText>ensure</w:delText>
        </w:r>
        <w:r w:rsidRPr="007D6703" w:rsidDel="00A85FFB">
          <w:delText xml:space="preserve"> </w:delText>
        </w:r>
        <w:r w:rsidDel="00A85FFB">
          <w:delText>that</w:delText>
        </w:r>
        <w:r w:rsidRPr="007D6703" w:rsidDel="00A85FFB">
          <w:delText xml:space="preserve"> </w:delText>
        </w:r>
        <w:r w:rsidDel="00A85FFB">
          <w:delText>the</w:delText>
        </w:r>
        <w:r w:rsidRPr="007D6703" w:rsidDel="00A85FFB">
          <w:delText xml:space="preserve"> </w:delText>
        </w:r>
        <w:r w:rsidDel="00A85FFB">
          <w:delText>third-country</w:delText>
        </w:r>
        <w:r w:rsidRPr="007D6703" w:rsidDel="00A85FFB">
          <w:delText xml:space="preserve"> </w:delText>
        </w:r>
        <w:r w:rsidDel="00A85FFB">
          <w:delText>insurance</w:delText>
        </w:r>
        <w:r w:rsidRPr="007D6703" w:rsidDel="00A85FFB">
          <w:delText xml:space="preserve"> </w:delText>
        </w:r>
        <w:r w:rsidDel="00A85FFB">
          <w:delText>undertaking</w:delText>
        </w:r>
        <w:r w:rsidRPr="007D6703" w:rsidDel="00A85FFB">
          <w:delText xml:space="preserve"> </w:delText>
        </w:r>
        <w:r w:rsidDel="00A85FFB">
          <w:delText>submits</w:delText>
        </w:r>
        <w:r w:rsidRPr="007D6703" w:rsidDel="00A85FFB">
          <w:delText xml:space="preserve"> </w:delText>
        </w:r>
        <w:r w:rsidDel="00A85FFB">
          <w:delText>to</w:delText>
        </w:r>
        <w:r w:rsidRPr="007D6703" w:rsidDel="00A85FFB">
          <w:delText xml:space="preserve"> </w:delText>
        </w:r>
        <w:r w:rsidDel="00A85FFB">
          <w:delText>it</w:delText>
        </w:r>
        <w:r w:rsidRPr="007D6703" w:rsidDel="00A85FFB">
          <w:delText xml:space="preserve"> </w:delText>
        </w:r>
        <w:r w:rsidDel="00A85FFB">
          <w:delText>the</w:delText>
        </w:r>
        <w:r w:rsidRPr="007D6703" w:rsidDel="00A85FFB">
          <w:delText xml:space="preserve"> </w:delText>
        </w:r>
        <w:r w:rsidDel="00A85FFB">
          <w:delText>relevant</w:delText>
        </w:r>
        <w:r w:rsidRPr="007D6703" w:rsidDel="00A85FFB">
          <w:delText xml:space="preserve"> </w:delText>
        </w:r>
        <w:r w:rsidDel="00A85FFB">
          <w:delText>annual</w:delText>
        </w:r>
        <w:r w:rsidRPr="007D6703" w:rsidDel="00A85FFB">
          <w:delText xml:space="preserve"> </w:delText>
        </w:r>
        <w:r w:rsidDel="00A85FFB">
          <w:delText>quantitative</w:delText>
        </w:r>
        <w:r w:rsidRPr="007D6703" w:rsidDel="00A85FFB">
          <w:delText xml:space="preserve"> </w:delText>
        </w:r>
        <w:r w:rsidDel="00A85FFB">
          <w:delText>templates</w:delText>
        </w:r>
        <w:r w:rsidRPr="007D6703" w:rsidDel="00A85FFB">
          <w:delText xml:space="preserve"> </w:delText>
        </w:r>
        <w:r w:rsidDel="00A85FFB">
          <w:delText>referred</w:delText>
        </w:r>
        <w:r w:rsidRPr="007D6703" w:rsidDel="00A85FFB">
          <w:delText xml:space="preserve"> </w:delText>
        </w:r>
        <w:r w:rsidDel="00A85FFB">
          <w:delText>to</w:delText>
        </w:r>
        <w:r w:rsidRPr="007D6703" w:rsidDel="00A85FFB">
          <w:delText xml:space="preserve"> </w:delText>
        </w:r>
        <w:r w:rsidDel="00A85FFB">
          <w:delText>in</w:delText>
        </w:r>
        <w:r w:rsidRPr="007D6703" w:rsidDel="00A85FFB">
          <w:delText xml:space="preserve"> </w:delText>
        </w:r>
        <w:r w:rsidDel="00A85FFB">
          <w:delText>Guidelines</w:delText>
        </w:r>
        <w:r w:rsidRPr="007D6703" w:rsidDel="00A85FFB">
          <w:delText xml:space="preserve"> </w:delText>
        </w:r>
        <w:r w:rsidDel="00A85FFB">
          <w:delText>44</w:delText>
        </w:r>
        <w:r w:rsidRPr="007D6703" w:rsidDel="00A85FFB">
          <w:delText xml:space="preserve"> </w:delText>
        </w:r>
        <w:r w:rsidDel="00A85FFB">
          <w:delText>and</w:delText>
        </w:r>
        <w:r w:rsidRPr="007D6703" w:rsidDel="00A85FFB">
          <w:delText xml:space="preserve"> </w:delText>
        </w:r>
        <w:r w:rsidDel="00A85FFB">
          <w:delText>47</w:delText>
        </w:r>
        <w:r w:rsidRPr="007D6703" w:rsidDel="00A85FFB">
          <w:delText xml:space="preserve"> </w:delText>
        </w:r>
        <w:r w:rsidDel="00A85FFB">
          <w:delText>no</w:delText>
        </w:r>
        <w:r w:rsidRPr="007D6703" w:rsidDel="00A85FFB">
          <w:delText xml:space="preserve"> </w:delText>
        </w:r>
        <w:r w:rsidDel="00A85FFB">
          <w:delText>later</w:delText>
        </w:r>
        <w:r w:rsidRPr="007D6703" w:rsidDel="00A85FFB">
          <w:delText xml:space="preserve"> </w:delText>
        </w:r>
        <w:r w:rsidDel="00A85FFB">
          <w:delText>than</w:delText>
        </w:r>
        <w:r w:rsidRPr="007D6703" w:rsidDel="00A85FFB">
          <w:delText xml:space="preserve"> </w:delText>
        </w:r>
        <w:r w:rsidDel="00A85FFB">
          <w:delText>14</w:delText>
        </w:r>
        <w:r w:rsidRPr="007D6703" w:rsidDel="00A85FFB">
          <w:delText xml:space="preserve"> </w:delText>
        </w:r>
        <w:r w:rsidDel="00A85FFB">
          <w:delText>weeks</w:delText>
        </w:r>
        <w:r w:rsidRPr="007D6703" w:rsidDel="00A85FFB">
          <w:delText xml:space="preserve"> </w:delText>
        </w:r>
        <w:r w:rsidDel="00A85FFB">
          <w:delText>after</w:delText>
        </w:r>
        <w:r w:rsidRPr="007D6703" w:rsidDel="00A85FFB">
          <w:delText xml:space="preserve"> </w:delText>
        </w:r>
        <w:r w:rsidDel="00A85FFB">
          <w:delText>the</w:delText>
        </w:r>
        <w:r w:rsidRPr="007D6703" w:rsidDel="00A85FFB">
          <w:delText xml:space="preserve"> </w:delText>
        </w:r>
        <w:r w:rsidDel="00A85FFB">
          <w:delText>relevant</w:delText>
        </w:r>
        <w:r w:rsidRPr="007D6703" w:rsidDel="00A85FFB">
          <w:delText xml:space="preserve"> </w:delText>
        </w:r>
        <w:r w:rsidDel="00A85FFB">
          <w:delText>undertaking’s</w:delText>
        </w:r>
        <w:r w:rsidRPr="007D6703" w:rsidDel="00A85FFB">
          <w:delText xml:space="preserve"> </w:delText>
        </w:r>
        <w:r w:rsidDel="00A85FFB">
          <w:delText>financial</w:delText>
        </w:r>
        <w:r w:rsidRPr="007D6703" w:rsidDel="00A85FFB">
          <w:delText xml:space="preserve"> </w:delText>
        </w:r>
        <w:r w:rsidDel="00A85FFB">
          <w:delText>year</w:delText>
        </w:r>
        <w:r w:rsidRPr="007D6703" w:rsidDel="00A85FFB">
          <w:delText xml:space="preserve"> </w:delText>
        </w:r>
        <w:r w:rsidDel="00A85FFB">
          <w:delText>end.</w:delText>
        </w:r>
      </w:del>
    </w:p>
    <w:p w14:paraId="521F37C5" w14:textId="5B37D1A5" w:rsidR="00BF6324" w:rsidDel="00A85FFB" w:rsidRDefault="00A51A09">
      <w:pPr>
        <w:pStyle w:val="Heading1"/>
        <w:ind w:right="126"/>
        <w:rPr>
          <w:del w:id="419" w:author="Johannes Backer" w:date="2025-03-24T11:22:00Z"/>
        </w:rPr>
      </w:pPr>
      <w:del w:id="420" w:author="Johannes Backer" w:date="2025-03-24T11:22:00Z">
        <w:r w:rsidDel="00A85FFB">
          <w:delText>Guideline</w:delText>
        </w:r>
        <w:r w:rsidDel="00A85FFB">
          <w:rPr>
            <w:rFonts w:ascii="Times New Roman"/>
            <w:b w:val="0"/>
          </w:rPr>
          <w:delText xml:space="preserve"> </w:delText>
        </w:r>
        <w:r w:rsidDel="00A85FFB">
          <w:delText>56</w:delText>
        </w:r>
        <w:r w:rsidDel="00A85FFB">
          <w:rPr>
            <w:rFonts w:ascii="Times New Roman"/>
            <w:b w:val="0"/>
          </w:rPr>
          <w:delText xml:space="preserve"> </w:delText>
        </w:r>
        <w:r w:rsidDel="00A85FFB">
          <w:delText>-</w:delText>
        </w:r>
        <w:r w:rsidDel="00A85FFB">
          <w:rPr>
            <w:rFonts w:ascii="Times New Roman"/>
            <w:b w:val="0"/>
          </w:rPr>
          <w:delText xml:space="preserve"> </w:delText>
        </w:r>
        <w:r w:rsidDel="00A85FFB">
          <w:delText>Deadlines</w:delText>
        </w:r>
        <w:r w:rsidDel="00A85FFB">
          <w:rPr>
            <w:rFonts w:ascii="Times New Roman"/>
            <w:b w:val="0"/>
          </w:rPr>
          <w:delText xml:space="preserve"> </w:delText>
        </w:r>
        <w:r w:rsidDel="00A85FFB">
          <w:delText>for</w:delText>
        </w:r>
        <w:r w:rsidDel="00A85FFB">
          <w:rPr>
            <w:rFonts w:ascii="Times New Roman"/>
            <w:b w:val="0"/>
          </w:rPr>
          <w:delText xml:space="preserve"> </w:delText>
        </w:r>
        <w:r w:rsidDel="00A85FFB">
          <w:delText>submission</w:delText>
        </w:r>
        <w:r w:rsidDel="00A85FFB">
          <w:rPr>
            <w:rFonts w:ascii="Times New Roman"/>
            <w:b w:val="0"/>
          </w:rPr>
          <w:delText xml:space="preserve"> </w:delText>
        </w:r>
        <w:r w:rsidDel="00A85FFB">
          <w:delText>of</w:delText>
        </w:r>
        <w:r w:rsidDel="00A85FFB">
          <w:rPr>
            <w:rFonts w:ascii="Times New Roman"/>
            <w:b w:val="0"/>
          </w:rPr>
          <w:delText xml:space="preserve"> </w:delText>
        </w:r>
        <w:r w:rsidDel="00A85FFB">
          <w:delText>the</w:delText>
        </w:r>
        <w:r w:rsidDel="00A85FFB">
          <w:rPr>
            <w:rFonts w:ascii="Times New Roman"/>
            <w:b w:val="0"/>
          </w:rPr>
          <w:delText xml:space="preserve"> </w:delText>
        </w:r>
        <w:r w:rsidDel="00A85FFB">
          <w:delText>quarterly</w:delText>
        </w:r>
        <w:r w:rsidDel="00A85FFB">
          <w:rPr>
            <w:rFonts w:ascii="Times New Roman"/>
            <w:b w:val="0"/>
          </w:rPr>
          <w:delText xml:space="preserve"> </w:delText>
        </w:r>
        <w:r w:rsidDel="00A85FFB">
          <w:delText>quantitative</w:delText>
        </w:r>
        <w:r w:rsidDel="00A85FFB">
          <w:rPr>
            <w:rFonts w:ascii="Times New Roman"/>
            <w:b w:val="0"/>
            <w:spacing w:val="80"/>
            <w:w w:val="150"/>
          </w:rPr>
          <w:delText xml:space="preserve"> </w:delText>
        </w:r>
        <w:r w:rsidDel="00A85FFB">
          <w:rPr>
            <w:spacing w:val="-2"/>
          </w:rPr>
          <w:delText>templates</w:delText>
        </w:r>
      </w:del>
    </w:p>
    <w:p w14:paraId="1173A3F7" w14:textId="6FB37630" w:rsidR="00BF6324" w:rsidDel="00A85FFB" w:rsidRDefault="00A83972">
      <w:pPr>
        <w:pStyle w:val="ListParagraph"/>
        <w:numPr>
          <w:ilvl w:val="1"/>
          <w:numId w:val="41"/>
        </w:numPr>
        <w:tabs>
          <w:tab w:val="left" w:pos="1493"/>
        </w:tabs>
        <w:spacing w:line="276" w:lineRule="auto"/>
        <w:rPr>
          <w:del w:id="421" w:author="Johannes Backer" w:date="2025-03-24T11:22:00Z"/>
        </w:rPr>
        <w:pPrChange w:id="422" w:author="Johannes Backer" w:date="2025-05-15T08:14:00Z">
          <w:pPr>
            <w:pStyle w:val="ListParagraph"/>
            <w:numPr>
              <w:ilvl w:val="1"/>
              <w:numId w:val="24"/>
            </w:numPr>
            <w:tabs>
              <w:tab w:val="left" w:pos="1493"/>
            </w:tabs>
            <w:spacing w:line="276" w:lineRule="auto"/>
            <w:ind w:left="1152" w:hanging="663"/>
          </w:pPr>
        </w:pPrChange>
      </w:pPr>
      <w:del w:id="423" w:author="Johannes Backer" w:date="2025-03-24T11:22:00Z">
        <w:r w:rsidDel="00A85FFB">
          <w:delText>The</w:delText>
        </w:r>
        <w:r w:rsidRPr="007D6703" w:rsidDel="00A85FFB">
          <w:delText xml:space="preserve"> </w:delText>
        </w:r>
        <w:r w:rsidDel="00A85FFB">
          <w:delText>host</w:delText>
        </w:r>
        <w:r w:rsidRPr="007D6703" w:rsidDel="00A85FFB">
          <w:delText xml:space="preserve"> </w:delText>
        </w:r>
        <w:r w:rsidDel="00A85FFB">
          <w:delText>supervisory</w:delText>
        </w:r>
        <w:r w:rsidRPr="007D6703" w:rsidDel="00A85FFB">
          <w:delText xml:space="preserve"> </w:delText>
        </w:r>
        <w:r w:rsidDel="00A85FFB">
          <w:delText>authority</w:delText>
        </w:r>
        <w:r w:rsidRPr="007D6703" w:rsidDel="00A85FFB">
          <w:delText xml:space="preserve"> </w:delText>
        </w:r>
        <w:r w:rsidDel="00A85FFB">
          <w:delText>should</w:delText>
        </w:r>
        <w:r w:rsidRPr="007D6703" w:rsidDel="00A85FFB">
          <w:delText xml:space="preserve"> </w:delText>
        </w:r>
        <w:r w:rsidDel="00A85FFB">
          <w:delText>ensure</w:delText>
        </w:r>
        <w:r w:rsidRPr="007D6703" w:rsidDel="00A85FFB">
          <w:delText xml:space="preserve"> </w:delText>
        </w:r>
        <w:r w:rsidDel="00A85FFB">
          <w:delText>that</w:delText>
        </w:r>
        <w:r w:rsidRPr="007D6703" w:rsidDel="00A85FFB">
          <w:delText xml:space="preserve"> </w:delText>
        </w:r>
        <w:r w:rsidDel="00A85FFB">
          <w:delText>the</w:delText>
        </w:r>
        <w:r w:rsidRPr="007D6703" w:rsidDel="00A85FFB">
          <w:delText xml:space="preserve"> </w:delText>
        </w:r>
        <w:r w:rsidDel="00A85FFB">
          <w:delText>third-country</w:delText>
        </w:r>
        <w:r w:rsidRPr="007D6703" w:rsidDel="00A85FFB">
          <w:delText xml:space="preserve"> </w:delText>
        </w:r>
        <w:r w:rsidDel="00A85FFB">
          <w:delText>insurance</w:delText>
        </w:r>
        <w:r w:rsidRPr="007D6703" w:rsidDel="00A85FFB">
          <w:delText xml:space="preserve"> </w:delText>
        </w:r>
        <w:r w:rsidDel="00A85FFB">
          <w:delText>undertaking</w:delText>
        </w:r>
        <w:r w:rsidRPr="007D6703" w:rsidDel="00A85FFB">
          <w:delText xml:space="preserve"> </w:delText>
        </w:r>
        <w:r w:rsidDel="00A85FFB">
          <w:delText>submits</w:delText>
        </w:r>
        <w:r w:rsidRPr="007D6703" w:rsidDel="00A85FFB">
          <w:delText xml:space="preserve"> </w:delText>
        </w:r>
        <w:r w:rsidDel="00A85FFB">
          <w:delText>to</w:delText>
        </w:r>
        <w:r w:rsidRPr="007D6703" w:rsidDel="00A85FFB">
          <w:delText xml:space="preserve"> </w:delText>
        </w:r>
        <w:r w:rsidDel="00A85FFB">
          <w:delText>it</w:delText>
        </w:r>
        <w:r w:rsidRPr="007D6703" w:rsidDel="00A85FFB">
          <w:delText xml:space="preserve"> </w:delText>
        </w:r>
        <w:r w:rsidDel="00A85FFB">
          <w:delText>the</w:delText>
        </w:r>
        <w:r w:rsidRPr="007D6703" w:rsidDel="00A85FFB">
          <w:delText xml:space="preserve"> </w:delText>
        </w:r>
        <w:r w:rsidDel="00A85FFB">
          <w:delText>relevant</w:delText>
        </w:r>
        <w:r w:rsidRPr="007D6703" w:rsidDel="00A85FFB">
          <w:delText xml:space="preserve"> </w:delText>
        </w:r>
        <w:r w:rsidDel="00A85FFB">
          <w:delText>quarterly</w:delText>
        </w:r>
        <w:r w:rsidRPr="007D6703" w:rsidDel="00A85FFB">
          <w:delText xml:space="preserve"> </w:delText>
        </w:r>
        <w:r w:rsidDel="00A85FFB">
          <w:delText>quantitative</w:delText>
        </w:r>
        <w:r w:rsidRPr="007D6703" w:rsidDel="00A85FFB">
          <w:delText xml:space="preserve"> </w:delText>
        </w:r>
        <w:r w:rsidDel="00A85FFB">
          <w:delText>templates</w:delText>
        </w:r>
        <w:r w:rsidRPr="007D6703" w:rsidDel="00A85FFB">
          <w:delText xml:space="preserve"> </w:delText>
        </w:r>
        <w:r w:rsidDel="00A85FFB">
          <w:delText>referred</w:delText>
        </w:r>
        <w:r w:rsidRPr="007D6703" w:rsidDel="00A85FFB">
          <w:delText xml:space="preserve"> </w:delText>
        </w:r>
        <w:r w:rsidDel="00A85FFB">
          <w:delText>to</w:delText>
        </w:r>
        <w:r w:rsidRPr="007D6703" w:rsidDel="00A85FFB">
          <w:delText xml:space="preserve"> </w:delText>
        </w:r>
        <w:r w:rsidDel="00A85FFB">
          <w:delText>in</w:delText>
        </w:r>
        <w:r w:rsidRPr="007D6703" w:rsidDel="00A85FFB">
          <w:delText xml:space="preserve"> </w:delText>
        </w:r>
        <w:r w:rsidDel="00A85FFB">
          <w:delText>Guideline</w:delText>
        </w:r>
        <w:r w:rsidRPr="007D6703" w:rsidDel="00A85FFB">
          <w:delText xml:space="preserve"> </w:delText>
        </w:r>
        <w:r w:rsidDel="00A85FFB">
          <w:delText>45</w:delText>
        </w:r>
        <w:r w:rsidRPr="007D6703" w:rsidDel="00A85FFB">
          <w:delText xml:space="preserve"> </w:delText>
        </w:r>
        <w:r w:rsidDel="00A85FFB">
          <w:delText>no</w:delText>
        </w:r>
        <w:r w:rsidRPr="007D6703" w:rsidDel="00A85FFB">
          <w:delText xml:space="preserve"> </w:delText>
        </w:r>
        <w:r w:rsidDel="00A85FFB">
          <w:delText>later</w:delText>
        </w:r>
        <w:r w:rsidRPr="007D6703" w:rsidDel="00A85FFB">
          <w:delText xml:space="preserve"> </w:delText>
        </w:r>
        <w:r w:rsidDel="00A85FFB">
          <w:delText>than</w:delText>
        </w:r>
        <w:r w:rsidRPr="007D6703" w:rsidDel="00A85FFB">
          <w:delText xml:space="preserve"> </w:delText>
        </w:r>
        <w:r w:rsidDel="00A85FFB">
          <w:delText>5</w:delText>
        </w:r>
        <w:r w:rsidRPr="007D6703" w:rsidDel="00A85FFB">
          <w:delText xml:space="preserve"> </w:delText>
        </w:r>
        <w:r w:rsidDel="00A85FFB">
          <w:delText>weeks</w:delText>
        </w:r>
        <w:r w:rsidRPr="007D6703" w:rsidDel="00A85FFB">
          <w:delText xml:space="preserve"> </w:delText>
        </w:r>
        <w:r w:rsidDel="00A85FFB">
          <w:delText>after</w:delText>
        </w:r>
        <w:r w:rsidRPr="007D6703" w:rsidDel="00A85FFB">
          <w:delText xml:space="preserve"> </w:delText>
        </w:r>
        <w:r w:rsidDel="00A85FFB">
          <w:delText>the</w:delText>
        </w:r>
        <w:r w:rsidRPr="007D6703" w:rsidDel="00A85FFB">
          <w:delText xml:space="preserve"> </w:delText>
        </w:r>
        <w:r w:rsidDel="00A85FFB">
          <w:delText>relevant</w:delText>
        </w:r>
        <w:r w:rsidRPr="007D6703" w:rsidDel="00A85FFB">
          <w:delText xml:space="preserve"> </w:delText>
        </w:r>
        <w:r w:rsidDel="00A85FFB">
          <w:delText>quarter</w:delText>
        </w:r>
        <w:r w:rsidRPr="007D6703" w:rsidDel="00A85FFB">
          <w:delText xml:space="preserve"> </w:delText>
        </w:r>
        <w:r w:rsidDel="00A85FFB">
          <w:delText>end.</w:delText>
        </w:r>
      </w:del>
    </w:p>
    <w:p w14:paraId="2092EC63" w14:textId="38E8D8ED" w:rsidR="00BF6324" w:rsidDel="009E44D3" w:rsidRDefault="00A51A09">
      <w:pPr>
        <w:pStyle w:val="Heading1"/>
        <w:spacing w:before="90"/>
        <w:rPr>
          <w:del w:id="424" w:author="Johannes Backer" w:date="2025-03-24T11:23:00Z"/>
        </w:rPr>
      </w:pPr>
      <w:del w:id="425" w:author="Johannes Backer" w:date="2025-03-24T11:23:00Z">
        <w:r w:rsidDel="009E44D3">
          <w:delText>Transitional</w:delText>
        </w:r>
        <w:r w:rsidDel="009E44D3">
          <w:rPr>
            <w:rFonts w:ascii="Times New Roman"/>
            <w:b w:val="0"/>
            <w:spacing w:val="13"/>
          </w:rPr>
          <w:delText xml:space="preserve"> </w:delText>
        </w:r>
        <w:r w:rsidDel="009E44D3">
          <w:rPr>
            <w:spacing w:val="-2"/>
          </w:rPr>
          <w:delText>arrangements</w:delText>
        </w:r>
      </w:del>
    </w:p>
    <w:p w14:paraId="3F835B3F" w14:textId="44736EC8" w:rsidR="00BF6324" w:rsidDel="009E44D3" w:rsidRDefault="00A51A09">
      <w:pPr>
        <w:spacing w:before="241"/>
        <w:ind w:left="132"/>
        <w:jc w:val="both"/>
        <w:rPr>
          <w:del w:id="426" w:author="Johannes Backer" w:date="2025-03-24T11:23:00Z"/>
          <w:b/>
        </w:rPr>
      </w:pPr>
      <w:del w:id="427" w:author="Johannes Backer" w:date="2025-03-24T11:23:00Z">
        <w:r w:rsidDel="009E44D3">
          <w:rPr>
            <w:b/>
          </w:rPr>
          <w:delText>Guideline</w:delText>
        </w:r>
        <w:r w:rsidDel="009E44D3">
          <w:rPr>
            <w:rFonts w:ascii="Times New Roman"/>
            <w:spacing w:val="13"/>
          </w:rPr>
          <w:delText xml:space="preserve"> </w:delText>
        </w:r>
        <w:r w:rsidDel="009E44D3">
          <w:rPr>
            <w:b/>
          </w:rPr>
          <w:delText>57</w:delText>
        </w:r>
        <w:r w:rsidDel="009E44D3">
          <w:rPr>
            <w:rFonts w:ascii="Times New Roman"/>
            <w:spacing w:val="16"/>
          </w:rPr>
          <w:delText xml:space="preserve"> </w:delText>
        </w:r>
        <w:r w:rsidDel="009E44D3">
          <w:rPr>
            <w:b/>
          </w:rPr>
          <w:delText>-</w:delText>
        </w:r>
        <w:r w:rsidDel="009E44D3">
          <w:rPr>
            <w:rFonts w:ascii="Times New Roman"/>
            <w:spacing w:val="15"/>
          </w:rPr>
          <w:delText xml:space="preserve"> </w:delText>
        </w:r>
        <w:r w:rsidDel="009E44D3">
          <w:rPr>
            <w:b/>
          </w:rPr>
          <w:delText>Transitional</w:delText>
        </w:r>
        <w:r w:rsidDel="009E44D3">
          <w:rPr>
            <w:rFonts w:ascii="Times New Roman"/>
            <w:spacing w:val="15"/>
          </w:rPr>
          <w:delText xml:space="preserve"> </w:delText>
        </w:r>
        <w:r w:rsidDel="009E44D3">
          <w:rPr>
            <w:b/>
          </w:rPr>
          <w:delText>information</w:delText>
        </w:r>
        <w:r w:rsidDel="009E44D3">
          <w:rPr>
            <w:rFonts w:ascii="Times New Roman"/>
            <w:spacing w:val="16"/>
          </w:rPr>
          <w:delText xml:space="preserve"> </w:delText>
        </w:r>
        <w:r w:rsidDel="009E44D3">
          <w:rPr>
            <w:b/>
            <w:spacing w:val="-2"/>
          </w:rPr>
          <w:delText>requirements</w:delText>
        </w:r>
      </w:del>
    </w:p>
    <w:p w14:paraId="2D504C17" w14:textId="0A4C677D" w:rsidR="00BF6324" w:rsidDel="009E44D3" w:rsidRDefault="00A83972">
      <w:pPr>
        <w:pStyle w:val="ListParagraph"/>
        <w:numPr>
          <w:ilvl w:val="1"/>
          <w:numId w:val="41"/>
        </w:numPr>
        <w:tabs>
          <w:tab w:val="left" w:pos="1493"/>
        </w:tabs>
        <w:spacing w:line="276" w:lineRule="auto"/>
        <w:rPr>
          <w:del w:id="428" w:author="Johannes Backer" w:date="2025-03-24T11:23:00Z"/>
        </w:rPr>
        <w:pPrChange w:id="429" w:author="Johannes Backer" w:date="2025-05-15T08:14:00Z">
          <w:pPr>
            <w:pStyle w:val="ListParagraph"/>
            <w:numPr>
              <w:ilvl w:val="1"/>
              <w:numId w:val="24"/>
            </w:numPr>
            <w:tabs>
              <w:tab w:val="left" w:pos="1493"/>
            </w:tabs>
            <w:spacing w:line="276" w:lineRule="auto"/>
            <w:ind w:left="1152" w:hanging="663"/>
          </w:pPr>
        </w:pPrChange>
      </w:pPr>
      <w:del w:id="430" w:author="Johannes Backer" w:date="2025-03-24T11:23:00Z">
        <w:r w:rsidDel="009E44D3">
          <w:delText>In</w:delText>
        </w:r>
        <w:r w:rsidRPr="00E24DBE" w:rsidDel="009E44D3">
          <w:delText xml:space="preserve"> </w:delText>
        </w:r>
        <w:r w:rsidDel="009E44D3">
          <w:delText>relation</w:delText>
        </w:r>
        <w:r w:rsidRPr="00E24DBE" w:rsidDel="009E44D3">
          <w:delText xml:space="preserve"> </w:delText>
        </w:r>
        <w:r w:rsidDel="009E44D3">
          <w:delText>to</w:delText>
        </w:r>
        <w:r w:rsidRPr="00E24DBE" w:rsidDel="009E44D3">
          <w:delText xml:space="preserve"> </w:delText>
        </w:r>
        <w:r w:rsidDel="009E44D3">
          <w:delText>the</w:delText>
        </w:r>
        <w:r w:rsidRPr="00E24DBE" w:rsidDel="009E44D3">
          <w:delText xml:space="preserve"> </w:delText>
        </w:r>
        <w:r w:rsidDel="009E44D3">
          <w:delText>first</w:delText>
        </w:r>
        <w:r w:rsidRPr="00E24DBE" w:rsidDel="009E44D3">
          <w:delText xml:space="preserve"> </w:delText>
        </w:r>
        <w:r w:rsidDel="009E44D3">
          <w:delText>year</w:delText>
        </w:r>
        <w:r w:rsidRPr="00E24DBE" w:rsidDel="009E44D3">
          <w:delText xml:space="preserve"> </w:delText>
        </w:r>
        <w:r w:rsidDel="009E44D3">
          <w:delText>of</w:delText>
        </w:r>
        <w:r w:rsidRPr="00E24DBE" w:rsidDel="009E44D3">
          <w:delText xml:space="preserve"> </w:delText>
        </w:r>
        <w:r w:rsidDel="009E44D3">
          <w:delText>application</w:delText>
        </w:r>
        <w:r w:rsidRPr="00E24DBE" w:rsidDel="009E44D3">
          <w:delText xml:space="preserve"> </w:delText>
        </w:r>
        <w:r w:rsidDel="009E44D3">
          <w:delText>of</w:delText>
        </w:r>
        <w:r w:rsidRPr="00E24DBE" w:rsidDel="009E44D3">
          <w:delText xml:space="preserve"> </w:delText>
        </w:r>
        <w:r w:rsidDel="009E44D3">
          <w:delText>Directive</w:delText>
        </w:r>
        <w:r w:rsidRPr="00E24DBE" w:rsidDel="009E44D3">
          <w:delText xml:space="preserve"> </w:delText>
        </w:r>
        <w:r w:rsidDel="009E44D3">
          <w:delText>2009/138/EC,</w:delText>
        </w:r>
        <w:r w:rsidRPr="00E24DBE" w:rsidDel="009E44D3">
          <w:delText xml:space="preserve"> </w:delText>
        </w:r>
        <w:r w:rsidDel="009E44D3">
          <w:delText>the</w:delText>
        </w:r>
        <w:r w:rsidRPr="00E24DBE" w:rsidDel="009E44D3">
          <w:delText xml:space="preserve"> </w:delText>
        </w:r>
        <w:r w:rsidDel="009E44D3">
          <w:delText>host</w:delText>
        </w:r>
        <w:r w:rsidRPr="00E24DBE" w:rsidDel="009E44D3">
          <w:delText xml:space="preserve"> </w:delText>
        </w:r>
        <w:r w:rsidDel="009E44D3">
          <w:delText>supervisory</w:delText>
        </w:r>
        <w:r w:rsidRPr="00E24DBE" w:rsidDel="009E44D3">
          <w:delText xml:space="preserve"> </w:delText>
        </w:r>
        <w:r w:rsidDel="009E44D3">
          <w:delText>authority</w:delText>
        </w:r>
        <w:r w:rsidRPr="00E24DBE" w:rsidDel="009E44D3">
          <w:delText xml:space="preserve"> </w:delText>
        </w:r>
        <w:r w:rsidDel="009E44D3">
          <w:delText>should</w:delText>
        </w:r>
        <w:r w:rsidRPr="00E24DBE" w:rsidDel="009E44D3">
          <w:delText xml:space="preserve"> </w:delText>
        </w:r>
        <w:r w:rsidDel="009E44D3">
          <w:delText>ensure</w:delText>
        </w:r>
        <w:r w:rsidRPr="00E24DBE" w:rsidDel="009E44D3">
          <w:delText xml:space="preserve"> </w:delText>
        </w:r>
        <w:r w:rsidDel="009E44D3">
          <w:delText>that</w:delText>
        </w:r>
        <w:r w:rsidRPr="00E24DBE" w:rsidDel="009E44D3">
          <w:delText xml:space="preserve"> </w:delText>
        </w:r>
        <w:r w:rsidDel="009E44D3">
          <w:delText>the</w:delText>
        </w:r>
        <w:r w:rsidRPr="00E24DBE" w:rsidDel="009E44D3">
          <w:delText xml:space="preserve"> </w:delText>
        </w:r>
        <w:r w:rsidDel="009E44D3">
          <w:delText>third-country</w:delText>
        </w:r>
        <w:r w:rsidRPr="00E24DBE" w:rsidDel="009E44D3">
          <w:delText xml:space="preserve"> </w:delText>
        </w:r>
        <w:r w:rsidDel="009E44D3">
          <w:delText>insurance</w:delText>
        </w:r>
        <w:r w:rsidRPr="00E24DBE" w:rsidDel="009E44D3">
          <w:delText xml:space="preserve"> </w:delText>
        </w:r>
        <w:r w:rsidDel="009E44D3">
          <w:delText>undertaking</w:delText>
        </w:r>
        <w:r w:rsidRPr="00E24DBE" w:rsidDel="009E44D3">
          <w:delText xml:space="preserve"> </w:delText>
        </w:r>
        <w:r w:rsidDel="009E44D3">
          <w:delText>submits</w:delText>
        </w:r>
        <w:r w:rsidRPr="00E24DBE" w:rsidDel="009E44D3">
          <w:delText xml:space="preserve"> </w:delText>
        </w:r>
        <w:r w:rsidDel="009E44D3">
          <w:delText>to</w:delText>
        </w:r>
        <w:r w:rsidRPr="00E24DBE" w:rsidDel="009E44D3">
          <w:delText xml:space="preserve"> </w:delText>
        </w:r>
        <w:r w:rsidDel="009E44D3">
          <w:delText>it</w:delText>
        </w:r>
        <w:r w:rsidRPr="00E24DBE" w:rsidDel="009E44D3">
          <w:delText xml:space="preserve"> </w:delText>
        </w:r>
        <w:r w:rsidDel="009E44D3">
          <w:delText>the</w:delText>
        </w:r>
        <w:r w:rsidRPr="00E24DBE" w:rsidDel="009E44D3">
          <w:delText xml:space="preserve"> </w:delText>
        </w:r>
        <w:r w:rsidDel="009E44D3">
          <w:delText>following</w:delText>
        </w:r>
        <w:r w:rsidRPr="00E24DBE" w:rsidDel="009E44D3">
          <w:delText xml:space="preserve"> </w:delText>
        </w:r>
        <w:r w:rsidDel="009E44D3">
          <w:delText>information,</w:delText>
        </w:r>
        <w:r w:rsidRPr="00E24DBE" w:rsidDel="009E44D3">
          <w:delText xml:space="preserve"> </w:delText>
        </w:r>
        <w:r w:rsidDel="009E44D3">
          <w:delText>the</w:delText>
        </w:r>
        <w:r w:rsidRPr="00E24DBE" w:rsidDel="009E44D3">
          <w:delText xml:space="preserve"> </w:delText>
        </w:r>
        <w:r w:rsidDel="009E44D3">
          <w:delText>reference</w:delText>
        </w:r>
        <w:r w:rsidRPr="00E24DBE" w:rsidDel="009E44D3">
          <w:delText xml:space="preserve"> </w:delText>
        </w:r>
        <w:r w:rsidDel="009E44D3">
          <w:delText>date</w:delText>
        </w:r>
        <w:r w:rsidRPr="00E24DBE" w:rsidDel="009E44D3">
          <w:delText xml:space="preserve"> </w:delText>
        </w:r>
        <w:r w:rsidDel="009E44D3">
          <w:delText>for</w:delText>
        </w:r>
        <w:r w:rsidRPr="00E24DBE" w:rsidDel="009E44D3">
          <w:delText xml:space="preserve"> </w:delText>
        </w:r>
        <w:r w:rsidDel="009E44D3">
          <w:delText>which</w:delText>
        </w:r>
        <w:r w:rsidRPr="00E24DBE" w:rsidDel="009E44D3">
          <w:delText xml:space="preserve"> </w:delText>
        </w:r>
        <w:r w:rsidDel="009E44D3">
          <w:delText>should</w:delText>
        </w:r>
        <w:r w:rsidRPr="00E24DBE" w:rsidDel="009E44D3">
          <w:delText xml:space="preserve"> </w:delText>
        </w:r>
        <w:r w:rsidDel="009E44D3">
          <w:delText>be</w:delText>
        </w:r>
        <w:r w:rsidRPr="00E24DBE" w:rsidDel="009E44D3">
          <w:delText xml:space="preserve"> </w:delText>
        </w:r>
        <w:r w:rsidDel="009E44D3">
          <w:delText>the</w:delText>
        </w:r>
        <w:r w:rsidRPr="00E24DBE" w:rsidDel="009E44D3">
          <w:delText xml:space="preserve"> </w:delText>
        </w:r>
        <w:r w:rsidDel="009E44D3">
          <w:delText>first</w:delText>
        </w:r>
        <w:r w:rsidRPr="00E24DBE" w:rsidDel="009E44D3">
          <w:delText xml:space="preserve"> </w:delText>
        </w:r>
        <w:r w:rsidDel="009E44D3">
          <w:delText>day</w:delText>
        </w:r>
        <w:r w:rsidRPr="00E24DBE" w:rsidDel="009E44D3">
          <w:delText xml:space="preserve"> </w:delText>
        </w:r>
        <w:r w:rsidDel="009E44D3">
          <w:delText>of</w:delText>
        </w:r>
        <w:r w:rsidRPr="00E24DBE" w:rsidDel="009E44D3">
          <w:delText xml:space="preserve"> </w:delText>
        </w:r>
        <w:r w:rsidDel="009E44D3">
          <w:delText>the</w:delText>
        </w:r>
        <w:r w:rsidRPr="00E24DBE" w:rsidDel="009E44D3">
          <w:delText xml:space="preserve"> </w:delText>
        </w:r>
        <w:r w:rsidDel="009E44D3">
          <w:delText>third-country</w:delText>
        </w:r>
        <w:r w:rsidRPr="00E24DBE" w:rsidDel="009E44D3">
          <w:delText xml:space="preserve"> </w:delText>
        </w:r>
        <w:r w:rsidDel="009E44D3">
          <w:delText>insurance</w:delText>
        </w:r>
        <w:r w:rsidRPr="00E24DBE" w:rsidDel="009E44D3">
          <w:delText xml:space="preserve"> </w:delText>
        </w:r>
        <w:r w:rsidDel="009E44D3">
          <w:delText>undertaking's</w:delText>
        </w:r>
        <w:r w:rsidRPr="00E24DBE" w:rsidDel="009E44D3">
          <w:delText xml:space="preserve"> </w:delText>
        </w:r>
        <w:r w:rsidDel="009E44D3">
          <w:delText>financial</w:delText>
        </w:r>
        <w:r w:rsidRPr="00E24DBE" w:rsidDel="009E44D3">
          <w:delText xml:space="preserve"> </w:delText>
        </w:r>
        <w:r w:rsidDel="009E44D3">
          <w:delText>year</w:delText>
        </w:r>
        <w:r w:rsidRPr="00E24DBE" w:rsidDel="009E44D3">
          <w:delText xml:space="preserve"> </w:delText>
        </w:r>
        <w:r w:rsidDel="009E44D3">
          <w:delText>starting</w:delText>
        </w:r>
        <w:r w:rsidRPr="00E24DBE" w:rsidDel="009E44D3">
          <w:delText xml:space="preserve"> </w:delText>
        </w:r>
        <w:r w:rsidDel="009E44D3">
          <w:delText>on,</w:delText>
        </w:r>
        <w:r w:rsidRPr="00E24DBE" w:rsidDel="009E44D3">
          <w:delText xml:space="preserve"> </w:delText>
        </w:r>
        <w:r w:rsidDel="009E44D3">
          <w:delText>or</w:delText>
        </w:r>
        <w:r w:rsidRPr="00E24DBE" w:rsidDel="009E44D3">
          <w:delText xml:space="preserve"> </w:delText>
        </w:r>
        <w:r w:rsidDel="009E44D3">
          <w:delText>after</w:delText>
        </w:r>
        <w:r w:rsidRPr="00E24DBE" w:rsidDel="009E44D3">
          <w:delText xml:space="preserve"> </w:delText>
        </w:r>
        <w:r w:rsidDel="009E44D3">
          <w:delText>1</w:delText>
        </w:r>
        <w:r w:rsidRPr="00E24DBE" w:rsidDel="009E44D3">
          <w:delText xml:space="preserve"> </w:delText>
        </w:r>
        <w:r w:rsidDel="009E44D3">
          <w:delText>January</w:delText>
        </w:r>
        <w:r w:rsidRPr="00E24DBE" w:rsidDel="009E44D3">
          <w:delText xml:space="preserve"> </w:delText>
        </w:r>
        <w:r w:rsidDel="009E44D3">
          <w:delText>2016</w:delText>
        </w:r>
        <w:r w:rsidRPr="00E24DBE" w:rsidDel="009E44D3">
          <w:delText xml:space="preserve"> </w:delText>
        </w:r>
        <w:r w:rsidDel="009E44D3">
          <w:delText>but</w:delText>
        </w:r>
        <w:r w:rsidRPr="00E24DBE" w:rsidDel="009E44D3">
          <w:delText xml:space="preserve"> </w:delText>
        </w:r>
        <w:r w:rsidDel="009E44D3">
          <w:delText>before</w:delText>
        </w:r>
        <w:r w:rsidRPr="00E24DBE" w:rsidDel="009E44D3">
          <w:delText xml:space="preserve"> </w:delText>
        </w:r>
        <w:r w:rsidDel="009E44D3">
          <w:delText>1</w:delText>
        </w:r>
        <w:r w:rsidRPr="00E24DBE" w:rsidDel="009E44D3">
          <w:delText xml:space="preserve"> </w:delText>
        </w:r>
        <w:r w:rsidDel="009E44D3">
          <w:delText>July</w:delText>
        </w:r>
        <w:r w:rsidRPr="00E24DBE" w:rsidDel="009E44D3">
          <w:delText xml:space="preserve"> </w:delText>
        </w:r>
        <w:r w:rsidDel="009E44D3">
          <w:delText>2016:</w:delText>
        </w:r>
      </w:del>
    </w:p>
    <w:p w14:paraId="7C83DDC7" w14:textId="0C5FA582" w:rsidR="00BF6324" w:rsidDel="009E44D3" w:rsidRDefault="00A83972">
      <w:pPr>
        <w:pStyle w:val="ListParagraph"/>
        <w:numPr>
          <w:ilvl w:val="2"/>
          <w:numId w:val="41"/>
        </w:numPr>
        <w:tabs>
          <w:tab w:val="left" w:pos="1491"/>
          <w:tab w:val="left" w:pos="1493"/>
        </w:tabs>
        <w:spacing w:line="276" w:lineRule="auto"/>
        <w:ind w:right="123"/>
        <w:rPr>
          <w:del w:id="431" w:author="Johannes Backer" w:date="2025-03-24T11:23:00Z"/>
        </w:rPr>
        <w:pPrChange w:id="432" w:author="Johannes Backer" w:date="2025-05-15T08:14:00Z">
          <w:pPr>
            <w:pStyle w:val="ListParagraph"/>
            <w:numPr>
              <w:ilvl w:val="2"/>
              <w:numId w:val="24"/>
            </w:numPr>
            <w:tabs>
              <w:tab w:val="left" w:pos="1491"/>
              <w:tab w:val="left" w:pos="1493"/>
            </w:tabs>
            <w:spacing w:line="276" w:lineRule="auto"/>
            <w:ind w:right="123"/>
          </w:pPr>
        </w:pPrChange>
      </w:pPr>
      <w:del w:id="433" w:author="Johannes Backer" w:date="2025-03-24T11:23:00Z">
        <w:r w:rsidDel="009E44D3">
          <w:delText>template</w:delText>
        </w:r>
        <w:r w:rsidRPr="00902B9B" w:rsidDel="009E44D3">
          <w:delText xml:space="preserve"> </w:delText>
        </w:r>
        <w:r w:rsidDel="009E44D3">
          <w:delText>S.01.01.09</w:delText>
        </w:r>
        <w:r w:rsidRPr="00902B9B" w:rsidDel="009E44D3">
          <w:delText xml:space="preserve"> </w:delText>
        </w:r>
        <w:r w:rsidDel="009E44D3">
          <w:delText>of</w:delText>
        </w:r>
        <w:r w:rsidRPr="00902B9B" w:rsidDel="009E44D3">
          <w:delText xml:space="preserve"> </w:delText>
        </w:r>
        <w:r w:rsidDel="009E44D3">
          <w:delText>Annex</w:delText>
        </w:r>
        <w:r w:rsidRPr="00902B9B" w:rsidDel="009E44D3">
          <w:delText xml:space="preserve"> </w:delText>
        </w:r>
        <w:r w:rsidDel="009E44D3">
          <w:delText>III</w:delText>
        </w:r>
        <w:r w:rsidRPr="00902B9B" w:rsidDel="009E44D3">
          <w:delText xml:space="preserve"> </w:delText>
        </w:r>
        <w:r w:rsidDel="009E44D3">
          <w:delText>to</w:delText>
        </w:r>
        <w:r w:rsidRPr="00902B9B" w:rsidDel="009E44D3">
          <w:delText xml:space="preserve"> </w:delText>
        </w:r>
        <w:r w:rsidDel="009E44D3">
          <w:delText>these</w:delText>
        </w:r>
        <w:r w:rsidRPr="00902B9B" w:rsidDel="009E44D3">
          <w:delText xml:space="preserve"> </w:delText>
        </w:r>
        <w:r w:rsidDel="009E44D3">
          <w:delText>Guidelines,</w:delText>
        </w:r>
        <w:r w:rsidRPr="00902B9B" w:rsidDel="009E44D3">
          <w:delText xml:space="preserve"> </w:delText>
        </w:r>
        <w:r w:rsidDel="009E44D3">
          <w:delText>specifying</w:delText>
        </w:r>
        <w:r w:rsidRPr="00902B9B" w:rsidDel="009E44D3">
          <w:delText xml:space="preserve"> </w:delText>
        </w:r>
        <w:r w:rsidDel="009E44D3">
          <w:delText>the</w:delText>
        </w:r>
        <w:r w:rsidRPr="00902B9B" w:rsidDel="009E44D3">
          <w:delText xml:space="preserve"> </w:delText>
        </w:r>
        <w:r w:rsidDel="009E44D3">
          <w:delText>content</w:delText>
        </w:r>
        <w:r w:rsidRPr="00902B9B" w:rsidDel="009E44D3">
          <w:delText xml:space="preserve"> </w:delText>
        </w:r>
        <w:r w:rsidDel="009E44D3">
          <w:delText>of</w:delText>
        </w:r>
        <w:r w:rsidRPr="00902B9B" w:rsidDel="009E44D3">
          <w:delText xml:space="preserve"> </w:delText>
        </w:r>
        <w:r w:rsidDel="009E44D3">
          <w:delText>the</w:delText>
        </w:r>
        <w:r w:rsidRPr="00902B9B" w:rsidDel="009E44D3">
          <w:delText xml:space="preserve"> </w:delText>
        </w:r>
        <w:r w:rsidDel="009E44D3">
          <w:delText>submission</w:delText>
        </w:r>
        <w:r w:rsidRPr="00902B9B" w:rsidDel="009E44D3">
          <w:delText xml:space="preserve"> </w:delText>
        </w:r>
        <w:r w:rsidDel="009E44D3">
          <w:delText>detailing</w:delText>
        </w:r>
        <w:r w:rsidRPr="00902B9B" w:rsidDel="009E44D3">
          <w:delText xml:space="preserve"> </w:delText>
        </w:r>
        <w:r w:rsidDel="009E44D3">
          <w:delText>the</w:delText>
        </w:r>
        <w:r w:rsidRPr="00902B9B" w:rsidDel="009E44D3">
          <w:delText xml:space="preserve"> </w:delText>
        </w:r>
        <w:r w:rsidDel="009E44D3">
          <w:delText>information</w:delText>
        </w:r>
        <w:r w:rsidRPr="00902B9B" w:rsidDel="009E44D3">
          <w:delText xml:space="preserve"> </w:delText>
        </w:r>
        <w:r w:rsidDel="009E44D3">
          <w:delText>submitted</w:delText>
        </w:r>
        <w:r w:rsidRPr="00902B9B" w:rsidDel="009E44D3">
          <w:delText xml:space="preserve"> </w:delText>
        </w:r>
        <w:r w:rsidDel="009E44D3">
          <w:delText>at</w:delText>
        </w:r>
        <w:r w:rsidRPr="00902B9B" w:rsidDel="009E44D3">
          <w:delText xml:space="preserve"> </w:delText>
        </w:r>
        <w:r w:rsidDel="009E44D3">
          <w:delText>each</w:delText>
        </w:r>
        <w:r w:rsidRPr="00902B9B" w:rsidDel="009E44D3">
          <w:delText xml:space="preserve"> </w:delText>
        </w:r>
        <w:r w:rsidDel="009E44D3">
          <w:delText>submission</w:delText>
        </w:r>
        <w:r w:rsidRPr="00902B9B" w:rsidDel="009E44D3">
          <w:delText xml:space="preserve"> </w:delText>
        </w:r>
        <w:r w:rsidDel="009E44D3">
          <w:delText>date,</w:delText>
        </w:r>
        <w:r w:rsidRPr="00902B9B" w:rsidDel="009E44D3">
          <w:delText xml:space="preserve"> </w:delText>
        </w:r>
        <w:r w:rsidDel="009E44D3">
          <w:delText>following</w:delText>
        </w:r>
        <w:r w:rsidRPr="00902B9B" w:rsidDel="009E44D3">
          <w:delText xml:space="preserve"> </w:delText>
        </w:r>
        <w:r w:rsidDel="009E44D3">
          <w:delText>the</w:delText>
        </w:r>
        <w:r w:rsidRPr="00902B9B" w:rsidDel="009E44D3">
          <w:delText xml:space="preserve"> </w:delText>
        </w:r>
        <w:r w:rsidDel="009E44D3">
          <w:delText>instructions</w:delText>
        </w:r>
        <w:r w:rsidRPr="00902B9B" w:rsidDel="009E44D3">
          <w:delText xml:space="preserve"> </w:delText>
        </w:r>
        <w:r w:rsidDel="009E44D3">
          <w:delText>set</w:delText>
        </w:r>
        <w:r w:rsidRPr="00902B9B" w:rsidDel="009E44D3">
          <w:delText xml:space="preserve"> </w:delText>
        </w:r>
        <w:r w:rsidDel="009E44D3">
          <w:delText>out</w:delText>
        </w:r>
        <w:r w:rsidRPr="00902B9B" w:rsidDel="009E44D3">
          <w:delText xml:space="preserve"> </w:delText>
        </w:r>
        <w:r w:rsidDel="009E44D3">
          <w:delText>in</w:delText>
        </w:r>
        <w:r w:rsidRPr="00902B9B" w:rsidDel="009E44D3">
          <w:delText xml:space="preserve"> </w:delText>
        </w:r>
        <w:r w:rsidDel="009E44D3">
          <w:delText>S.01.01</w:delText>
        </w:r>
        <w:r w:rsidRPr="00902B9B" w:rsidDel="009E44D3">
          <w:delText xml:space="preserve"> </w:delText>
        </w:r>
        <w:r w:rsidDel="009E44D3">
          <w:delText>of</w:delText>
        </w:r>
        <w:r w:rsidRPr="00902B9B" w:rsidDel="009E44D3">
          <w:delText xml:space="preserve"> </w:delText>
        </w:r>
        <w:r w:rsidDel="009E44D3">
          <w:delText>Annex</w:delText>
        </w:r>
        <w:r w:rsidRPr="00902B9B" w:rsidDel="009E44D3">
          <w:delText xml:space="preserve"> </w:delText>
        </w:r>
        <w:r w:rsidDel="009E44D3">
          <w:delText>IV</w:delText>
        </w:r>
        <w:r w:rsidRPr="00902B9B" w:rsidDel="009E44D3">
          <w:delText xml:space="preserve"> </w:delText>
        </w:r>
        <w:r w:rsidDel="009E44D3">
          <w:delText>to</w:delText>
        </w:r>
        <w:r w:rsidRPr="00902B9B" w:rsidDel="009E44D3">
          <w:delText xml:space="preserve"> </w:delText>
        </w:r>
        <w:r w:rsidDel="009E44D3">
          <w:delText>these</w:delText>
        </w:r>
        <w:r w:rsidRPr="00902B9B" w:rsidDel="009E44D3">
          <w:delText xml:space="preserve"> </w:delText>
        </w:r>
        <w:r w:rsidDel="009E44D3">
          <w:delText>Guidelines;</w:delText>
        </w:r>
      </w:del>
    </w:p>
    <w:p w14:paraId="69E009CF" w14:textId="470088C7" w:rsidR="00BF6324" w:rsidDel="009E44D3" w:rsidRDefault="00A83972">
      <w:pPr>
        <w:pStyle w:val="ListParagraph"/>
        <w:numPr>
          <w:ilvl w:val="2"/>
          <w:numId w:val="41"/>
        </w:numPr>
        <w:tabs>
          <w:tab w:val="left" w:pos="1491"/>
          <w:tab w:val="left" w:pos="1493"/>
        </w:tabs>
        <w:spacing w:line="276" w:lineRule="auto"/>
        <w:ind w:right="123"/>
        <w:rPr>
          <w:del w:id="434" w:author="Johannes Backer" w:date="2025-03-24T11:23:00Z"/>
        </w:rPr>
        <w:pPrChange w:id="435" w:author="Johannes Backer" w:date="2025-05-15T08:14:00Z">
          <w:pPr>
            <w:pStyle w:val="ListParagraph"/>
            <w:numPr>
              <w:ilvl w:val="2"/>
              <w:numId w:val="24"/>
            </w:numPr>
            <w:tabs>
              <w:tab w:val="left" w:pos="1491"/>
              <w:tab w:val="left" w:pos="1493"/>
            </w:tabs>
            <w:spacing w:line="276" w:lineRule="auto"/>
            <w:ind w:right="123"/>
          </w:pPr>
        </w:pPrChange>
      </w:pPr>
      <w:del w:id="436" w:author="Johannes Backer" w:date="2025-03-24T11:23:00Z">
        <w:r w:rsidDel="009E44D3">
          <w:delText>template</w:delText>
        </w:r>
        <w:r w:rsidRPr="00902B9B" w:rsidDel="009E44D3">
          <w:delText xml:space="preserve"> </w:delText>
        </w:r>
        <w:r w:rsidDel="009E44D3">
          <w:delText>S.01.02.07</w:delText>
        </w:r>
        <w:r w:rsidRPr="00902B9B" w:rsidDel="009E44D3">
          <w:delText xml:space="preserve"> </w:delText>
        </w:r>
        <w:r w:rsidDel="009E44D3">
          <w:delText>of</w:delText>
        </w:r>
        <w:r w:rsidRPr="00902B9B" w:rsidDel="009E44D3">
          <w:delText xml:space="preserve"> </w:delText>
        </w:r>
        <w:r w:rsidDel="009E44D3">
          <w:delText>Annex</w:delText>
        </w:r>
        <w:r w:rsidRPr="00902B9B" w:rsidDel="009E44D3">
          <w:delText xml:space="preserve"> </w:delText>
        </w:r>
        <w:r w:rsidDel="009E44D3">
          <w:delText>III</w:delText>
        </w:r>
        <w:r w:rsidRPr="00902B9B" w:rsidDel="009E44D3">
          <w:delText xml:space="preserve"> </w:delText>
        </w:r>
        <w:r w:rsidDel="009E44D3">
          <w:delText>to</w:delText>
        </w:r>
        <w:r w:rsidRPr="00902B9B" w:rsidDel="009E44D3">
          <w:delText xml:space="preserve"> </w:delText>
        </w:r>
        <w:r w:rsidDel="009E44D3">
          <w:delText>these</w:delText>
        </w:r>
        <w:r w:rsidRPr="00902B9B" w:rsidDel="009E44D3">
          <w:delText xml:space="preserve"> </w:delText>
        </w:r>
        <w:r w:rsidDel="009E44D3">
          <w:delText>Guidelines,</w:delText>
        </w:r>
        <w:r w:rsidRPr="00902B9B" w:rsidDel="009E44D3">
          <w:delText xml:space="preserve"> </w:delText>
        </w:r>
        <w:r w:rsidDel="009E44D3">
          <w:delText>specifying</w:delText>
        </w:r>
        <w:r w:rsidRPr="00902B9B" w:rsidDel="009E44D3">
          <w:delText xml:space="preserve"> </w:delText>
        </w:r>
        <w:r w:rsidDel="009E44D3">
          <w:delText>basic</w:delText>
        </w:r>
        <w:r w:rsidRPr="00902B9B" w:rsidDel="009E44D3">
          <w:delText xml:space="preserve"> </w:delText>
        </w:r>
        <w:r w:rsidDel="009E44D3">
          <w:delText>information</w:delText>
        </w:r>
        <w:r w:rsidRPr="00902B9B" w:rsidDel="009E44D3">
          <w:delText xml:space="preserve"> </w:delText>
        </w:r>
        <w:r w:rsidDel="009E44D3">
          <w:delText>on</w:delText>
        </w:r>
        <w:r w:rsidRPr="00902B9B" w:rsidDel="009E44D3">
          <w:delText xml:space="preserve"> </w:delText>
        </w:r>
        <w:r w:rsidDel="009E44D3">
          <w:delText>the</w:delText>
        </w:r>
        <w:r w:rsidRPr="00902B9B" w:rsidDel="009E44D3">
          <w:delText xml:space="preserve"> </w:delText>
        </w:r>
        <w:r w:rsidDel="009E44D3">
          <w:delText>branch</w:delText>
        </w:r>
        <w:r w:rsidRPr="00902B9B" w:rsidDel="009E44D3">
          <w:delText xml:space="preserve"> </w:delText>
        </w:r>
        <w:r w:rsidDel="009E44D3">
          <w:delText>and</w:delText>
        </w:r>
        <w:r w:rsidRPr="00902B9B" w:rsidDel="009E44D3">
          <w:delText xml:space="preserve"> </w:delText>
        </w:r>
        <w:r w:rsidDel="009E44D3">
          <w:delText>the</w:delText>
        </w:r>
        <w:r w:rsidRPr="00902B9B" w:rsidDel="009E44D3">
          <w:delText xml:space="preserve"> </w:delText>
        </w:r>
        <w:r w:rsidDel="009E44D3">
          <w:delText>content</w:delText>
        </w:r>
        <w:r w:rsidRPr="00902B9B" w:rsidDel="009E44D3">
          <w:delText xml:space="preserve"> </w:delText>
        </w:r>
        <w:r w:rsidDel="009E44D3">
          <w:delText>of</w:delText>
        </w:r>
        <w:r w:rsidRPr="00902B9B" w:rsidDel="009E44D3">
          <w:delText xml:space="preserve"> </w:delText>
        </w:r>
        <w:r w:rsidDel="009E44D3">
          <w:delText>the</w:delText>
        </w:r>
        <w:r w:rsidRPr="00902B9B" w:rsidDel="009E44D3">
          <w:delText xml:space="preserve"> </w:delText>
        </w:r>
        <w:r w:rsidDel="009E44D3">
          <w:delText>reporting</w:delText>
        </w:r>
        <w:r w:rsidRPr="00902B9B" w:rsidDel="009E44D3">
          <w:delText xml:space="preserve"> </w:delText>
        </w:r>
        <w:r w:rsidDel="009E44D3">
          <w:delText>in</w:delText>
        </w:r>
        <w:r w:rsidRPr="00902B9B" w:rsidDel="009E44D3">
          <w:delText xml:space="preserve"> </w:delText>
        </w:r>
        <w:r w:rsidDel="009E44D3">
          <w:delText>general,</w:delText>
        </w:r>
        <w:r w:rsidRPr="00902B9B" w:rsidDel="009E44D3">
          <w:delText xml:space="preserve"> </w:delText>
        </w:r>
        <w:r w:rsidDel="009E44D3">
          <w:delText>following</w:delText>
        </w:r>
        <w:r w:rsidRPr="00902B9B" w:rsidDel="009E44D3">
          <w:delText xml:space="preserve"> </w:delText>
        </w:r>
        <w:r w:rsidDel="009E44D3">
          <w:delText>the</w:delText>
        </w:r>
        <w:r w:rsidRPr="00902B9B" w:rsidDel="009E44D3">
          <w:delText xml:space="preserve"> </w:delText>
        </w:r>
        <w:r w:rsidDel="009E44D3">
          <w:delText>instructions</w:delText>
        </w:r>
        <w:r w:rsidRPr="00902B9B" w:rsidDel="009E44D3">
          <w:delText xml:space="preserve"> </w:delText>
        </w:r>
        <w:r w:rsidDel="009E44D3">
          <w:delText>set</w:delText>
        </w:r>
        <w:r w:rsidRPr="00902B9B" w:rsidDel="009E44D3">
          <w:delText xml:space="preserve"> </w:delText>
        </w:r>
        <w:r w:rsidDel="009E44D3">
          <w:delText>out</w:delText>
        </w:r>
        <w:r w:rsidRPr="00902B9B" w:rsidDel="009E44D3">
          <w:delText xml:space="preserve"> </w:delText>
        </w:r>
        <w:r w:rsidDel="009E44D3">
          <w:delText>in</w:delText>
        </w:r>
        <w:r w:rsidRPr="00902B9B" w:rsidDel="009E44D3">
          <w:delText xml:space="preserve"> </w:delText>
        </w:r>
        <w:r w:rsidDel="009E44D3">
          <w:delText>S.01.02</w:delText>
        </w:r>
        <w:r w:rsidRPr="00902B9B" w:rsidDel="009E44D3">
          <w:delText xml:space="preserve"> </w:delText>
        </w:r>
        <w:r w:rsidDel="009E44D3">
          <w:delText>of</w:delText>
        </w:r>
        <w:r w:rsidRPr="00902B9B" w:rsidDel="009E44D3">
          <w:delText xml:space="preserve"> </w:delText>
        </w:r>
        <w:r w:rsidDel="009E44D3">
          <w:delText>Annex</w:delText>
        </w:r>
        <w:r w:rsidRPr="00902B9B" w:rsidDel="009E44D3">
          <w:delText xml:space="preserve"> </w:delText>
        </w:r>
        <w:r w:rsidDel="009E44D3">
          <w:delText>IV</w:delText>
        </w:r>
        <w:r w:rsidRPr="00902B9B" w:rsidDel="009E44D3">
          <w:delText xml:space="preserve"> </w:delText>
        </w:r>
        <w:r w:rsidDel="009E44D3">
          <w:delText>to</w:delText>
        </w:r>
        <w:r w:rsidRPr="00902B9B" w:rsidDel="009E44D3">
          <w:delText xml:space="preserve"> </w:delText>
        </w:r>
        <w:r w:rsidDel="009E44D3">
          <w:delText>these</w:delText>
        </w:r>
        <w:r w:rsidRPr="00902B9B" w:rsidDel="009E44D3">
          <w:delText xml:space="preserve"> Guidelines;</w:delText>
        </w:r>
      </w:del>
    </w:p>
    <w:p w14:paraId="52E54767" w14:textId="58F8A9F0" w:rsidR="00BF6324" w:rsidDel="009E44D3" w:rsidRDefault="00A51A09">
      <w:pPr>
        <w:pStyle w:val="ListParagraph"/>
        <w:numPr>
          <w:ilvl w:val="2"/>
          <w:numId w:val="41"/>
        </w:numPr>
        <w:tabs>
          <w:tab w:val="left" w:pos="1493"/>
        </w:tabs>
        <w:spacing w:line="276" w:lineRule="auto"/>
        <w:ind w:right="123"/>
        <w:rPr>
          <w:del w:id="437" w:author="Johannes Backer" w:date="2025-03-24T11:23:00Z"/>
        </w:rPr>
        <w:pPrChange w:id="438" w:author="Johannes Backer" w:date="2025-05-15T08:14:00Z">
          <w:pPr>
            <w:pStyle w:val="ListParagraph"/>
            <w:numPr>
              <w:ilvl w:val="2"/>
              <w:numId w:val="24"/>
            </w:numPr>
            <w:tabs>
              <w:tab w:val="left" w:pos="1493"/>
            </w:tabs>
            <w:spacing w:line="276" w:lineRule="auto"/>
            <w:ind w:right="123"/>
          </w:pPr>
        </w:pPrChange>
      </w:pPr>
      <w:del w:id="439" w:author="Johannes Backer" w:date="2025-03-24T11:23:00Z">
        <w:r w:rsidDel="009E44D3">
          <w:delText>template</w:delText>
        </w:r>
        <w:r w:rsidRPr="00E24DBE" w:rsidDel="009E44D3">
          <w:delText xml:space="preserve"> </w:delText>
        </w:r>
        <w:r w:rsidDel="009E44D3">
          <w:delText>S.01.03.01</w:delText>
        </w:r>
        <w:r w:rsidRPr="00E24DBE" w:rsidDel="009E44D3">
          <w:delText xml:space="preserve"> </w:delText>
        </w:r>
        <w:r w:rsidDel="009E44D3">
          <w:delText>of</w:delText>
        </w:r>
        <w:r w:rsidRPr="00E24DBE" w:rsidDel="009E44D3">
          <w:delText xml:space="preserve"> </w:delText>
        </w:r>
        <w:r w:rsidDel="009E44D3">
          <w:delText>Annex</w:delText>
        </w:r>
        <w:r w:rsidRPr="00E24DBE" w:rsidDel="009E44D3">
          <w:delText xml:space="preserve"> </w:delText>
        </w:r>
        <w:r w:rsidDel="009E44D3">
          <w:delText>I</w:delText>
        </w:r>
        <w:r w:rsidRPr="00E24DBE" w:rsidDel="009E44D3">
          <w:delText xml:space="preserve"> </w:delText>
        </w:r>
        <w:r w:rsidDel="009E44D3">
          <w:delText>to</w:delText>
        </w:r>
        <w:r w:rsidRPr="00E24DBE" w:rsidDel="009E44D3">
          <w:delText xml:space="preserve"> </w:delText>
        </w:r>
        <w:r w:rsidDel="009E44D3">
          <w:delText>the</w:delText>
        </w:r>
        <w:r w:rsidRPr="00E24DBE" w:rsidDel="009E44D3">
          <w:delText xml:space="preserve"> </w:delText>
        </w:r>
        <w:r w:rsidDel="009E44D3">
          <w:delText>Implementing</w:delText>
        </w:r>
        <w:r w:rsidRPr="00E24DBE" w:rsidDel="009E44D3">
          <w:delText xml:space="preserve"> </w:delText>
        </w:r>
        <w:r w:rsidDel="009E44D3">
          <w:delText>Technical</w:delText>
        </w:r>
        <w:r w:rsidRPr="00E24DBE" w:rsidDel="009E44D3">
          <w:delText xml:space="preserve"> </w:delText>
        </w:r>
        <w:r w:rsidDel="009E44D3">
          <w:delText>Standard</w:delText>
        </w:r>
        <w:r w:rsidRPr="00E24DBE" w:rsidDel="009E44D3">
          <w:delText xml:space="preserve"> </w:delText>
        </w:r>
        <w:r w:rsidDel="009E44D3">
          <w:delText>on</w:delText>
        </w:r>
        <w:r w:rsidRPr="00E24DBE" w:rsidDel="009E44D3">
          <w:delText xml:space="preserve"> </w:delText>
        </w:r>
        <w:r w:rsidDel="009E44D3">
          <w:delText>the</w:delText>
        </w:r>
        <w:r w:rsidRPr="00E24DBE" w:rsidDel="009E44D3">
          <w:delText xml:space="preserve"> </w:delText>
        </w:r>
        <w:r w:rsidDel="009E44D3">
          <w:delText>Templates</w:delText>
        </w:r>
        <w:r w:rsidRPr="00E24DBE" w:rsidDel="009E44D3">
          <w:delText xml:space="preserve"> </w:delText>
        </w:r>
        <w:r w:rsidDel="009E44D3">
          <w:delText>for</w:delText>
        </w:r>
        <w:r w:rsidRPr="00E24DBE" w:rsidDel="009E44D3">
          <w:delText xml:space="preserve"> </w:delText>
        </w:r>
        <w:r w:rsidDel="009E44D3">
          <w:delText>the</w:delText>
        </w:r>
        <w:r w:rsidRPr="00E24DBE" w:rsidDel="009E44D3">
          <w:delText xml:space="preserve"> </w:delText>
        </w:r>
        <w:r w:rsidDel="009E44D3">
          <w:delText>Submission</w:delText>
        </w:r>
        <w:r w:rsidRPr="00E24DBE" w:rsidDel="009E44D3">
          <w:delText xml:space="preserve"> </w:delText>
        </w:r>
        <w:r w:rsidDel="009E44D3">
          <w:delText>of</w:delText>
        </w:r>
        <w:r w:rsidRPr="00E24DBE" w:rsidDel="009E44D3">
          <w:delText xml:space="preserve"> </w:delText>
        </w:r>
        <w:r w:rsidDel="009E44D3">
          <w:delText>Information,</w:delText>
        </w:r>
        <w:r w:rsidRPr="00E24DBE" w:rsidDel="009E44D3">
          <w:delText xml:space="preserve"> </w:delText>
        </w:r>
        <w:r w:rsidDel="009E44D3">
          <w:delText>specifying</w:delText>
        </w:r>
        <w:r w:rsidRPr="00E24DBE" w:rsidDel="009E44D3">
          <w:delText xml:space="preserve"> </w:delText>
        </w:r>
        <w:r w:rsidDel="009E44D3">
          <w:delText>basic</w:delText>
        </w:r>
        <w:r w:rsidRPr="00E24DBE" w:rsidDel="009E44D3">
          <w:delText xml:space="preserve"> </w:delText>
        </w:r>
        <w:r w:rsidDel="009E44D3">
          <w:delText>information</w:delText>
        </w:r>
        <w:r w:rsidRPr="00E24DBE" w:rsidDel="009E44D3">
          <w:delText xml:space="preserve"> </w:delText>
        </w:r>
        <w:r w:rsidDel="009E44D3">
          <w:delText>on</w:delText>
        </w:r>
        <w:r w:rsidRPr="00E24DBE" w:rsidDel="009E44D3">
          <w:delText xml:space="preserve"> </w:delText>
        </w:r>
        <w:r w:rsidDel="009E44D3">
          <w:delText>the</w:delText>
        </w:r>
        <w:r w:rsidRPr="00E24DBE" w:rsidDel="009E44D3">
          <w:delText xml:space="preserve"> </w:delText>
        </w:r>
        <w:r w:rsidDel="009E44D3">
          <w:delText>ring</w:delText>
        </w:r>
        <w:r w:rsidRPr="00E24DBE" w:rsidDel="009E44D3">
          <w:delText xml:space="preserve"> </w:delText>
        </w:r>
        <w:r w:rsidDel="009E44D3">
          <w:delText>fenced</w:delText>
        </w:r>
        <w:r w:rsidRPr="00E24DBE" w:rsidDel="009E44D3">
          <w:delText xml:space="preserve"> </w:delText>
        </w:r>
        <w:r w:rsidDel="009E44D3">
          <w:delText>funds</w:delText>
        </w:r>
        <w:r w:rsidRPr="00E24DBE" w:rsidDel="009E44D3">
          <w:delText xml:space="preserve"> </w:delText>
        </w:r>
        <w:r w:rsidDel="009E44D3">
          <w:delText>and</w:delText>
        </w:r>
        <w:r w:rsidRPr="00E24DBE" w:rsidDel="009E44D3">
          <w:delText xml:space="preserve"> </w:delText>
        </w:r>
        <w:r w:rsidDel="009E44D3">
          <w:delText>matching</w:delText>
        </w:r>
        <w:r w:rsidRPr="00E24DBE" w:rsidDel="009E44D3">
          <w:delText xml:space="preserve"> </w:delText>
        </w:r>
        <w:r w:rsidDel="009E44D3">
          <w:delText>adjustment</w:delText>
        </w:r>
        <w:r w:rsidRPr="00E24DBE" w:rsidDel="009E44D3">
          <w:delText xml:space="preserve"> </w:delText>
        </w:r>
        <w:r w:rsidDel="009E44D3">
          <w:delText>portfolios,</w:delText>
        </w:r>
        <w:r w:rsidRPr="00E24DBE" w:rsidDel="009E44D3">
          <w:delText xml:space="preserve"> </w:delText>
        </w:r>
        <w:r w:rsidDel="009E44D3">
          <w:delText>following</w:delText>
        </w:r>
        <w:r w:rsidRPr="00E24DBE" w:rsidDel="009E44D3">
          <w:delText xml:space="preserve"> </w:delText>
        </w:r>
        <w:r w:rsidDel="009E44D3">
          <w:delText>the</w:delText>
        </w:r>
        <w:r w:rsidRPr="00E24DBE" w:rsidDel="009E44D3">
          <w:delText xml:space="preserve"> </w:delText>
        </w:r>
        <w:r w:rsidDel="009E44D3">
          <w:delText>instructions</w:delText>
        </w:r>
        <w:r w:rsidRPr="00E24DBE" w:rsidDel="009E44D3">
          <w:delText xml:space="preserve"> </w:delText>
        </w:r>
        <w:r w:rsidDel="009E44D3">
          <w:delText>set</w:delText>
        </w:r>
        <w:r w:rsidRPr="00E24DBE" w:rsidDel="009E44D3">
          <w:delText xml:space="preserve"> </w:delText>
        </w:r>
        <w:r w:rsidDel="009E44D3">
          <w:delText>out</w:delText>
        </w:r>
        <w:r w:rsidRPr="00E24DBE" w:rsidDel="009E44D3">
          <w:delText xml:space="preserve"> </w:delText>
        </w:r>
        <w:r w:rsidDel="009E44D3">
          <w:delText>in</w:delText>
        </w:r>
        <w:r w:rsidRPr="00E24DBE" w:rsidDel="009E44D3">
          <w:delText xml:space="preserve"> </w:delText>
        </w:r>
        <w:r w:rsidDel="009E44D3">
          <w:delText>S.01.03</w:delText>
        </w:r>
        <w:r w:rsidRPr="00E24DBE" w:rsidDel="009E44D3">
          <w:delText xml:space="preserve"> </w:delText>
        </w:r>
        <w:r w:rsidDel="009E44D3">
          <w:delText>of</w:delText>
        </w:r>
        <w:r w:rsidRPr="00E24DBE" w:rsidDel="009E44D3">
          <w:delText xml:space="preserve"> </w:delText>
        </w:r>
        <w:r w:rsidDel="009E44D3">
          <w:delText>Annex</w:delText>
        </w:r>
        <w:r w:rsidRPr="00E24DBE" w:rsidDel="009E44D3">
          <w:delText xml:space="preserve"> </w:delText>
        </w:r>
        <w:r w:rsidDel="009E44D3">
          <w:delText>II</w:delText>
        </w:r>
        <w:r w:rsidRPr="00E24DBE" w:rsidDel="009E44D3">
          <w:delText xml:space="preserve"> </w:delText>
        </w:r>
        <w:r w:rsidDel="009E44D3">
          <w:delText>to</w:delText>
        </w:r>
        <w:r w:rsidRPr="00E24DBE" w:rsidDel="009E44D3">
          <w:delText xml:space="preserve"> </w:delText>
        </w:r>
        <w:r w:rsidDel="009E44D3">
          <w:delText>the</w:delText>
        </w:r>
        <w:r w:rsidRPr="00E24DBE" w:rsidDel="009E44D3">
          <w:delText xml:space="preserve"> </w:delText>
        </w:r>
        <w:r w:rsidDel="009E44D3">
          <w:delText>Implementing</w:delText>
        </w:r>
        <w:r w:rsidRPr="00E24DBE" w:rsidDel="009E44D3">
          <w:delText xml:space="preserve"> </w:delText>
        </w:r>
        <w:r w:rsidDel="009E44D3">
          <w:delText>Technical</w:delText>
        </w:r>
        <w:r w:rsidRPr="00E24DBE" w:rsidDel="009E44D3">
          <w:delText xml:space="preserve"> </w:delText>
        </w:r>
        <w:r w:rsidDel="009E44D3">
          <w:delText>Standard</w:delText>
        </w:r>
        <w:r w:rsidRPr="00E24DBE" w:rsidDel="009E44D3">
          <w:delText xml:space="preserve"> </w:delText>
        </w:r>
        <w:r w:rsidDel="009E44D3">
          <w:delText>on</w:delText>
        </w:r>
        <w:r w:rsidRPr="00E24DBE" w:rsidDel="009E44D3">
          <w:delText xml:space="preserve"> </w:delText>
        </w:r>
        <w:r w:rsidDel="009E44D3">
          <w:delText>the</w:delText>
        </w:r>
        <w:r w:rsidRPr="00E24DBE" w:rsidDel="009E44D3">
          <w:delText xml:space="preserve"> </w:delText>
        </w:r>
        <w:r w:rsidDel="009E44D3">
          <w:delText>Templates</w:delText>
        </w:r>
        <w:r w:rsidRPr="00E24DBE" w:rsidDel="009E44D3">
          <w:delText xml:space="preserve"> </w:delText>
        </w:r>
        <w:r w:rsidDel="009E44D3">
          <w:delText>for</w:delText>
        </w:r>
        <w:r w:rsidRPr="00E24DBE" w:rsidDel="009E44D3">
          <w:delText xml:space="preserve"> </w:delText>
        </w:r>
        <w:r w:rsidDel="009E44D3">
          <w:delText>the</w:delText>
        </w:r>
        <w:r w:rsidRPr="00E24DBE" w:rsidDel="009E44D3">
          <w:delText xml:space="preserve"> </w:delText>
        </w:r>
        <w:r w:rsidDel="009E44D3">
          <w:delText>Submission</w:delText>
        </w:r>
        <w:r w:rsidRPr="00E24DBE" w:rsidDel="009E44D3">
          <w:delText xml:space="preserve"> </w:delText>
        </w:r>
        <w:r w:rsidDel="009E44D3">
          <w:delText>of</w:delText>
        </w:r>
        <w:r w:rsidRPr="00E24DBE" w:rsidDel="009E44D3">
          <w:delText xml:space="preserve"> Information;</w:delText>
        </w:r>
      </w:del>
    </w:p>
    <w:p w14:paraId="40F12843" w14:textId="5703A194" w:rsidR="00BF6324" w:rsidDel="009E44D3" w:rsidRDefault="00A51A09">
      <w:pPr>
        <w:pStyle w:val="ListParagraph"/>
        <w:numPr>
          <w:ilvl w:val="2"/>
          <w:numId w:val="41"/>
        </w:numPr>
        <w:tabs>
          <w:tab w:val="left" w:pos="1491"/>
          <w:tab w:val="left" w:pos="1493"/>
        </w:tabs>
        <w:spacing w:line="276" w:lineRule="auto"/>
        <w:ind w:right="123"/>
        <w:rPr>
          <w:del w:id="440" w:author="Johannes Backer" w:date="2025-03-24T11:23:00Z"/>
        </w:rPr>
        <w:pPrChange w:id="441" w:author="Johannes Backer" w:date="2025-05-15T08:14:00Z">
          <w:pPr>
            <w:pStyle w:val="ListParagraph"/>
            <w:numPr>
              <w:ilvl w:val="2"/>
              <w:numId w:val="24"/>
            </w:numPr>
            <w:tabs>
              <w:tab w:val="left" w:pos="1491"/>
              <w:tab w:val="left" w:pos="1493"/>
            </w:tabs>
            <w:spacing w:line="276" w:lineRule="auto"/>
            <w:ind w:right="123"/>
          </w:pPr>
        </w:pPrChange>
      </w:pPr>
      <w:del w:id="442" w:author="Johannes Backer" w:date="2025-03-24T11:23:00Z">
        <w:r w:rsidDel="009E44D3">
          <w:delText>template</w:delText>
        </w:r>
        <w:r w:rsidRPr="00E24DBE" w:rsidDel="009E44D3">
          <w:delText xml:space="preserve"> </w:delText>
        </w:r>
        <w:r w:rsidDel="009E44D3">
          <w:delText>S.02.01.08</w:delText>
        </w:r>
        <w:r w:rsidRPr="00E24DBE" w:rsidDel="009E44D3">
          <w:delText xml:space="preserve"> </w:delText>
        </w:r>
        <w:r w:rsidDel="009E44D3">
          <w:delText>of</w:delText>
        </w:r>
        <w:r w:rsidRPr="00E24DBE" w:rsidDel="009E44D3">
          <w:delText xml:space="preserve"> </w:delText>
        </w:r>
        <w:r w:rsidDel="009E44D3">
          <w:delText>Annex</w:delText>
        </w:r>
        <w:r w:rsidRPr="00E24DBE" w:rsidDel="009E44D3">
          <w:delText xml:space="preserve"> </w:delText>
        </w:r>
        <w:r w:rsidDel="009E44D3">
          <w:delText>III</w:delText>
        </w:r>
        <w:r w:rsidRPr="00E24DBE" w:rsidDel="009E44D3">
          <w:delText xml:space="preserve"> </w:delText>
        </w:r>
        <w:r w:rsidDel="009E44D3">
          <w:delText>to</w:delText>
        </w:r>
        <w:r w:rsidRPr="00E24DBE" w:rsidDel="009E44D3">
          <w:delText xml:space="preserve"> </w:delText>
        </w:r>
        <w:r w:rsidDel="009E44D3">
          <w:delText>these</w:delText>
        </w:r>
        <w:r w:rsidRPr="00E24DBE" w:rsidDel="009E44D3">
          <w:delText xml:space="preserve"> </w:delText>
        </w:r>
        <w:r w:rsidDel="009E44D3">
          <w:delText>Guidelines,</w:delText>
        </w:r>
        <w:r w:rsidRPr="00E24DBE" w:rsidDel="009E44D3">
          <w:delText xml:space="preserve"> </w:delText>
        </w:r>
        <w:r w:rsidDel="009E44D3">
          <w:delText>specifying</w:delText>
        </w:r>
        <w:r w:rsidRPr="00E24DBE" w:rsidDel="009E44D3">
          <w:delText xml:space="preserve"> </w:delText>
        </w:r>
        <w:r w:rsidDel="009E44D3">
          <w:delText>balance</w:delText>
        </w:r>
        <w:r w:rsidRPr="00E24DBE" w:rsidDel="009E44D3">
          <w:delText xml:space="preserve"> </w:delText>
        </w:r>
        <w:r w:rsidDel="009E44D3">
          <w:delText>sheet</w:delText>
        </w:r>
        <w:r w:rsidRPr="00E24DBE" w:rsidDel="009E44D3">
          <w:delText xml:space="preserve"> </w:delText>
        </w:r>
        <w:r w:rsidDel="009E44D3">
          <w:delText>information</w:delText>
        </w:r>
        <w:r w:rsidRPr="00E24DBE" w:rsidDel="009E44D3">
          <w:delText xml:space="preserve"> </w:delText>
        </w:r>
        <w:r w:rsidDel="009E44D3">
          <w:delText>using</w:delText>
        </w:r>
        <w:r w:rsidRPr="00E24DBE" w:rsidDel="009E44D3">
          <w:delText xml:space="preserve"> </w:delText>
        </w:r>
        <w:r w:rsidDel="009E44D3">
          <w:delText>both</w:delText>
        </w:r>
        <w:r w:rsidRPr="00E24DBE" w:rsidDel="009E44D3">
          <w:delText xml:space="preserve"> </w:delText>
        </w:r>
        <w:r w:rsidDel="009E44D3">
          <w:delText>the</w:delText>
        </w:r>
        <w:r w:rsidRPr="00E24DBE" w:rsidDel="009E44D3">
          <w:delText xml:space="preserve"> </w:delText>
        </w:r>
        <w:r w:rsidDel="009E44D3">
          <w:delText>valuation</w:delText>
        </w:r>
        <w:r w:rsidRPr="00E24DBE" w:rsidDel="009E44D3">
          <w:delText xml:space="preserve"> </w:delText>
        </w:r>
        <w:r w:rsidDel="009E44D3">
          <w:delText>in</w:delText>
        </w:r>
        <w:r w:rsidRPr="00E24DBE" w:rsidDel="009E44D3">
          <w:delText xml:space="preserve"> </w:delText>
        </w:r>
        <w:r w:rsidDel="009E44D3">
          <w:delText>accordance</w:delText>
        </w:r>
        <w:r w:rsidRPr="00E24DBE" w:rsidDel="009E44D3">
          <w:delText xml:space="preserve"> </w:delText>
        </w:r>
        <w:r w:rsidDel="009E44D3">
          <w:delText>with</w:delText>
        </w:r>
        <w:r w:rsidRPr="00E24DBE" w:rsidDel="009E44D3">
          <w:delText xml:space="preserve"> </w:delText>
        </w:r>
        <w:r w:rsidDel="009E44D3">
          <w:delText>article</w:delText>
        </w:r>
        <w:r w:rsidRPr="00E24DBE" w:rsidDel="009E44D3">
          <w:delText xml:space="preserve"> </w:delText>
        </w:r>
        <w:r w:rsidDel="009E44D3">
          <w:delText>75</w:delText>
        </w:r>
        <w:r w:rsidRPr="00E24DBE" w:rsidDel="009E44D3">
          <w:delText xml:space="preserve"> </w:delText>
        </w:r>
        <w:r w:rsidDel="009E44D3">
          <w:delText>of</w:delText>
        </w:r>
        <w:r w:rsidRPr="00E24DBE" w:rsidDel="009E44D3">
          <w:delText xml:space="preserve"> </w:delText>
        </w:r>
        <w:r w:rsidDel="009E44D3">
          <w:delText>Directive</w:delText>
        </w:r>
        <w:r w:rsidRPr="00E24DBE" w:rsidDel="009E44D3">
          <w:delText xml:space="preserve"> </w:delText>
        </w:r>
        <w:r w:rsidDel="009E44D3">
          <w:delText>2009/138/EC</w:delText>
        </w:r>
        <w:r w:rsidRPr="00E24DBE" w:rsidDel="009E44D3">
          <w:delText xml:space="preserve"> </w:delText>
        </w:r>
        <w:r w:rsidDel="009E44D3">
          <w:delText>and</w:delText>
        </w:r>
        <w:r w:rsidRPr="00E24DBE" w:rsidDel="009E44D3">
          <w:delText xml:space="preserve"> </w:delText>
        </w:r>
        <w:r w:rsidDel="009E44D3">
          <w:delText>the</w:delText>
        </w:r>
        <w:r w:rsidRPr="00E24DBE" w:rsidDel="009E44D3">
          <w:delText xml:space="preserve"> </w:delText>
        </w:r>
        <w:r w:rsidDel="009E44D3">
          <w:delText>valuation</w:delText>
        </w:r>
        <w:r w:rsidRPr="00E24DBE" w:rsidDel="009E44D3">
          <w:delText xml:space="preserve"> </w:delText>
        </w:r>
        <w:r w:rsidDel="009E44D3">
          <w:delText>in</w:delText>
        </w:r>
        <w:r w:rsidRPr="00E24DBE" w:rsidDel="009E44D3">
          <w:delText xml:space="preserve"> </w:delText>
        </w:r>
        <w:r w:rsidDel="009E44D3">
          <w:delText>the</w:delText>
        </w:r>
        <w:r w:rsidRPr="00E24DBE" w:rsidDel="009E44D3">
          <w:delText xml:space="preserve"> </w:delText>
        </w:r>
        <w:r w:rsidDel="009E44D3">
          <w:delText>management</w:delText>
        </w:r>
        <w:r w:rsidRPr="00E24DBE" w:rsidDel="009E44D3">
          <w:delText xml:space="preserve"> </w:delText>
        </w:r>
        <w:r w:rsidDel="009E44D3">
          <w:delText>accounts</w:delText>
        </w:r>
        <w:r w:rsidRPr="00E24DBE" w:rsidDel="009E44D3">
          <w:delText xml:space="preserve"> </w:delText>
        </w:r>
        <w:r w:rsidDel="009E44D3">
          <w:lastRenderedPageBreak/>
          <w:delText>value</w:delText>
        </w:r>
        <w:r w:rsidRPr="00E24DBE" w:rsidDel="009E44D3">
          <w:delText xml:space="preserve"> </w:delText>
        </w:r>
        <w:r w:rsidDel="009E44D3">
          <w:delText>of</w:delText>
        </w:r>
        <w:r w:rsidRPr="00E24DBE" w:rsidDel="009E44D3">
          <w:delText xml:space="preserve"> </w:delText>
        </w:r>
        <w:r w:rsidDel="009E44D3">
          <w:delText>the</w:delText>
        </w:r>
        <w:r w:rsidRPr="00E24DBE" w:rsidDel="009E44D3">
          <w:delText xml:space="preserve"> </w:delText>
        </w:r>
        <w:r w:rsidDel="009E44D3">
          <w:delText>branch</w:delText>
        </w:r>
        <w:r w:rsidRPr="00E24DBE" w:rsidDel="009E44D3">
          <w:delText xml:space="preserve"> </w:delText>
        </w:r>
        <w:r w:rsidDel="009E44D3">
          <w:delText>for</w:delText>
        </w:r>
        <w:r w:rsidRPr="00E24DBE" w:rsidDel="009E44D3">
          <w:delText xml:space="preserve"> </w:delText>
        </w:r>
        <w:r w:rsidDel="009E44D3">
          <w:delText>the</w:delText>
        </w:r>
        <w:r w:rsidRPr="00E24DBE" w:rsidDel="009E44D3">
          <w:delText xml:space="preserve"> </w:delText>
        </w:r>
        <w:r w:rsidDel="009E44D3">
          <w:delText>branch</w:delText>
        </w:r>
        <w:r w:rsidRPr="00E24DBE" w:rsidDel="009E44D3">
          <w:delText xml:space="preserve"> </w:delText>
        </w:r>
        <w:r w:rsidDel="009E44D3">
          <w:delText>operations,</w:delText>
        </w:r>
        <w:r w:rsidRPr="00E24DBE" w:rsidDel="009E44D3">
          <w:delText xml:space="preserve"> </w:delText>
        </w:r>
        <w:r w:rsidDel="009E44D3">
          <w:delText>following</w:delText>
        </w:r>
        <w:r w:rsidRPr="00E24DBE" w:rsidDel="009E44D3">
          <w:delText xml:space="preserve"> </w:delText>
        </w:r>
        <w:r w:rsidDel="009E44D3">
          <w:delText>the</w:delText>
        </w:r>
        <w:r w:rsidRPr="00E24DBE" w:rsidDel="009E44D3">
          <w:delText xml:space="preserve"> </w:delText>
        </w:r>
        <w:r w:rsidDel="009E44D3">
          <w:delText>instructions</w:delText>
        </w:r>
        <w:r w:rsidRPr="00E24DBE" w:rsidDel="009E44D3">
          <w:delText xml:space="preserve"> </w:delText>
        </w:r>
        <w:r w:rsidDel="009E44D3">
          <w:delText>set</w:delText>
        </w:r>
        <w:r w:rsidRPr="00E24DBE" w:rsidDel="009E44D3">
          <w:delText xml:space="preserve"> </w:delText>
        </w:r>
        <w:r w:rsidDel="009E44D3">
          <w:delText>out</w:delText>
        </w:r>
        <w:r w:rsidRPr="00E24DBE" w:rsidDel="009E44D3">
          <w:delText xml:space="preserve"> </w:delText>
        </w:r>
        <w:r w:rsidDel="009E44D3">
          <w:delText>in</w:delText>
        </w:r>
        <w:r w:rsidRPr="00E24DBE" w:rsidDel="009E44D3">
          <w:delText xml:space="preserve"> </w:delText>
        </w:r>
        <w:r w:rsidDel="009E44D3">
          <w:delText>S.02.01</w:delText>
        </w:r>
        <w:r w:rsidRPr="00E24DBE" w:rsidDel="009E44D3">
          <w:delText xml:space="preserve"> </w:delText>
        </w:r>
        <w:r w:rsidDel="009E44D3">
          <w:delText>of</w:delText>
        </w:r>
        <w:r w:rsidRPr="00E24DBE" w:rsidDel="009E44D3">
          <w:delText xml:space="preserve"> </w:delText>
        </w:r>
        <w:r w:rsidDel="009E44D3">
          <w:delText>Annex</w:delText>
        </w:r>
        <w:r w:rsidRPr="00E24DBE" w:rsidDel="009E44D3">
          <w:delText xml:space="preserve"> </w:delText>
        </w:r>
        <w:r w:rsidDel="009E44D3">
          <w:delText>IV</w:delText>
        </w:r>
        <w:r w:rsidRPr="00E24DBE" w:rsidDel="009E44D3">
          <w:delText xml:space="preserve"> </w:delText>
        </w:r>
        <w:r w:rsidDel="009E44D3">
          <w:delText>to</w:delText>
        </w:r>
        <w:r w:rsidRPr="00E24DBE" w:rsidDel="009E44D3">
          <w:delText xml:space="preserve"> </w:delText>
        </w:r>
        <w:r w:rsidDel="009E44D3">
          <w:delText>these</w:delText>
        </w:r>
        <w:r w:rsidRPr="00E24DBE" w:rsidDel="009E44D3">
          <w:delText xml:space="preserve"> </w:delText>
        </w:r>
        <w:r w:rsidDel="009E44D3">
          <w:delText>Guidelines;</w:delText>
        </w:r>
      </w:del>
    </w:p>
    <w:p w14:paraId="7EA2771D" w14:textId="48469026" w:rsidR="00BF6324" w:rsidDel="009E44D3" w:rsidRDefault="00A51A09">
      <w:pPr>
        <w:pStyle w:val="ListParagraph"/>
        <w:numPr>
          <w:ilvl w:val="2"/>
          <w:numId w:val="41"/>
        </w:numPr>
        <w:tabs>
          <w:tab w:val="left" w:pos="1491"/>
          <w:tab w:val="left" w:pos="1493"/>
        </w:tabs>
        <w:spacing w:line="276" w:lineRule="auto"/>
        <w:ind w:right="123"/>
        <w:rPr>
          <w:del w:id="443" w:author="Johannes Backer" w:date="2025-03-24T11:23:00Z"/>
        </w:rPr>
        <w:pPrChange w:id="444" w:author="Johannes Backer" w:date="2025-05-15T08:14:00Z">
          <w:pPr>
            <w:pStyle w:val="ListParagraph"/>
            <w:numPr>
              <w:ilvl w:val="2"/>
              <w:numId w:val="24"/>
            </w:numPr>
            <w:tabs>
              <w:tab w:val="left" w:pos="1491"/>
              <w:tab w:val="left" w:pos="1493"/>
            </w:tabs>
            <w:spacing w:line="276" w:lineRule="auto"/>
            <w:ind w:right="123"/>
          </w:pPr>
        </w:pPrChange>
      </w:pPr>
      <w:del w:id="445" w:author="Johannes Backer" w:date="2025-03-24T11:23:00Z">
        <w:r w:rsidDel="009E44D3">
          <w:delText>template</w:delText>
        </w:r>
        <w:r w:rsidRPr="00E24DBE" w:rsidDel="009E44D3">
          <w:delText xml:space="preserve"> </w:delText>
        </w:r>
        <w:r w:rsidDel="009E44D3">
          <w:delText>S.23.01.07</w:delText>
        </w:r>
        <w:r w:rsidRPr="00E24DBE" w:rsidDel="009E44D3">
          <w:delText xml:space="preserve"> </w:delText>
        </w:r>
        <w:r w:rsidDel="009E44D3">
          <w:delText>of</w:delText>
        </w:r>
        <w:r w:rsidRPr="00E24DBE" w:rsidDel="009E44D3">
          <w:delText xml:space="preserve"> </w:delText>
        </w:r>
        <w:r w:rsidDel="009E44D3">
          <w:delText>Annex</w:delText>
        </w:r>
        <w:r w:rsidRPr="00E24DBE" w:rsidDel="009E44D3">
          <w:delText xml:space="preserve"> </w:delText>
        </w:r>
        <w:r w:rsidDel="009E44D3">
          <w:delText>III</w:delText>
        </w:r>
        <w:r w:rsidRPr="00E24DBE" w:rsidDel="009E44D3">
          <w:delText xml:space="preserve"> </w:delText>
        </w:r>
        <w:r w:rsidDel="009E44D3">
          <w:delText>to</w:delText>
        </w:r>
        <w:r w:rsidRPr="00E24DBE" w:rsidDel="009E44D3">
          <w:delText xml:space="preserve"> </w:delText>
        </w:r>
        <w:r w:rsidDel="009E44D3">
          <w:delText>these</w:delText>
        </w:r>
        <w:r w:rsidRPr="00E24DBE" w:rsidDel="009E44D3">
          <w:delText xml:space="preserve"> </w:delText>
        </w:r>
        <w:r w:rsidDel="009E44D3">
          <w:delText>Guidelines,</w:delText>
        </w:r>
        <w:r w:rsidRPr="00E24DBE" w:rsidDel="009E44D3">
          <w:delText xml:space="preserve"> </w:delText>
        </w:r>
        <w:r w:rsidDel="009E44D3">
          <w:delText>specifying</w:delText>
        </w:r>
        <w:r w:rsidRPr="00E24DBE" w:rsidDel="009E44D3">
          <w:delText xml:space="preserve"> </w:delText>
        </w:r>
        <w:r w:rsidDel="009E44D3">
          <w:delText>information</w:delText>
        </w:r>
        <w:r w:rsidRPr="00E24DBE" w:rsidDel="009E44D3">
          <w:delText xml:space="preserve"> </w:delText>
        </w:r>
        <w:r w:rsidDel="009E44D3">
          <w:delText>on</w:delText>
        </w:r>
        <w:r w:rsidRPr="00E24DBE" w:rsidDel="009E44D3">
          <w:delText xml:space="preserve"> </w:delText>
        </w:r>
        <w:r w:rsidDel="009E44D3">
          <w:delText>own</w:delText>
        </w:r>
        <w:r w:rsidRPr="00E24DBE" w:rsidDel="009E44D3">
          <w:delText xml:space="preserve"> </w:delText>
        </w:r>
        <w:r w:rsidDel="009E44D3">
          <w:delText>funds,</w:delText>
        </w:r>
        <w:r w:rsidRPr="00E24DBE" w:rsidDel="009E44D3">
          <w:delText xml:space="preserve"> </w:delText>
        </w:r>
        <w:r w:rsidDel="009E44D3">
          <w:delText>following</w:delText>
        </w:r>
        <w:r w:rsidRPr="00E24DBE" w:rsidDel="009E44D3">
          <w:delText xml:space="preserve"> </w:delText>
        </w:r>
        <w:r w:rsidDel="009E44D3">
          <w:delText>the</w:delText>
        </w:r>
        <w:r w:rsidRPr="00E24DBE" w:rsidDel="009E44D3">
          <w:delText xml:space="preserve"> </w:delText>
        </w:r>
        <w:r w:rsidDel="009E44D3">
          <w:delText>instructions</w:delText>
        </w:r>
        <w:r w:rsidRPr="00E24DBE" w:rsidDel="009E44D3">
          <w:delText xml:space="preserve"> </w:delText>
        </w:r>
        <w:r w:rsidDel="009E44D3">
          <w:delText>set</w:delText>
        </w:r>
        <w:r w:rsidRPr="00E24DBE" w:rsidDel="009E44D3">
          <w:delText xml:space="preserve"> </w:delText>
        </w:r>
        <w:r w:rsidDel="009E44D3">
          <w:delText>out</w:delText>
        </w:r>
        <w:r w:rsidRPr="00E24DBE" w:rsidDel="009E44D3">
          <w:delText xml:space="preserve"> </w:delText>
        </w:r>
        <w:r w:rsidDel="009E44D3">
          <w:delText>in</w:delText>
        </w:r>
        <w:r w:rsidRPr="00E24DBE" w:rsidDel="009E44D3">
          <w:delText xml:space="preserve"> </w:delText>
        </w:r>
        <w:r w:rsidDel="009E44D3">
          <w:delText>S.23.01</w:delText>
        </w:r>
        <w:r w:rsidRPr="00E24DBE" w:rsidDel="009E44D3">
          <w:delText xml:space="preserve"> </w:delText>
        </w:r>
        <w:r w:rsidDel="009E44D3">
          <w:delText>of</w:delText>
        </w:r>
        <w:r w:rsidRPr="00E24DBE" w:rsidDel="009E44D3">
          <w:delText xml:space="preserve"> </w:delText>
        </w:r>
        <w:r w:rsidDel="009E44D3">
          <w:delText>Annex</w:delText>
        </w:r>
        <w:r w:rsidRPr="00E24DBE" w:rsidDel="009E44D3">
          <w:delText xml:space="preserve"> </w:delText>
        </w:r>
        <w:r w:rsidDel="009E44D3">
          <w:delText>IV</w:delText>
        </w:r>
        <w:r w:rsidRPr="00E24DBE" w:rsidDel="009E44D3">
          <w:delText xml:space="preserve"> </w:delText>
        </w:r>
        <w:r w:rsidDel="009E44D3">
          <w:delText>to</w:delText>
        </w:r>
        <w:r w:rsidRPr="00E24DBE" w:rsidDel="009E44D3">
          <w:delText xml:space="preserve"> </w:delText>
        </w:r>
        <w:r w:rsidDel="009E44D3">
          <w:delText>these</w:delText>
        </w:r>
        <w:r w:rsidRPr="00E24DBE" w:rsidDel="009E44D3">
          <w:delText xml:space="preserve"> </w:delText>
        </w:r>
        <w:r w:rsidDel="009E44D3">
          <w:delText>Guidelines;</w:delText>
        </w:r>
      </w:del>
    </w:p>
    <w:p w14:paraId="2DB3D707" w14:textId="67D97CA7" w:rsidR="00BF6324" w:rsidDel="009E44D3" w:rsidRDefault="00A51A09">
      <w:pPr>
        <w:pStyle w:val="ListParagraph"/>
        <w:numPr>
          <w:ilvl w:val="2"/>
          <w:numId w:val="41"/>
        </w:numPr>
        <w:tabs>
          <w:tab w:val="left" w:pos="1491"/>
          <w:tab w:val="left" w:pos="1493"/>
        </w:tabs>
        <w:spacing w:line="276" w:lineRule="auto"/>
        <w:ind w:right="123"/>
        <w:rPr>
          <w:del w:id="446" w:author="Johannes Backer" w:date="2025-03-24T11:23:00Z"/>
        </w:rPr>
        <w:pPrChange w:id="447" w:author="Johannes Backer" w:date="2025-05-15T08:14:00Z">
          <w:pPr>
            <w:pStyle w:val="ListParagraph"/>
            <w:numPr>
              <w:ilvl w:val="2"/>
              <w:numId w:val="24"/>
            </w:numPr>
            <w:tabs>
              <w:tab w:val="left" w:pos="1491"/>
              <w:tab w:val="left" w:pos="1493"/>
            </w:tabs>
            <w:spacing w:line="276" w:lineRule="auto"/>
            <w:ind w:right="123"/>
          </w:pPr>
        </w:pPrChange>
      </w:pPr>
      <w:del w:id="448" w:author="Johannes Backer" w:date="2025-03-24T11:23:00Z">
        <w:r w:rsidDel="009E44D3">
          <w:delText>template</w:delText>
        </w:r>
        <w:r w:rsidRPr="00E24DBE" w:rsidDel="009E44D3">
          <w:delText xml:space="preserve"> </w:delText>
        </w:r>
        <w:r w:rsidDel="009E44D3">
          <w:delText>S.25.01.01</w:delText>
        </w:r>
        <w:r w:rsidRPr="00E24DBE" w:rsidDel="009E44D3">
          <w:delText xml:space="preserve"> </w:delText>
        </w:r>
        <w:r w:rsidDel="009E44D3">
          <w:delText>of</w:delText>
        </w:r>
        <w:r w:rsidRPr="00E24DBE" w:rsidDel="009E44D3">
          <w:delText xml:space="preserve"> </w:delText>
        </w:r>
        <w:r w:rsidDel="009E44D3">
          <w:delText>Annex</w:delText>
        </w:r>
        <w:r w:rsidRPr="00E24DBE" w:rsidDel="009E44D3">
          <w:delText xml:space="preserve"> </w:delText>
        </w:r>
        <w:r w:rsidDel="009E44D3">
          <w:delText>I</w:delText>
        </w:r>
        <w:r w:rsidRPr="00E24DBE" w:rsidDel="009E44D3">
          <w:delText xml:space="preserve"> </w:delText>
        </w:r>
        <w:r w:rsidDel="009E44D3">
          <w:delText>to</w:delText>
        </w:r>
        <w:r w:rsidRPr="00E24DBE" w:rsidDel="009E44D3">
          <w:delText xml:space="preserve"> </w:delText>
        </w:r>
        <w:r w:rsidDel="009E44D3">
          <w:delText>Implementing</w:delText>
        </w:r>
        <w:r w:rsidRPr="00E24DBE" w:rsidDel="009E44D3">
          <w:delText xml:space="preserve"> </w:delText>
        </w:r>
        <w:r w:rsidDel="009E44D3">
          <w:delText>Technical</w:delText>
        </w:r>
        <w:r w:rsidRPr="00E24DBE" w:rsidDel="009E44D3">
          <w:delText xml:space="preserve"> </w:delText>
        </w:r>
        <w:r w:rsidDel="009E44D3">
          <w:delText>Standard</w:delText>
        </w:r>
        <w:r w:rsidRPr="00E24DBE" w:rsidDel="009E44D3">
          <w:delText xml:space="preserve"> </w:delText>
        </w:r>
        <w:r w:rsidDel="009E44D3">
          <w:delText>on</w:delText>
        </w:r>
        <w:r w:rsidRPr="00E24DBE" w:rsidDel="009E44D3">
          <w:delText xml:space="preserve"> </w:delText>
        </w:r>
        <w:r w:rsidDel="009E44D3">
          <w:delText>the</w:delText>
        </w:r>
        <w:r w:rsidRPr="00E24DBE" w:rsidDel="009E44D3">
          <w:delText xml:space="preserve"> </w:delText>
        </w:r>
        <w:r w:rsidDel="009E44D3">
          <w:delText>Templates</w:delText>
        </w:r>
        <w:r w:rsidRPr="00E24DBE" w:rsidDel="009E44D3">
          <w:delText xml:space="preserve"> </w:delText>
        </w:r>
        <w:r w:rsidDel="009E44D3">
          <w:delText>for</w:delText>
        </w:r>
        <w:r w:rsidRPr="00E24DBE" w:rsidDel="009E44D3">
          <w:delText xml:space="preserve"> </w:delText>
        </w:r>
        <w:r w:rsidDel="009E44D3">
          <w:delText>the</w:delText>
        </w:r>
        <w:r w:rsidRPr="00E24DBE" w:rsidDel="009E44D3">
          <w:delText xml:space="preserve"> </w:delText>
        </w:r>
        <w:r w:rsidDel="009E44D3">
          <w:delText>Submission</w:delText>
        </w:r>
        <w:r w:rsidRPr="00E24DBE" w:rsidDel="009E44D3">
          <w:delText xml:space="preserve"> </w:delText>
        </w:r>
        <w:r w:rsidDel="009E44D3">
          <w:delText>of</w:delText>
        </w:r>
        <w:r w:rsidRPr="00E24DBE" w:rsidDel="009E44D3">
          <w:delText xml:space="preserve"> </w:delText>
        </w:r>
        <w:r w:rsidDel="009E44D3">
          <w:delText>Information,</w:delText>
        </w:r>
        <w:r w:rsidRPr="00E24DBE" w:rsidDel="009E44D3">
          <w:delText xml:space="preserve"> </w:delText>
        </w:r>
        <w:r w:rsidDel="009E44D3">
          <w:delText>specifying</w:delText>
        </w:r>
        <w:r w:rsidRPr="00E24DBE" w:rsidDel="009E44D3">
          <w:delText xml:space="preserve"> </w:delText>
        </w:r>
        <w:r w:rsidDel="009E44D3">
          <w:delText>the</w:delText>
        </w:r>
        <w:r w:rsidRPr="00E24DBE" w:rsidDel="009E44D3">
          <w:delText xml:space="preserve"> </w:delText>
        </w:r>
        <w:r w:rsidDel="009E44D3">
          <w:delText>SCR</w:delText>
        </w:r>
        <w:r w:rsidRPr="00E24DBE" w:rsidDel="009E44D3">
          <w:delText xml:space="preserve"> </w:delText>
        </w:r>
        <w:r w:rsidDel="009E44D3">
          <w:delText>for</w:delText>
        </w:r>
        <w:r w:rsidRPr="00E24DBE" w:rsidDel="009E44D3">
          <w:delText xml:space="preserve"> </w:delText>
        </w:r>
        <w:r w:rsidDel="009E44D3">
          <w:delText>branches</w:delText>
        </w:r>
        <w:r w:rsidRPr="00E24DBE" w:rsidDel="009E44D3">
          <w:delText xml:space="preserve"> </w:delText>
        </w:r>
        <w:r w:rsidDel="009E44D3">
          <w:delText>using</w:delText>
        </w:r>
        <w:r w:rsidRPr="00E24DBE" w:rsidDel="009E44D3">
          <w:delText xml:space="preserve"> </w:delText>
        </w:r>
        <w:r w:rsidDel="009E44D3">
          <w:delText>the</w:delText>
        </w:r>
        <w:r w:rsidRPr="00E24DBE" w:rsidDel="009E44D3">
          <w:delText xml:space="preserve"> </w:delText>
        </w:r>
        <w:r w:rsidDel="009E44D3">
          <w:delText>standard</w:delText>
        </w:r>
        <w:r w:rsidRPr="00E24DBE" w:rsidDel="009E44D3">
          <w:delText xml:space="preserve"> </w:delText>
        </w:r>
        <w:r w:rsidDel="009E44D3">
          <w:delText>formula,</w:delText>
        </w:r>
        <w:r w:rsidRPr="00E24DBE" w:rsidDel="009E44D3">
          <w:delText xml:space="preserve"> </w:delText>
        </w:r>
        <w:r w:rsidDel="009E44D3">
          <w:delText>following</w:delText>
        </w:r>
        <w:r w:rsidRPr="00E24DBE" w:rsidDel="009E44D3">
          <w:delText xml:space="preserve"> </w:delText>
        </w:r>
        <w:r w:rsidDel="009E44D3">
          <w:delText>the</w:delText>
        </w:r>
        <w:r w:rsidRPr="00E24DBE" w:rsidDel="009E44D3">
          <w:delText xml:space="preserve"> </w:delText>
        </w:r>
        <w:r w:rsidDel="009E44D3">
          <w:delText>instructions</w:delText>
        </w:r>
        <w:r w:rsidRPr="00E24DBE" w:rsidDel="009E44D3">
          <w:delText xml:space="preserve"> </w:delText>
        </w:r>
        <w:r w:rsidDel="009E44D3">
          <w:delText>set</w:delText>
        </w:r>
        <w:r w:rsidRPr="00E24DBE" w:rsidDel="009E44D3">
          <w:delText xml:space="preserve"> </w:delText>
        </w:r>
        <w:r w:rsidDel="009E44D3">
          <w:delText>out</w:delText>
        </w:r>
        <w:r w:rsidRPr="00E24DBE" w:rsidDel="009E44D3">
          <w:delText xml:space="preserve"> </w:delText>
        </w:r>
        <w:r w:rsidDel="009E44D3">
          <w:delText>in</w:delText>
        </w:r>
        <w:r w:rsidR="00902B9B" w:rsidDel="009E44D3">
          <w:delText xml:space="preserve"> </w:delText>
        </w:r>
        <w:r w:rsidDel="009E44D3">
          <w:delText>S.25.01</w:delText>
        </w:r>
        <w:r w:rsidRPr="00E24DBE" w:rsidDel="009E44D3">
          <w:delText xml:space="preserve"> </w:delText>
        </w:r>
        <w:r w:rsidDel="009E44D3">
          <w:delText>of</w:delText>
        </w:r>
        <w:r w:rsidRPr="00E24DBE" w:rsidDel="009E44D3">
          <w:delText xml:space="preserve"> </w:delText>
        </w:r>
        <w:r w:rsidDel="009E44D3">
          <w:delText>Annex</w:delText>
        </w:r>
        <w:r w:rsidRPr="00E24DBE" w:rsidDel="009E44D3">
          <w:delText xml:space="preserve"> </w:delText>
        </w:r>
        <w:r w:rsidDel="009E44D3">
          <w:delText>II</w:delText>
        </w:r>
        <w:r w:rsidRPr="00E24DBE" w:rsidDel="009E44D3">
          <w:delText xml:space="preserve"> </w:delText>
        </w:r>
        <w:r w:rsidDel="009E44D3">
          <w:delText>to</w:delText>
        </w:r>
        <w:r w:rsidRPr="00E24DBE" w:rsidDel="009E44D3">
          <w:delText xml:space="preserve"> </w:delText>
        </w:r>
        <w:r w:rsidDel="009E44D3">
          <w:delText>Implementing</w:delText>
        </w:r>
        <w:r w:rsidRPr="00E24DBE" w:rsidDel="009E44D3">
          <w:delText xml:space="preserve"> </w:delText>
        </w:r>
        <w:r w:rsidDel="009E44D3">
          <w:delText>Technical</w:delText>
        </w:r>
        <w:r w:rsidRPr="00E24DBE" w:rsidDel="009E44D3">
          <w:delText xml:space="preserve"> </w:delText>
        </w:r>
        <w:r w:rsidDel="009E44D3">
          <w:delText>Standard</w:delText>
        </w:r>
        <w:r w:rsidRPr="00E24DBE" w:rsidDel="009E44D3">
          <w:delText xml:space="preserve"> </w:delText>
        </w:r>
        <w:r w:rsidDel="009E44D3">
          <w:delText>on</w:delText>
        </w:r>
        <w:r w:rsidRPr="00E24DBE" w:rsidDel="009E44D3">
          <w:delText xml:space="preserve"> </w:delText>
        </w:r>
        <w:r w:rsidDel="009E44D3">
          <w:delText>the</w:delText>
        </w:r>
        <w:r w:rsidRPr="00E24DBE" w:rsidDel="009E44D3">
          <w:delText xml:space="preserve"> </w:delText>
        </w:r>
        <w:r w:rsidDel="009E44D3">
          <w:delText>Templates</w:delText>
        </w:r>
        <w:r w:rsidRPr="00E24DBE" w:rsidDel="009E44D3">
          <w:delText xml:space="preserve"> </w:delText>
        </w:r>
        <w:r w:rsidDel="009E44D3">
          <w:delText>for</w:delText>
        </w:r>
        <w:r w:rsidRPr="00E24DBE" w:rsidDel="009E44D3">
          <w:delText xml:space="preserve"> </w:delText>
        </w:r>
        <w:r w:rsidDel="009E44D3">
          <w:delText>the</w:delText>
        </w:r>
        <w:r w:rsidRPr="00E24DBE" w:rsidDel="009E44D3">
          <w:delText xml:space="preserve"> </w:delText>
        </w:r>
        <w:r w:rsidDel="009E44D3">
          <w:delText>Submission</w:delText>
        </w:r>
        <w:r w:rsidRPr="00E24DBE" w:rsidDel="009E44D3">
          <w:delText xml:space="preserve"> </w:delText>
        </w:r>
        <w:r w:rsidDel="009E44D3">
          <w:delText>of</w:delText>
        </w:r>
        <w:r w:rsidRPr="00E24DBE" w:rsidDel="009E44D3">
          <w:delText xml:space="preserve"> </w:delText>
        </w:r>
        <w:r w:rsidDel="009E44D3">
          <w:delText>Information;</w:delText>
        </w:r>
      </w:del>
    </w:p>
    <w:p w14:paraId="674D061A" w14:textId="67C24620" w:rsidR="00BF6324" w:rsidDel="009E44D3" w:rsidRDefault="00A51A09">
      <w:pPr>
        <w:pStyle w:val="ListParagraph"/>
        <w:numPr>
          <w:ilvl w:val="2"/>
          <w:numId w:val="41"/>
        </w:numPr>
        <w:tabs>
          <w:tab w:val="left" w:pos="1491"/>
          <w:tab w:val="left" w:pos="1493"/>
        </w:tabs>
        <w:spacing w:line="276" w:lineRule="auto"/>
        <w:ind w:right="123"/>
        <w:rPr>
          <w:del w:id="449" w:author="Johannes Backer" w:date="2025-03-24T11:23:00Z"/>
        </w:rPr>
        <w:pPrChange w:id="450" w:author="Johannes Backer" w:date="2025-05-15T08:14:00Z">
          <w:pPr>
            <w:pStyle w:val="ListParagraph"/>
            <w:numPr>
              <w:ilvl w:val="2"/>
              <w:numId w:val="24"/>
            </w:numPr>
            <w:tabs>
              <w:tab w:val="left" w:pos="1491"/>
              <w:tab w:val="left" w:pos="1493"/>
            </w:tabs>
            <w:spacing w:line="276" w:lineRule="auto"/>
            <w:ind w:right="123"/>
          </w:pPr>
        </w:pPrChange>
      </w:pPr>
      <w:del w:id="451" w:author="Johannes Backer" w:date="2025-03-24T11:23:00Z">
        <w:r w:rsidDel="009E44D3">
          <w:delText>template</w:delText>
        </w:r>
        <w:r w:rsidRPr="00E24DBE" w:rsidDel="009E44D3">
          <w:delText xml:space="preserve"> </w:delText>
        </w:r>
        <w:r w:rsidDel="009E44D3">
          <w:delText>S.25.02.01</w:delText>
        </w:r>
        <w:r w:rsidRPr="00E24DBE" w:rsidDel="009E44D3">
          <w:delText xml:space="preserve"> </w:delText>
        </w:r>
        <w:r w:rsidDel="009E44D3">
          <w:delText>of</w:delText>
        </w:r>
        <w:r w:rsidRPr="00E24DBE" w:rsidDel="009E44D3">
          <w:delText xml:space="preserve"> </w:delText>
        </w:r>
        <w:r w:rsidDel="009E44D3">
          <w:delText>Annex</w:delText>
        </w:r>
        <w:r w:rsidRPr="00E24DBE" w:rsidDel="009E44D3">
          <w:delText xml:space="preserve"> </w:delText>
        </w:r>
        <w:r w:rsidDel="009E44D3">
          <w:delText>I</w:delText>
        </w:r>
        <w:r w:rsidRPr="00E24DBE" w:rsidDel="009E44D3">
          <w:delText xml:space="preserve"> </w:delText>
        </w:r>
        <w:r w:rsidDel="009E44D3">
          <w:delText>to</w:delText>
        </w:r>
        <w:r w:rsidRPr="00E24DBE" w:rsidDel="009E44D3">
          <w:delText xml:space="preserve"> </w:delText>
        </w:r>
        <w:r w:rsidDel="009E44D3">
          <w:delText>Implementing</w:delText>
        </w:r>
        <w:r w:rsidRPr="00E24DBE" w:rsidDel="009E44D3">
          <w:delText xml:space="preserve"> </w:delText>
        </w:r>
        <w:r w:rsidDel="009E44D3">
          <w:delText>Technical</w:delText>
        </w:r>
        <w:r w:rsidRPr="00E24DBE" w:rsidDel="009E44D3">
          <w:delText xml:space="preserve"> </w:delText>
        </w:r>
        <w:r w:rsidDel="009E44D3">
          <w:delText>Standard</w:delText>
        </w:r>
        <w:r w:rsidRPr="00E24DBE" w:rsidDel="009E44D3">
          <w:delText xml:space="preserve"> </w:delText>
        </w:r>
        <w:r w:rsidDel="009E44D3">
          <w:delText>on</w:delText>
        </w:r>
        <w:r w:rsidRPr="00E24DBE" w:rsidDel="009E44D3">
          <w:delText xml:space="preserve"> </w:delText>
        </w:r>
        <w:r w:rsidDel="009E44D3">
          <w:delText>the</w:delText>
        </w:r>
        <w:r w:rsidRPr="00E24DBE" w:rsidDel="009E44D3">
          <w:delText xml:space="preserve"> </w:delText>
        </w:r>
        <w:r w:rsidDel="009E44D3">
          <w:delText>Templates</w:delText>
        </w:r>
        <w:r w:rsidRPr="00E24DBE" w:rsidDel="009E44D3">
          <w:delText xml:space="preserve"> </w:delText>
        </w:r>
        <w:r w:rsidDel="009E44D3">
          <w:delText>for</w:delText>
        </w:r>
        <w:r w:rsidRPr="00E24DBE" w:rsidDel="009E44D3">
          <w:delText xml:space="preserve"> </w:delText>
        </w:r>
        <w:r w:rsidDel="009E44D3">
          <w:delText>the</w:delText>
        </w:r>
        <w:r w:rsidRPr="00E24DBE" w:rsidDel="009E44D3">
          <w:delText xml:space="preserve"> </w:delText>
        </w:r>
        <w:r w:rsidDel="009E44D3">
          <w:delText>Submission</w:delText>
        </w:r>
        <w:r w:rsidRPr="00E24DBE" w:rsidDel="009E44D3">
          <w:delText xml:space="preserve"> </w:delText>
        </w:r>
        <w:r w:rsidDel="009E44D3">
          <w:delText>of</w:delText>
        </w:r>
        <w:r w:rsidRPr="00E24DBE" w:rsidDel="009E44D3">
          <w:delText xml:space="preserve"> </w:delText>
        </w:r>
        <w:r w:rsidDel="009E44D3">
          <w:delText>Information,</w:delText>
        </w:r>
        <w:r w:rsidRPr="00E24DBE" w:rsidDel="009E44D3">
          <w:delText xml:space="preserve"> </w:delText>
        </w:r>
        <w:r w:rsidDel="009E44D3">
          <w:delText>specifying</w:delText>
        </w:r>
        <w:r w:rsidRPr="00E24DBE" w:rsidDel="009E44D3">
          <w:delText xml:space="preserve"> </w:delText>
        </w:r>
        <w:r w:rsidDel="009E44D3">
          <w:delText>the</w:delText>
        </w:r>
        <w:r w:rsidRPr="00E24DBE" w:rsidDel="009E44D3">
          <w:delText xml:space="preserve"> </w:delText>
        </w:r>
        <w:r w:rsidDel="009E44D3">
          <w:delText>SCR</w:delText>
        </w:r>
        <w:r w:rsidRPr="00E24DBE" w:rsidDel="009E44D3">
          <w:delText xml:space="preserve"> </w:delText>
        </w:r>
        <w:r w:rsidDel="009E44D3">
          <w:delText>for</w:delText>
        </w:r>
        <w:r w:rsidRPr="00E24DBE" w:rsidDel="009E44D3">
          <w:delText xml:space="preserve"> </w:delText>
        </w:r>
        <w:r w:rsidDel="009E44D3">
          <w:delText>branches</w:delText>
        </w:r>
        <w:r w:rsidRPr="00E24DBE" w:rsidDel="009E44D3">
          <w:delText xml:space="preserve"> </w:delText>
        </w:r>
        <w:r w:rsidDel="009E44D3">
          <w:delText>using</w:delText>
        </w:r>
        <w:r w:rsidRPr="00E24DBE" w:rsidDel="009E44D3">
          <w:delText xml:space="preserve"> </w:delText>
        </w:r>
        <w:r w:rsidDel="009E44D3">
          <w:delText>the</w:delText>
        </w:r>
        <w:r w:rsidRPr="00E24DBE" w:rsidDel="009E44D3">
          <w:delText xml:space="preserve"> </w:delText>
        </w:r>
        <w:r w:rsidDel="009E44D3">
          <w:delText>standard</w:delText>
        </w:r>
        <w:r w:rsidRPr="00E24DBE" w:rsidDel="009E44D3">
          <w:delText xml:space="preserve"> </w:delText>
        </w:r>
        <w:r w:rsidDel="009E44D3">
          <w:delText>formula</w:delText>
        </w:r>
        <w:r w:rsidRPr="00E24DBE" w:rsidDel="009E44D3">
          <w:delText xml:space="preserve"> </w:delText>
        </w:r>
        <w:r w:rsidDel="009E44D3">
          <w:delText>and</w:delText>
        </w:r>
        <w:r w:rsidRPr="00E24DBE" w:rsidDel="009E44D3">
          <w:delText xml:space="preserve"> </w:delText>
        </w:r>
        <w:r w:rsidDel="009E44D3">
          <w:delText>a</w:delText>
        </w:r>
        <w:r w:rsidRPr="00E24DBE" w:rsidDel="009E44D3">
          <w:delText xml:space="preserve"> </w:delText>
        </w:r>
        <w:r w:rsidDel="009E44D3">
          <w:delText>partial</w:delText>
        </w:r>
        <w:r w:rsidRPr="00E24DBE" w:rsidDel="009E44D3">
          <w:delText xml:space="preserve"> </w:delText>
        </w:r>
        <w:r w:rsidDel="009E44D3">
          <w:delText>internal</w:delText>
        </w:r>
        <w:r w:rsidRPr="00E24DBE" w:rsidDel="009E44D3">
          <w:delText xml:space="preserve"> </w:delText>
        </w:r>
        <w:r w:rsidDel="009E44D3">
          <w:delText>model,</w:delText>
        </w:r>
        <w:r w:rsidRPr="00E24DBE" w:rsidDel="009E44D3">
          <w:delText xml:space="preserve"> </w:delText>
        </w:r>
        <w:r w:rsidDel="009E44D3">
          <w:delText>following</w:delText>
        </w:r>
        <w:r w:rsidRPr="00E24DBE" w:rsidDel="009E44D3">
          <w:delText xml:space="preserve"> </w:delText>
        </w:r>
        <w:r w:rsidDel="009E44D3">
          <w:delText>the</w:delText>
        </w:r>
        <w:r w:rsidRPr="00E24DBE" w:rsidDel="009E44D3">
          <w:delText xml:space="preserve"> </w:delText>
        </w:r>
        <w:r w:rsidDel="009E44D3">
          <w:delText>instructions</w:delText>
        </w:r>
        <w:r w:rsidRPr="00E24DBE" w:rsidDel="009E44D3">
          <w:delText xml:space="preserve"> </w:delText>
        </w:r>
        <w:r w:rsidDel="009E44D3">
          <w:delText>set</w:delText>
        </w:r>
        <w:r w:rsidRPr="00E24DBE" w:rsidDel="009E44D3">
          <w:delText xml:space="preserve"> </w:delText>
        </w:r>
        <w:r w:rsidDel="009E44D3">
          <w:delText>out</w:delText>
        </w:r>
        <w:r w:rsidRPr="00E24DBE" w:rsidDel="009E44D3">
          <w:delText xml:space="preserve"> </w:delText>
        </w:r>
        <w:r w:rsidDel="009E44D3">
          <w:delText>in</w:delText>
        </w:r>
        <w:r w:rsidRPr="00E24DBE" w:rsidDel="009E44D3">
          <w:delText xml:space="preserve"> </w:delText>
        </w:r>
        <w:r w:rsidDel="009E44D3">
          <w:delText>S.25.02</w:delText>
        </w:r>
        <w:r w:rsidRPr="00E24DBE" w:rsidDel="009E44D3">
          <w:delText xml:space="preserve"> </w:delText>
        </w:r>
        <w:r w:rsidDel="009E44D3">
          <w:delText>of</w:delText>
        </w:r>
        <w:r w:rsidRPr="00E24DBE" w:rsidDel="009E44D3">
          <w:delText xml:space="preserve"> </w:delText>
        </w:r>
        <w:r w:rsidDel="009E44D3">
          <w:delText>Annex</w:delText>
        </w:r>
        <w:r w:rsidRPr="00E24DBE" w:rsidDel="009E44D3">
          <w:delText xml:space="preserve"> </w:delText>
        </w:r>
        <w:r w:rsidDel="009E44D3">
          <w:delText>II</w:delText>
        </w:r>
        <w:r w:rsidRPr="00E24DBE" w:rsidDel="009E44D3">
          <w:delText xml:space="preserve"> </w:delText>
        </w:r>
        <w:r w:rsidDel="009E44D3">
          <w:delText>to</w:delText>
        </w:r>
        <w:r w:rsidRPr="00E24DBE" w:rsidDel="009E44D3">
          <w:delText xml:space="preserve"> </w:delText>
        </w:r>
        <w:r w:rsidDel="009E44D3">
          <w:delText>Implementing</w:delText>
        </w:r>
        <w:r w:rsidRPr="00E24DBE" w:rsidDel="009E44D3">
          <w:delText xml:space="preserve"> </w:delText>
        </w:r>
        <w:r w:rsidDel="009E44D3">
          <w:delText>Technical</w:delText>
        </w:r>
        <w:r w:rsidRPr="00E24DBE" w:rsidDel="009E44D3">
          <w:delText xml:space="preserve"> </w:delText>
        </w:r>
        <w:r w:rsidDel="009E44D3">
          <w:delText>Standard</w:delText>
        </w:r>
        <w:r w:rsidRPr="00E24DBE" w:rsidDel="009E44D3">
          <w:delText xml:space="preserve"> </w:delText>
        </w:r>
        <w:r w:rsidDel="009E44D3">
          <w:delText>on</w:delText>
        </w:r>
        <w:r w:rsidRPr="00E24DBE" w:rsidDel="009E44D3">
          <w:delText xml:space="preserve"> </w:delText>
        </w:r>
        <w:r w:rsidDel="009E44D3">
          <w:delText>the</w:delText>
        </w:r>
        <w:r w:rsidRPr="00E24DBE" w:rsidDel="009E44D3">
          <w:delText xml:space="preserve"> </w:delText>
        </w:r>
        <w:r w:rsidDel="009E44D3">
          <w:delText>Templates</w:delText>
        </w:r>
        <w:r w:rsidRPr="00E24DBE" w:rsidDel="009E44D3">
          <w:delText xml:space="preserve"> </w:delText>
        </w:r>
        <w:r w:rsidDel="009E44D3">
          <w:delText>for</w:delText>
        </w:r>
        <w:r w:rsidRPr="00E24DBE" w:rsidDel="009E44D3">
          <w:delText xml:space="preserve"> </w:delText>
        </w:r>
        <w:r w:rsidDel="009E44D3">
          <w:delText>the</w:delText>
        </w:r>
        <w:r w:rsidRPr="00E24DBE" w:rsidDel="009E44D3">
          <w:delText xml:space="preserve"> </w:delText>
        </w:r>
        <w:r w:rsidDel="009E44D3">
          <w:delText>Submission</w:delText>
        </w:r>
        <w:r w:rsidRPr="00E24DBE" w:rsidDel="009E44D3">
          <w:delText xml:space="preserve"> </w:delText>
        </w:r>
        <w:r w:rsidDel="009E44D3">
          <w:delText>of</w:delText>
        </w:r>
        <w:r w:rsidRPr="00E24DBE" w:rsidDel="009E44D3">
          <w:delText xml:space="preserve"> </w:delText>
        </w:r>
        <w:r w:rsidDel="009E44D3">
          <w:delText>Information;</w:delText>
        </w:r>
      </w:del>
    </w:p>
    <w:p w14:paraId="10EFF621" w14:textId="08F104F2" w:rsidR="00BF6324" w:rsidDel="009E44D3" w:rsidRDefault="00A51A09">
      <w:pPr>
        <w:pStyle w:val="ListParagraph"/>
        <w:numPr>
          <w:ilvl w:val="2"/>
          <w:numId w:val="41"/>
        </w:numPr>
        <w:tabs>
          <w:tab w:val="left" w:pos="1491"/>
          <w:tab w:val="left" w:pos="1493"/>
        </w:tabs>
        <w:spacing w:line="276" w:lineRule="auto"/>
        <w:ind w:right="123"/>
        <w:rPr>
          <w:del w:id="452" w:author="Johannes Backer" w:date="2025-03-24T11:23:00Z"/>
        </w:rPr>
        <w:pPrChange w:id="453" w:author="Johannes Backer" w:date="2025-05-15T08:14:00Z">
          <w:pPr>
            <w:pStyle w:val="ListParagraph"/>
            <w:numPr>
              <w:ilvl w:val="2"/>
              <w:numId w:val="24"/>
            </w:numPr>
            <w:tabs>
              <w:tab w:val="left" w:pos="1491"/>
              <w:tab w:val="left" w:pos="1493"/>
            </w:tabs>
            <w:spacing w:line="276" w:lineRule="auto"/>
            <w:ind w:right="123"/>
          </w:pPr>
        </w:pPrChange>
      </w:pPr>
      <w:del w:id="454" w:author="Johannes Backer" w:date="2025-03-24T11:23:00Z">
        <w:r w:rsidDel="009E44D3">
          <w:delText>template</w:delText>
        </w:r>
        <w:r w:rsidRPr="00E24DBE" w:rsidDel="009E44D3">
          <w:delText xml:space="preserve"> </w:delText>
        </w:r>
        <w:r w:rsidDel="009E44D3">
          <w:delText>S.25.03.01</w:delText>
        </w:r>
        <w:r w:rsidRPr="00E24DBE" w:rsidDel="009E44D3">
          <w:delText xml:space="preserve"> </w:delText>
        </w:r>
        <w:r w:rsidDel="009E44D3">
          <w:delText>of</w:delText>
        </w:r>
        <w:r w:rsidRPr="00E24DBE" w:rsidDel="009E44D3">
          <w:delText xml:space="preserve"> </w:delText>
        </w:r>
        <w:r w:rsidDel="009E44D3">
          <w:delText>Annex</w:delText>
        </w:r>
        <w:r w:rsidRPr="00E24DBE" w:rsidDel="009E44D3">
          <w:delText xml:space="preserve"> </w:delText>
        </w:r>
        <w:r w:rsidDel="009E44D3">
          <w:delText>I</w:delText>
        </w:r>
        <w:r w:rsidRPr="00E24DBE" w:rsidDel="009E44D3">
          <w:delText xml:space="preserve"> </w:delText>
        </w:r>
        <w:r w:rsidDel="009E44D3">
          <w:delText>to</w:delText>
        </w:r>
        <w:r w:rsidRPr="00E24DBE" w:rsidDel="009E44D3">
          <w:delText xml:space="preserve"> </w:delText>
        </w:r>
        <w:r w:rsidDel="009E44D3">
          <w:delText>Implementing</w:delText>
        </w:r>
        <w:r w:rsidRPr="00E24DBE" w:rsidDel="009E44D3">
          <w:delText xml:space="preserve"> </w:delText>
        </w:r>
        <w:r w:rsidDel="009E44D3">
          <w:delText>Technical</w:delText>
        </w:r>
        <w:r w:rsidRPr="00902B9B" w:rsidDel="009E44D3">
          <w:delText xml:space="preserve"> </w:delText>
        </w:r>
        <w:r w:rsidDel="009E44D3">
          <w:delText>Standard</w:delText>
        </w:r>
        <w:r w:rsidRPr="00902B9B" w:rsidDel="009E44D3">
          <w:delText xml:space="preserve"> </w:delText>
        </w:r>
        <w:r w:rsidDel="009E44D3">
          <w:delText>on</w:delText>
        </w:r>
        <w:r w:rsidDel="009E44D3">
          <w:rPr>
            <w:rFonts w:ascii="Times New Roman"/>
          </w:rPr>
          <w:delText xml:space="preserve"> </w:delText>
        </w:r>
        <w:r w:rsidDel="009E44D3">
          <w:delText>the</w:delText>
        </w:r>
        <w:r w:rsidDel="009E44D3">
          <w:rPr>
            <w:rFonts w:ascii="Times New Roman"/>
          </w:rPr>
          <w:delText xml:space="preserve"> </w:delText>
        </w:r>
        <w:r w:rsidDel="009E44D3">
          <w:delText>Templates</w:delText>
        </w:r>
        <w:r w:rsidDel="009E44D3">
          <w:rPr>
            <w:rFonts w:ascii="Times New Roman"/>
          </w:rPr>
          <w:delText xml:space="preserve"> </w:delText>
        </w:r>
        <w:r w:rsidDel="009E44D3">
          <w:delText>for</w:delText>
        </w:r>
        <w:r w:rsidDel="009E44D3">
          <w:rPr>
            <w:rFonts w:ascii="Times New Roman"/>
          </w:rPr>
          <w:delText xml:space="preserve"> </w:delText>
        </w:r>
        <w:r w:rsidDel="009E44D3">
          <w:delText>the</w:delText>
        </w:r>
        <w:r w:rsidDel="009E44D3">
          <w:rPr>
            <w:rFonts w:ascii="Times New Roman"/>
          </w:rPr>
          <w:delText xml:space="preserve"> </w:delText>
        </w:r>
        <w:r w:rsidDel="009E44D3">
          <w:delText>Submission</w:delText>
        </w:r>
        <w:r w:rsidDel="009E44D3">
          <w:rPr>
            <w:rFonts w:ascii="Times New Roman"/>
          </w:rPr>
          <w:delText xml:space="preserve"> </w:delText>
        </w:r>
        <w:r w:rsidDel="009E44D3">
          <w:delText>of</w:delText>
        </w:r>
        <w:r w:rsidDel="009E44D3">
          <w:rPr>
            <w:rFonts w:ascii="Times New Roman"/>
          </w:rPr>
          <w:delText xml:space="preserve"> </w:delText>
        </w:r>
        <w:r w:rsidDel="009E44D3">
          <w:delText>Information,</w:delText>
        </w:r>
        <w:r w:rsidDel="009E44D3">
          <w:rPr>
            <w:rFonts w:ascii="Times New Roman"/>
          </w:rPr>
          <w:delText xml:space="preserve"> </w:delText>
        </w:r>
        <w:r w:rsidDel="009E44D3">
          <w:delText>specifying</w:delText>
        </w:r>
        <w:r w:rsidDel="009E44D3">
          <w:rPr>
            <w:rFonts w:ascii="Times New Roman"/>
          </w:rPr>
          <w:delText xml:space="preserve"> </w:delText>
        </w:r>
        <w:r w:rsidDel="009E44D3">
          <w:delText>the</w:delText>
        </w:r>
        <w:r w:rsidDel="009E44D3">
          <w:rPr>
            <w:rFonts w:ascii="Times New Roman"/>
          </w:rPr>
          <w:delText xml:space="preserve"> </w:delText>
        </w:r>
        <w:r w:rsidDel="009E44D3">
          <w:delText>SCR</w:delText>
        </w:r>
        <w:r w:rsidDel="009E44D3">
          <w:rPr>
            <w:rFonts w:ascii="Times New Roman"/>
          </w:rPr>
          <w:delText xml:space="preserve"> </w:delText>
        </w:r>
        <w:r w:rsidDel="009E44D3">
          <w:delText>for</w:delText>
        </w:r>
        <w:r w:rsidDel="009E44D3">
          <w:rPr>
            <w:rFonts w:ascii="Times New Roman"/>
          </w:rPr>
          <w:delText xml:space="preserve"> </w:delText>
        </w:r>
        <w:r w:rsidDel="009E44D3">
          <w:delText>branches</w:delText>
        </w:r>
        <w:r w:rsidDel="009E44D3">
          <w:rPr>
            <w:rFonts w:ascii="Times New Roman"/>
            <w:spacing w:val="40"/>
          </w:rPr>
          <w:delText xml:space="preserve"> </w:delText>
        </w:r>
        <w:r w:rsidDel="009E44D3">
          <w:delText>using</w:delText>
        </w:r>
        <w:r w:rsidDel="009E44D3">
          <w:rPr>
            <w:rFonts w:ascii="Times New Roman"/>
            <w:spacing w:val="40"/>
          </w:rPr>
          <w:delText xml:space="preserve"> </w:delText>
        </w:r>
        <w:r w:rsidDel="009E44D3">
          <w:delText>a</w:delText>
        </w:r>
        <w:r w:rsidDel="009E44D3">
          <w:rPr>
            <w:rFonts w:ascii="Times New Roman"/>
            <w:spacing w:val="40"/>
          </w:rPr>
          <w:delText xml:space="preserve"> </w:delText>
        </w:r>
        <w:r w:rsidDel="009E44D3">
          <w:delText>full</w:delText>
        </w:r>
        <w:r w:rsidDel="009E44D3">
          <w:rPr>
            <w:rFonts w:ascii="Times New Roman"/>
            <w:spacing w:val="40"/>
          </w:rPr>
          <w:delText xml:space="preserve"> </w:delText>
        </w:r>
        <w:r w:rsidDel="009E44D3">
          <w:delText>internal</w:delText>
        </w:r>
        <w:r w:rsidDel="009E44D3">
          <w:rPr>
            <w:rFonts w:ascii="Times New Roman"/>
            <w:spacing w:val="39"/>
          </w:rPr>
          <w:delText xml:space="preserve"> </w:delText>
        </w:r>
        <w:r w:rsidDel="009E44D3">
          <w:delText>model,</w:delText>
        </w:r>
        <w:r w:rsidDel="009E44D3">
          <w:rPr>
            <w:rFonts w:ascii="Times New Roman"/>
            <w:spacing w:val="40"/>
          </w:rPr>
          <w:delText xml:space="preserve"> </w:delText>
        </w:r>
        <w:r w:rsidDel="009E44D3">
          <w:delText>following</w:delText>
        </w:r>
        <w:r w:rsidDel="009E44D3">
          <w:rPr>
            <w:rFonts w:ascii="Times New Roman"/>
            <w:spacing w:val="40"/>
          </w:rPr>
          <w:delText xml:space="preserve"> </w:delText>
        </w:r>
        <w:r w:rsidDel="009E44D3">
          <w:delText>the</w:delText>
        </w:r>
        <w:r w:rsidDel="009E44D3">
          <w:rPr>
            <w:rFonts w:ascii="Times New Roman"/>
            <w:spacing w:val="40"/>
          </w:rPr>
          <w:delText xml:space="preserve"> </w:delText>
        </w:r>
        <w:r w:rsidDel="009E44D3">
          <w:delText>instructions</w:delText>
        </w:r>
        <w:r w:rsidDel="009E44D3">
          <w:rPr>
            <w:rFonts w:ascii="Times New Roman"/>
            <w:spacing w:val="40"/>
          </w:rPr>
          <w:delText xml:space="preserve"> </w:delText>
        </w:r>
        <w:r w:rsidDel="009E44D3">
          <w:delText>set</w:delText>
        </w:r>
        <w:r w:rsidDel="009E44D3">
          <w:rPr>
            <w:rFonts w:ascii="Times New Roman"/>
            <w:spacing w:val="40"/>
          </w:rPr>
          <w:delText xml:space="preserve"> </w:delText>
        </w:r>
        <w:r w:rsidDel="009E44D3">
          <w:delText>out</w:delText>
        </w:r>
        <w:r w:rsidDel="009E44D3">
          <w:rPr>
            <w:rFonts w:ascii="Times New Roman"/>
            <w:spacing w:val="40"/>
          </w:rPr>
          <w:delText xml:space="preserve"> </w:delText>
        </w:r>
        <w:r w:rsidDel="009E44D3">
          <w:delText>in</w:delText>
        </w:r>
      </w:del>
    </w:p>
    <w:p w14:paraId="0F508F4B" w14:textId="23BE6204" w:rsidR="00BF6324" w:rsidDel="009E44D3" w:rsidRDefault="00A51A09">
      <w:pPr>
        <w:pStyle w:val="BodyText"/>
        <w:spacing w:before="90" w:line="278" w:lineRule="auto"/>
        <w:ind w:right="124" w:firstLine="0"/>
        <w:rPr>
          <w:del w:id="455" w:author="Johannes Backer" w:date="2025-03-24T11:23:00Z"/>
        </w:rPr>
      </w:pPr>
      <w:del w:id="456" w:author="Johannes Backer" w:date="2025-03-24T11:23:00Z">
        <w:r w:rsidDel="009E44D3">
          <w:delText>S.25.03</w:delText>
        </w:r>
        <w:r w:rsidDel="009E44D3">
          <w:rPr>
            <w:rFonts w:ascii="Times New Roman"/>
            <w:spacing w:val="40"/>
          </w:rPr>
          <w:delText xml:space="preserve"> </w:delText>
        </w:r>
        <w:r w:rsidDel="009E44D3">
          <w:delText>of</w:delText>
        </w:r>
        <w:r w:rsidDel="009E44D3">
          <w:rPr>
            <w:rFonts w:ascii="Times New Roman"/>
            <w:spacing w:val="40"/>
          </w:rPr>
          <w:delText xml:space="preserve"> </w:delText>
        </w:r>
        <w:r w:rsidDel="009E44D3">
          <w:delText>Annex</w:delText>
        </w:r>
        <w:r w:rsidDel="009E44D3">
          <w:rPr>
            <w:rFonts w:ascii="Times New Roman"/>
            <w:spacing w:val="40"/>
          </w:rPr>
          <w:delText xml:space="preserve"> </w:delText>
        </w:r>
        <w:r w:rsidDel="009E44D3">
          <w:delText>II</w:delText>
        </w:r>
        <w:r w:rsidDel="009E44D3">
          <w:rPr>
            <w:rFonts w:ascii="Times New Roman"/>
            <w:spacing w:val="40"/>
          </w:rPr>
          <w:delText xml:space="preserve"> </w:delText>
        </w:r>
        <w:r w:rsidDel="009E44D3">
          <w:delText>to</w:delText>
        </w:r>
        <w:r w:rsidDel="009E44D3">
          <w:rPr>
            <w:rFonts w:ascii="Times New Roman"/>
            <w:spacing w:val="40"/>
          </w:rPr>
          <w:delText xml:space="preserve"> </w:delText>
        </w:r>
        <w:r w:rsidDel="009E44D3">
          <w:delText>Implementing</w:delText>
        </w:r>
        <w:r w:rsidDel="009E44D3">
          <w:rPr>
            <w:rFonts w:ascii="Times New Roman"/>
            <w:spacing w:val="40"/>
          </w:rPr>
          <w:delText xml:space="preserve"> </w:delText>
        </w:r>
        <w:r w:rsidDel="009E44D3">
          <w:delText>Technical</w:delText>
        </w:r>
        <w:r w:rsidDel="009E44D3">
          <w:rPr>
            <w:rFonts w:ascii="Times New Roman"/>
            <w:spacing w:val="40"/>
          </w:rPr>
          <w:delText xml:space="preserve"> </w:delText>
        </w:r>
        <w:r w:rsidDel="009E44D3">
          <w:delText>Standard</w:delText>
        </w:r>
        <w:r w:rsidDel="009E44D3">
          <w:rPr>
            <w:rFonts w:ascii="Times New Roman"/>
            <w:spacing w:val="40"/>
          </w:rPr>
          <w:delText xml:space="preserve"> </w:delText>
        </w:r>
        <w:r w:rsidDel="009E44D3">
          <w:delText>on</w:delText>
        </w:r>
        <w:r w:rsidDel="009E44D3">
          <w:rPr>
            <w:rFonts w:ascii="Times New Roman"/>
            <w:spacing w:val="40"/>
          </w:rPr>
          <w:delText xml:space="preserve"> </w:delText>
        </w:r>
        <w:r w:rsidDel="009E44D3">
          <w:delText>the</w:delText>
        </w:r>
        <w:r w:rsidDel="009E44D3">
          <w:rPr>
            <w:rFonts w:ascii="Times New Roman"/>
          </w:rPr>
          <w:delText xml:space="preserve"> </w:delText>
        </w:r>
        <w:r w:rsidDel="009E44D3">
          <w:delText>Templates</w:delText>
        </w:r>
        <w:r w:rsidDel="009E44D3">
          <w:rPr>
            <w:rFonts w:ascii="Times New Roman"/>
          </w:rPr>
          <w:delText xml:space="preserve"> </w:delText>
        </w:r>
        <w:r w:rsidDel="009E44D3">
          <w:delText>for</w:delText>
        </w:r>
        <w:r w:rsidDel="009E44D3">
          <w:rPr>
            <w:rFonts w:ascii="Times New Roman"/>
          </w:rPr>
          <w:delText xml:space="preserve"> </w:delText>
        </w:r>
        <w:r w:rsidDel="009E44D3">
          <w:delText>the</w:delText>
        </w:r>
        <w:r w:rsidDel="009E44D3">
          <w:rPr>
            <w:rFonts w:ascii="Times New Roman"/>
          </w:rPr>
          <w:delText xml:space="preserve"> </w:delText>
        </w:r>
        <w:r w:rsidDel="009E44D3">
          <w:delText>Submission</w:delText>
        </w:r>
        <w:r w:rsidDel="009E44D3">
          <w:rPr>
            <w:rFonts w:ascii="Times New Roman"/>
          </w:rPr>
          <w:delText xml:space="preserve"> </w:delText>
        </w:r>
        <w:r w:rsidDel="009E44D3">
          <w:delText>of</w:delText>
        </w:r>
        <w:r w:rsidDel="009E44D3">
          <w:rPr>
            <w:rFonts w:ascii="Times New Roman"/>
          </w:rPr>
          <w:delText xml:space="preserve"> </w:delText>
        </w:r>
        <w:r w:rsidDel="009E44D3">
          <w:delText>Information;</w:delText>
        </w:r>
      </w:del>
    </w:p>
    <w:p w14:paraId="2095DDF4" w14:textId="36FE9420" w:rsidR="00BF6324" w:rsidDel="009E44D3" w:rsidRDefault="00A51A09">
      <w:pPr>
        <w:pStyle w:val="ListParagraph"/>
        <w:numPr>
          <w:ilvl w:val="0"/>
          <w:numId w:val="1"/>
        </w:numPr>
        <w:tabs>
          <w:tab w:val="left" w:pos="1493"/>
          <w:tab w:val="left" w:pos="1567"/>
        </w:tabs>
        <w:spacing w:before="116" w:line="276" w:lineRule="auto"/>
        <w:ind w:right="124" w:hanging="341"/>
        <w:rPr>
          <w:del w:id="457" w:author="Johannes Backer" w:date="2025-03-24T11:23:00Z"/>
        </w:rPr>
      </w:pPr>
      <w:del w:id="458" w:author="Johannes Backer" w:date="2025-03-24T11:23:00Z">
        <w:r w:rsidDel="009E44D3">
          <w:tab/>
          <w:delText>template</w:delText>
        </w:r>
        <w:r w:rsidDel="009E44D3">
          <w:rPr>
            <w:rFonts w:ascii="Times New Roman"/>
          </w:rPr>
          <w:delText xml:space="preserve"> </w:delText>
        </w:r>
        <w:r w:rsidDel="009E44D3">
          <w:delText>S.28.01.01</w:delText>
        </w:r>
        <w:r w:rsidDel="009E44D3">
          <w:rPr>
            <w:rFonts w:ascii="Times New Roman"/>
          </w:rPr>
          <w:delText xml:space="preserve"> </w:delText>
        </w:r>
        <w:r w:rsidDel="009E44D3">
          <w:delText>of</w:delText>
        </w:r>
        <w:r w:rsidDel="009E44D3">
          <w:rPr>
            <w:rFonts w:ascii="Times New Roman"/>
          </w:rPr>
          <w:delText xml:space="preserve"> </w:delText>
        </w:r>
        <w:r w:rsidDel="009E44D3">
          <w:delText>Annex</w:delText>
        </w:r>
        <w:r w:rsidDel="009E44D3">
          <w:rPr>
            <w:rFonts w:ascii="Times New Roman"/>
          </w:rPr>
          <w:delText xml:space="preserve"> </w:delText>
        </w:r>
        <w:r w:rsidDel="009E44D3">
          <w:delText>I</w:delText>
        </w:r>
        <w:r w:rsidDel="009E44D3">
          <w:rPr>
            <w:rFonts w:ascii="Times New Roman"/>
          </w:rPr>
          <w:delText xml:space="preserve"> </w:delText>
        </w:r>
        <w:r w:rsidDel="009E44D3">
          <w:delText>to</w:delText>
        </w:r>
        <w:r w:rsidDel="009E44D3">
          <w:rPr>
            <w:rFonts w:ascii="Times New Roman"/>
          </w:rPr>
          <w:delText xml:space="preserve"> </w:delText>
        </w:r>
        <w:r w:rsidDel="009E44D3">
          <w:delText>the</w:delText>
        </w:r>
        <w:r w:rsidDel="009E44D3">
          <w:rPr>
            <w:rFonts w:ascii="Times New Roman"/>
          </w:rPr>
          <w:delText xml:space="preserve"> </w:delText>
        </w:r>
        <w:r w:rsidDel="009E44D3">
          <w:delText>Implementing</w:delText>
        </w:r>
        <w:r w:rsidDel="009E44D3">
          <w:rPr>
            <w:rFonts w:ascii="Times New Roman"/>
          </w:rPr>
          <w:delText xml:space="preserve"> </w:delText>
        </w:r>
        <w:r w:rsidDel="009E44D3">
          <w:delText>Technical</w:delText>
        </w:r>
        <w:r w:rsidDel="009E44D3">
          <w:rPr>
            <w:rFonts w:ascii="Times New Roman"/>
          </w:rPr>
          <w:delText xml:space="preserve"> </w:delText>
        </w:r>
        <w:r w:rsidDel="009E44D3">
          <w:delText>Standard</w:delText>
        </w:r>
        <w:r w:rsidDel="009E44D3">
          <w:rPr>
            <w:rFonts w:ascii="Times New Roman"/>
            <w:spacing w:val="80"/>
          </w:rPr>
          <w:delText xml:space="preserve"> </w:delText>
        </w:r>
        <w:r w:rsidDel="009E44D3">
          <w:delText>on</w:delText>
        </w:r>
        <w:r w:rsidDel="009E44D3">
          <w:rPr>
            <w:rFonts w:ascii="Times New Roman"/>
            <w:spacing w:val="40"/>
          </w:rPr>
          <w:delText xml:space="preserve"> </w:delText>
        </w:r>
        <w:r w:rsidDel="009E44D3">
          <w:delText>the</w:delText>
        </w:r>
        <w:r w:rsidDel="009E44D3">
          <w:rPr>
            <w:rFonts w:ascii="Times New Roman"/>
            <w:spacing w:val="40"/>
          </w:rPr>
          <w:delText xml:space="preserve"> </w:delText>
        </w:r>
        <w:r w:rsidDel="009E44D3">
          <w:delText>Templates</w:delText>
        </w:r>
        <w:r w:rsidDel="009E44D3">
          <w:rPr>
            <w:rFonts w:ascii="Times New Roman"/>
            <w:spacing w:val="40"/>
          </w:rPr>
          <w:delText xml:space="preserve"> </w:delText>
        </w:r>
        <w:r w:rsidDel="009E44D3">
          <w:delText>for</w:delText>
        </w:r>
        <w:r w:rsidDel="009E44D3">
          <w:rPr>
            <w:rFonts w:ascii="Times New Roman"/>
            <w:spacing w:val="40"/>
          </w:rPr>
          <w:delText xml:space="preserve"> </w:delText>
        </w:r>
        <w:r w:rsidDel="009E44D3">
          <w:delText>the</w:delText>
        </w:r>
        <w:r w:rsidDel="009E44D3">
          <w:rPr>
            <w:rFonts w:ascii="Times New Roman"/>
            <w:spacing w:val="40"/>
          </w:rPr>
          <w:delText xml:space="preserve"> </w:delText>
        </w:r>
        <w:r w:rsidDel="009E44D3">
          <w:delText>Submission</w:delText>
        </w:r>
        <w:r w:rsidDel="009E44D3">
          <w:rPr>
            <w:rFonts w:ascii="Times New Roman"/>
            <w:spacing w:val="40"/>
          </w:rPr>
          <w:delText xml:space="preserve"> </w:delText>
        </w:r>
        <w:r w:rsidDel="009E44D3">
          <w:delText>of</w:delText>
        </w:r>
        <w:r w:rsidDel="009E44D3">
          <w:rPr>
            <w:rFonts w:ascii="Times New Roman"/>
            <w:spacing w:val="40"/>
          </w:rPr>
          <w:delText xml:space="preserve"> </w:delText>
        </w:r>
        <w:r w:rsidDel="009E44D3">
          <w:delText>Information,</w:delText>
        </w:r>
        <w:r w:rsidDel="009E44D3">
          <w:rPr>
            <w:rFonts w:ascii="Times New Roman"/>
            <w:spacing w:val="40"/>
          </w:rPr>
          <w:delText xml:space="preserve"> </w:delText>
        </w:r>
        <w:r w:rsidDel="009E44D3">
          <w:delText>specifying</w:delText>
        </w:r>
        <w:r w:rsidDel="009E44D3">
          <w:rPr>
            <w:rFonts w:ascii="Times New Roman"/>
            <w:spacing w:val="40"/>
          </w:rPr>
          <w:delText xml:space="preserve"> </w:delText>
        </w:r>
        <w:r w:rsidDel="009E44D3">
          <w:delText>the</w:delText>
        </w:r>
        <w:r w:rsidDel="009E44D3">
          <w:rPr>
            <w:rFonts w:ascii="Times New Roman"/>
            <w:spacing w:val="40"/>
          </w:rPr>
          <w:delText xml:space="preserve"> </w:delText>
        </w:r>
        <w:r w:rsidDel="009E44D3">
          <w:delText>MCR</w:delText>
        </w:r>
        <w:r w:rsidDel="009E44D3">
          <w:rPr>
            <w:rFonts w:ascii="Times New Roman"/>
          </w:rPr>
          <w:delText xml:space="preserve"> </w:delText>
        </w:r>
        <w:r w:rsidDel="009E44D3">
          <w:delText>for</w:delText>
        </w:r>
        <w:r w:rsidDel="009E44D3">
          <w:rPr>
            <w:rFonts w:ascii="Times New Roman"/>
          </w:rPr>
          <w:delText xml:space="preserve"> </w:delText>
        </w:r>
        <w:r w:rsidDel="009E44D3">
          <w:delText>branches</w:delText>
        </w:r>
        <w:r w:rsidDel="009E44D3">
          <w:rPr>
            <w:rFonts w:ascii="Times New Roman"/>
          </w:rPr>
          <w:delText xml:space="preserve"> </w:delText>
        </w:r>
        <w:r w:rsidDel="009E44D3">
          <w:delText>engaged</w:delText>
        </w:r>
        <w:r w:rsidDel="009E44D3">
          <w:rPr>
            <w:rFonts w:ascii="Times New Roman"/>
          </w:rPr>
          <w:delText xml:space="preserve"> </w:delText>
        </w:r>
        <w:r w:rsidDel="009E44D3">
          <w:delText>in</w:delText>
        </w:r>
        <w:r w:rsidDel="009E44D3">
          <w:rPr>
            <w:rFonts w:ascii="Times New Roman"/>
          </w:rPr>
          <w:delText xml:space="preserve"> </w:delText>
        </w:r>
        <w:r w:rsidDel="009E44D3">
          <w:delText>only</w:delText>
        </w:r>
        <w:r w:rsidDel="009E44D3">
          <w:rPr>
            <w:rFonts w:ascii="Times New Roman"/>
          </w:rPr>
          <w:delText xml:space="preserve"> </w:delText>
        </w:r>
        <w:r w:rsidDel="009E44D3">
          <w:delText>life</w:delText>
        </w:r>
        <w:r w:rsidDel="009E44D3">
          <w:rPr>
            <w:rFonts w:ascii="Times New Roman"/>
          </w:rPr>
          <w:delText xml:space="preserve"> </w:delText>
        </w:r>
        <w:r w:rsidDel="009E44D3">
          <w:delText>or</w:delText>
        </w:r>
        <w:r w:rsidDel="009E44D3">
          <w:rPr>
            <w:rFonts w:ascii="Times New Roman"/>
          </w:rPr>
          <w:delText xml:space="preserve"> </w:delText>
        </w:r>
        <w:r w:rsidDel="009E44D3">
          <w:delText>non-life</w:delText>
        </w:r>
        <w:r w:rsidDel="009E44D3">
          <w:rPr>
            <w:rFonts w:ascii="Times New Roman"/>
          </w:rPr>
          <w:delText xml:space="preserve"> </w:delText>
        </w:r>
        <w:r w:rsidDel="009E44D3">
          <w:delText>insurance</w:delText>
        </w:r>
        <w:r w:rsidDel="009E44D3">
          <w:rPr>
            <w:rFonts w:ascii="Times New Roman"/>
          </w:rPr>
          <w:delText xml:space="preserve"> </w:delText>
        </w:r>
        <w:r w:rsidDel="009E44D3">
          <w:delText>or</w:delText>
        </w:r>
        <w:r w:rsidDel="009E44D3">
          <w:rPr>
            <w:rFonts w:ascii="Times New Roman"/>
          </w:rPr>
          <w:delText xml:space="preserve"> </w:delText>
        </w:r>
        <w:r w:rsidDel="009E44D3">
          <w:delText>reinsurance</w:delText>
        </w:r>
        <w:r w:rsidDel="009E44D3">
          <w:rPr>
            <w:rFonts w:ascii="Times New Roman"/>
          </w:rPr>
          <w:delText xml:space="preserve"> </w:delText>
        </w:r>
        <w:r w:rsidDel="009E44D3">
          <w:delText>activity,</w:delText>
        </w:r>
        <w:r w:rsidDel="009E44D3">
          <w:rPr>
            <w:rFonts w:ascii="Times New Roman"/>
          </w:rPr>
          <w:delText xml:space="preserve"> </w:delText>
        </w:r>
        <w:r w:rsidDel="009E44D3">
          <w:delText>following</w:delText>
        </w:r>
        <w:r w:rsidDel="009E44D3">
          <w:rPr>
            <w:rFonts w:ascii="Times New Roman"/>
          </w:rPr>
          <w:delText xml:space="preserve"> </w:delText>
        </w:r>
        <w:r w:rsidDel="009E44D3">
          <w:delText>the</w:delText>
        </w:r>
        <w:r w:rsidDel="009E44D3">
          <w:rPr>
            <w:rFonts w:ascii="Times New Roman"/>
          </w:rPr>
          <w:delText xml:space="preserve"> </w:delText>
        </w:r>
        <w:r w:rsidDel="009E44D3">
          <w:delText>instructions</w:delText>
        </w:r>
        <w:r w:rsidDel="009E44D3">
          <w:rPr>
            <w:rFonts w:ascii="Times New Roman"/>
          </w:rPr>
          <w:delText xml:space="preserve"> </w:delText>
        </w:r>
        <w:r w:rsidDel="009E44D3">
          <w:delText>set</w:delText>
        </w:r>
        <w:r w:rsidDel="009E44D3">
          <w:rPr>
            <w:rFonts w:ascii="Times New Roman"/>
          </w:rPr>
          <w:delText xml:space="preserve"> </w:delText>
        </w:r>
        <w:r w:rsidDel="009E44D3">
          <w:delText>out</w:delText>
        </w:r>
        <w:r w:rsidDel="009E44D3">
          <w:rPr>
            <w:rFonts w:ascii="Times New Roman"/>
          </w:rPr>
          <w:delText xml:space="preserve"> </w:delText>
        </w:r>
        <w:r w:rsidDel="009E44D3">
          <w:delText>in</w:delText>
        </w:r>
        <w:r w:rsidDel="009E44D3">
          <w:rPr>
            <w:rFonts w:ascii="Times New Roman"/>
          </w:rPr>
          <w:delText xml:space="preserve"> </w:delText>
        </w:r>
        <w:r w:rsidDel="009E44D3">
          <w:delText>S.28.01</w:delText>
        </w:r>
        <w:r w:rsidDel="009E44D3">
          <w:rPr>
            <w:rFonts w:ascii="Times New Roman"/>
          </w:rPr>
          <w:delText xml:space="preserve"> </w:delText>
        </w:r>
        <w:r w:rsidDel="009E44D3">
          <w:delText>of</w:delText>
        </w:r>
        <w:r w:rsidDel="009E44D3">
          <w:rPr>
            <w:rFonts w:ascii="Times New Roman"/>
          </w:rPr>
          <w:delText xml:space="preserve"> </w:delText>
        </w:r>
        <w:r w:rsidDel="009E44D3">
          <w:delText>Annex</w:delText>
        </w:r>
        <w:r w:rsidDel="009E44D3">
          <w:rPr>
            <w:rFonts w:ascii="Times New Roman"/>
          </w:rPr>
          <w:delText xml:space="preserve"> </w:delText>
        </w:r>
        <w:r w:rsidDel="009E44D3">
          <w:delText>II</w:delText>
        </w:r>
        <w:r w:rsidDel="009E44D3">
          <w:rPr>
            <w:rFonts w:ascii="Times New Roman"/>
          </w:rPr>
          <w:delText xml:space="preserve"> </w:delText>
        </w:r>
        <w:r w:rsidDel="009E44D3">
          <w:delText>to</w:delText>
        </w:r>
        <w:r w:rsidDel="009E44D3">
          <w:rPr>
            <w:rFonts w:ascii="Times New Roman"/>
          </w:rPr>
          <w:delText xml:space="preserve"> </w:delText>
        </w:r>
        <w:r w:rsidDel="009E44D3">
          <w:delText>the</w:delText>
        </w:r>
        <w:r w:rsidDel="009E44D3">
          <w:rPr>
            <w:rFonts w:ascii="Times New Roman"/>
          </w:rPr>
          <w:delText xml:space="preserve"> </w:delText>
        </w:r>
        <w:r w:rsidDel="009E44D3">
          <w:delText>Implementing</w:delText>
        </w:r>
        <w:r w:rsidDel="009E44D3">
          <w:rPr>
            <w:rFonts w:ascii="Times New Roman"/>
          </w:rPr>
          <w:delText xml:space="preserve"> </w:delText>
        </w:r>
        <w:r w:rsidDel="009E44D3">
          <w:delText>Technical</w:delText>
        </w:r>
        <w:r w:rsidDel="009E44D3">
          <w:rPr>
            <w:rFonts w:ascii="Times New Roman"/>
          </w:rPr>
          <w:delText xml:space="preserve"> </w:delText>
        </w:r>
        <w:r w:rsidDel="009E44D3">
          <w:delText>Standard</w:delText>
        </w:r>
        <w:r w:rsidDel="009E44D3">
          <w:rPr>
            <w:rFonts w:ascii="Times New Roman"/>
          </w:rPr>
          <w:delText xml:space="preserve"> </w:delText>
        </w:r>
        <w:r w:rsidDel="009E44D3">
          <w:delText>on</w:delText>
        </w:r>
        <w:r w:rsidDel="009E44D3">
          <w:rPr>
            <w:rFonts w:ascii="Times New Roman"/>
          </w:rPr>
          <w:delText xml:space="preserve"> </w:delText>
        </w:r>
        <w:r w:rsidDel="009E44D3">
          <w:delText>the</w:delText>
        </w:r>
        <w:r w:rsidDel="009E44D3">
          <w:rPr>
            <w:rFonts w:ascii="Times New Roman"/>
          </w:rPr>
          <w:delText xml:space="preserve"> </w:delText>
        </w:r>
        <w:r w:rsidDel="009E44D3">
          <w:delText>Templates</w:delText>
        </w:r>
        <w:r w:rsidDel="009E44D3">
          <w:rPr>
            <w:rFonts w:ascii="Times New Roman"/>
          </w:rPr>
          <w:delText xml:space="preserve"> </w:delText>
        </w:r>
        <w:r w:rsidDel="009E44D3">
          <w:delText>for</w:delText>
        </w:r>
        <w:r w:rsidDel="009E44D3">
          <w:rPr>
            <w:rFonts w:ascii="Times New Roman"/>
          </w:rPr>
          <w:delText xml:space="preserve"> </w:delText>
        </w:r>
        <w:r w:rsidDel="009E44D3">
          <w:delText>the</w:delText>
        </w:r>
        <w:r w:rsidDel="009E44D3">
          <w:rPr>
            <w:rFonts w:ascii="Times New Roman"/>
          </w:rPr>
          <w:delText xml:space="preserve"> </w:delText>
        </w:r>
        <w:r w:rsidDel="009E44D3">
          <w:delText>Submission</w:delText>
        </w:r>
        <w:r w:rsidDel="009E44D3">
          <w:rPr>
            <w:rFonts w:ascii="Times New Roman"/>
          </w:rPr>
          <w:delText xml:space="preserve"> </w:delText>
        </w:r>
        <w:r w:rsidDel="009E44D3">
          <w:delText>of</w:delText>
        </w:r>
        <w:r w:rsidDel="009E44D3">
          <w:rPr>
            <w:rFonts w:ascii="Times New Roman"/>
          </w:rPr>
          <w:delText xml:space="preserve"> </w:delText>
        </w:r>
        <w:r w:rsidDel="009E44D3">
          <w:rPr>
            <w:spacing w:val="-2"/>
          </w:rPr>
          <w:delText>Information;</w:delText>
        </w:r>
      </w:del>
    </w:p>
    <w:p w14:paraId="3070ABD7" w14:textId="6ADF36C1" w:rsidR="00BF6324" w:rsidDel="009E44D3" w:rsidRDefault="00A51A09">
      <w:pPr>
        <w:pStyle w:val="ListParagraph"/>
        <w:numPr>
          <w:ilvl w:val="0"/>
          <w:numId w:val="1"/>
        </w:numPr>
        <w:tabs>
          <w:tab w:val="left" w:pos="1491"/>
          <w:tab w:val="left" w:pos="1493"/>
        </w:tabs>
        <w:spacing w:line="276" w:lineRule="auto"/>
        <w:ind w:right="122" w:hanging="341"/>
        <w:rPr>
          <w:del w:id="459" w:author="Johannes Backer" w:date="2025-03-24T11:23:00Z"/>
        </w:rPr>
      </w:pPr>
      <w:del w:id="460" w:author="Johannes Backer" w:date="2025-03-24T11:23:00Z">
        <w:r w:rsidDel="009E44D3">
          <w:delText>template</w:delText>
        </w:r>
        <w:r w:rsidDel="009E44D3">
          <w:rPr>
            <w:rFonts w:ascii="Times New Roman"/>
          </w:rPr>
          <w:delText xml:space="preserve"> </w:delText>
        </w:r>
        <w:r w:rsidDel="009E44D3">
          <w:delText>S.28.02.01</w:delText>
        </w:r>
        <w:r w:rsidDel="009E44D3">
          <w:rPr>
            <w:rFonts w:ascii="Times New Roman"/>
          </w:rPr>
          <w:delText xml:space="preserve"> </w:delText>
        </w:r>
        <w:r w:rsidDel="009E44D3">
          <w:delText>of</w:delText>
        </w:r>
        <w:r w:rsidDel="009E44D3">
          <w:rPr>
            <w:rFonts w:ascii="Times New Roman"/>
          </w:rPr>
          <w:delText xml:space="preserve"> </w:delText>
        </w:r>
        <w:r w:rsidDel="009E44D3">
          <w:delText>Annex</w:delText>
        </w:r>
        <w:r w:rsidDel="009E44D3">
          <w:rPr>
            <w:rFonts w:ascii="Times New Roman"/>
          </w:rPr>
          <w:delText xml:space="preserve"> </w:delText>
        </w:r>
        <w:r w:rsidDel="009E44D3">
          <w:delText>I,</w:delText>
        </w:r>
        <w:r w:rsidDel="009E44D3">
          <w:rPr>
            <w:rFonts w:ascii="Times New Roman"/>
          </w:rPr>
          <w:delText xml:space="preserve"> </w:delText>
        </w:r>
        <w:r w:rsidDel="009E44D3">
          <w:delText>specifying</w:delText>
        </w:r>
        <w:r w:rsidDel="009E44D3">
          <w:rPr>
            <w:rFonts w:ascii="Times New Roman"/>
          </w:rPr>
          <w:delText xml:space="preserve"> </w:delText>
        </w:r>
        <w:r w:rsidDel="009E44D3">
          <w:delText>the</w:delText>
        </w:r>
        <w:r w:rsidDel="009E44D3">
          <w:rPr>
            <w:rFonts w:ascii="Times New Roman"/>
          </w:rPr>
          <w:delText xml:space="preserve"> </w:delText>
        </w:r>
        <w:r w:rsidDel="009E44D3">
          <w:delText>MCR</w:delText>
        </w:r>
        <w:r w:rsidDel="009E44D3">
          <w:rPr>
            <w:rFonts w:ascii="Times New Roman"/>
          </w:rPr>
          <w:delText xml:space="preserve"> </w:delText>
        </w:r>
        <w:r w:rsidDel="009E44D3">
          <w:delText>for</w:delText>
        </w:r>
        <w:r w:rsidDel="009E44D3">
          <w:rPr>
            <w:rFonts w:ascii="Times New Roman"/>
          </w:rPr>
          <w:delText xml:space="preserve"> </w:delText>
        </w:r>
        <w:r w:rsidDel="009E44D3">
          <w:delText>branches</w:delText>
        </w:r>
        <w:r w:rsidDel="009E44D3">
          <w:rPr>
            <w:rFonts w:ascii="Times New Roman"/>
          </w:rPr>
          <w:delText xml:space="preserve"> </w:delText>
        </w:r>
        <w:r w:rsidDel="009E44D3">
          <w:delText>engaged</w:delText>
        </w:r>
        <w:r w:rsidDel="009E44D3">
          <w:rPr>
            <w:rFonts w:ascii="Times New Roman"/>
            <w:spacing w:val="40"/>
          </w:rPr>
          <w:delText xml:space="preserve"> </w:delText>
        </w:r>
        <w:r w:rsidDel="009E44D3">
          <w:delText>in</w:delText>
        </w:r>
        <w:r w:rsidDel="009E44D3">
          <w:rPr>
            <w:rFonts w:ascii="Times New Roman"/>
            <w:spacing w:val="40"/>
          </w:rPr>
          <w:delText xml:space="preserve"> </w:delText>
        </w:r>
        <w:r w:rsidDel="009E44D3">
          <w:delText>both</w:delText>
        </w:r>
        <w:r w:rsidDel="009E44D3">
          <w:rPr>
            <w:rFonts w:ascii="Times New Roman"/>
            <w:spacing w:val="40"/>
          </w:rPr>
          <w:delText xml:space="preserve"> </w:delText>
        </w:r>
        <w:r w:rsidDel="009E44D3">
          <w:delText>life</w:delText>
        </w:r>
        <w:r w:rsidDel="009E44D3">
          <w:rPr>
            <w:rFonts w:ascii="Times New Roman"/>
            <w:spacing w:val="40"/>
          </w:rPr>
          <w:delText xml:space="preserve"> </w:delText>
        </w:r>
        <w:r w:rsidDel="009E44D3">
          <w:delText>and</w:delText>
        </w:r>
        <w:r w:rsidDel="009E44D3">
          <w:rPr>
            <w:rFonts w:ascii="Times New Roman"/>
            <w:spacing w:val="40"/>
          </w:rPr>
          <w:delText xml:space="preserve"> </w:delText>
        </w:r>
        <w:r w:rsidDel="009E44D3">
          <w:delText>non-life</w:delText>
        </w:r>
        <w:r w:rsidDel="009E44D3">
          <w:rPr>
            <w:rFonts w:ascii="Times New Roman"/>
            <w:spacing w:val="40"/>
          </w:rPr>
          <w:delText xml:space="preserve"> </w:delText>
        </w:r>
        <w:r w:rsidDel="009E44D3">
          <w:delText>insurance</w:delText>
        </w:r>
        <w:r w:rsidDel="009E44D3">
          <w:rPr>
            <w:rFonts w:ascii="Times New Roman"/>
            <w:spacing w:val="40"/>
          </w:rPr>
          <w:delText xml:space="preserve"> </w:delText>
        </w:r>
        <w:r w:rsidDel="009E44D3">
          <w:delText>activity,</w:delText>
        </w:r>
        <w:r w:rsidDel="009E44D3">
          <w:rPr>
            <w:rFonts w:ascii="Times New Roman"/>
            <w:spacing w:val="40"/>
          </w:rPr>
          <w:delText xml:space="preserve"> </w:delText>
        </w:r>
        <w:r w:rsidDel="009E44D3">
          <w:delText>following</w:delText>
        </w:r>
        <w:r w:rsidDel="009E44D3">
          <w:rPr>
            <w:rFonts w:ascii="Times New Roman"/>
            <w:spacing w:val="40"/>
          </w:rPr>
          <w:delText xml:space="preserve"> </w:delText>
        </w:r>
        <w:r w:rsidDel="009E44D3">
          <w:delText>the</w:delText>
        </w:r>
        <w:r w:rsidDel="009E44D3">
          <w:rPr>
            <w:rFonts w:ascii="Times New Roman"/>
            <w:spacing w:val="40"/>
          </w:rPr>
          <w:delText xml:space="preserve"> </w:delText>
        </w:r>
        <w:r w:rsidDel="009E44D3">
          <w:delText>instructions</w:delText>
        </w:r>
        <w:r w:rsidDel="009E44D3">
          <w:rPr>
            <w:rFonts w:ascii="Times New Roman"/>
            <w:spacing w:val="40"/>
          </w:rPr>
          <w:delText xml:space="preserve"> </w:delText>
        </w:r>
        <w:r w:rsidDel="009E44D3">
          <w:delText>set</w:delText>
        </w:r>
        <w:r w:rsidDel="009E44D3">
          <w:rPr>
            <w:rFonts w:ascii="Times New Roman"/>
          </w:rPr>
          <w:delText xml:space="preserve"> </w:delText>
        </w:r>
        <w:r w:rsidDel="009E44D3">
          <w:delText>out</w:delText>
        </w:r>
        <w:r w:rsidDel="009E44D3">
          <w:rPr>
            <w:rFonts w:ascii="Times New Roman"/>
          </w:rPr>
          <w:delText xml:space="preserve"> </w:delText>
        </w:r>
        <w:r w:rsidDel="009E44D3">
          <w:delText>in</w:delText>
        </w:r>
        <w:r w:rsidDel="009E44D3">
          <w:rPr>
            <w:rFonts w:ascii="Times New Roman"/>
          </w:rPr>
          <w:delText xml:space="preserve"> </w:delText>
        </w:r>
        <w:r w:rsidDel="009E44D3">
          <w:delText>S.28.02</w:delText>
        </w:r>
        <w:r w:rsidDel="009E44D3">
          <w:rPr>
            <w:rFonts w:ascii="Times New Roman"/>
          </w:rPr>
          <w:delText xml:space="preserve"> </w:delText>
        </w:r>
        <w:r w:rsidDel="009E44D3">
          <w:delText>of</w:delText>
        </w:r>
        <w:r w:rsidDel="009E44D3">
          <w:rPr>
            <w:rFonts w:ascii="Times New Roman"/>
          </w:rPr>
          <w:delText xml:space="preserve"> </w:delText>
        </w:r>
        <w:r w:rsidDel="009E44D3">
          <w:delText>Annex</w:delText>
        </w:r>
        <w:r w:rsidDel="009E44D3">
          <w:rPr>
            <w:rFonts w:ascii="Times New Roman"/>
          </w:rPr>
          <w:delText xml:space="preserve"> </w:delText>
        </w:r>
        <w:r w:rsidDel="009E44D3">
          <w:delText>II</w:delText>
        </w:r>
        <w:r w:rsidDel="009E44D3">
          <w:rPr>
            <w:rFonts w:ascii="Times New Roman"/>
          </w:rPr>
          <w:delText xml:space="preserve"> </w:delText>
        </w:r>
        <w:r w:rsidDel="009E44D3">
          <w:delText>to</w:delText>
        </w:r>
        <w:r w:rsidDel="009E44D3">
          <w:rPr>
            <w:rFonts w:ascii="Times New Roman"/>
          </w:rPr>
          <w:delText xml:space="preserve"> </w:delText>
        </w:r>
        <w:r w:rsidDel="009E44D3">
          <w:delText>the</w:delText>
        </w:r>
        <w:r w:rsidDel="009E44D3">
          <w:rPr>
            <w:rFonts w:ascii="Times New Roman"/>
          </w:rPr>
          <w:delText xml:space="preserve"> </w:delText>
        </w:r>
        <w:r w:rsidDel="009E44D3">
          <w:delText>Implementing</w:delText>
        </w:r>
        <w:r w:rsidDel="009E44D3">
          <w:rPr>
            <w:rFonts w:ascii="Times New Roman"/>
          </w:rPr>
          <w:delText xml:space="preserve"> </w:delText>
        </w:r>
        <w:r w:rsidDel="009E44D3">
          <w:delText>Technical</w:delText>
        </w:r>
        <w:r w:rsidDel="009E44D3">
          <w:rPr>
            <w:rFonts w:ascii="Times New Roman"/>
          </w:rPr>
          <w:delText xml:space="preserve"> </w:delText>
        </w:r>
        <w:r w:rsidDel="009E44D3">
          <w:delText>Standard</w:delText>
        </w:r>
        <w:r w:rsidDel="009E44D3">
          <w:rPr>
            <w:rFonts w:ascii="Times New Roman"/>
          </w:rPr>
          <w:delText xml:space="preserve"> </w:delText>
        </w:r>
        <w:r w:rsidDel="009E44D3">
          <w:delText>on</w:delText>
        </w:r>
        <w:r w:rsidDel="009E44D3">
          <w:rPr>
            <w:rFonts w:ascii="Times New Roman"/>
          </w:rPr>
          <w:delText xml:space="preserve"> </w:delText>
        </w:r>
        <w:r w:rsidDel="009E44D3">
          <w:delText>the</w:delText>
        </w:r>
        <w:r w:rsidDel="009E44D3">
          <w:rPr>
            <w:rFonts w:ascii="Times New Roman"/>
          </w:rPr>
          <w:delText xml:space="preserve"> </w:delText>
        </w:r>
        <w:r w:rsidDel="009E44D3">
          <w:delText>Templates</w:delText>
        </w:r>
        <w:r w:rsidDel="009E44D3">
          <w:rPr>
            <w:rFonts w:ascii="Times New Roman"/>
          </w:rPr>
          <w:delText xml:space="preserve"> </w:delText>
        </w:r>
        <w:r w:rsidDel="009E44D3">
          <w:delText>for</w:delText>
        </w:r>
        <w:r w:rsidDel="009E44D3">
          <w:rPr>
            <w:rFonts w:ascii="Times New Roman"/>
          </w:rPr>
          <w:delText xml:space="preserve"> </w:delText>
        </w:r>
        <w:r w:rsidDel="009E44D3">
          <w:delText>the</w:delText>
        </w:r>
        <w:r w:rsidDel="009E44D3">
          <w:rPr>
            <w:rFonts w:ascii="Times New Roman"/>
          </w:rPr>
          <w:delText xml:space="preserve"> </w:delText>
        </w:r>
        <w:r w:rsidDel="009E44D3">
          <w:delText>Submission</w:delText>
        </w:r>
        <w:r w:rsidDel="009E44D3">
          <w:rPr>
            <w:rFonts w:ascii="Times New Roman"/>
          </w:rPr>
          <w:delText xml:space="preserve"> </w:delText>
        </w:r>
        <w:r w:rsidDel="009E44D3">
          <w:delText>of</w:delText>
        </w:r>
        <w:r w:rsidDel="009E44D3">
          <w:rPr>
            <w:rFonts w:ascii="Times New Roman"/>
          </w:rPr>
          <w:delText xml:space="preserve"> </w:delText>
        </w:r>
        <w:r w:rsidDel="009E44D3">
          <w:delText>Information;</w:delText>
        </w:r>
      </w:del>
    </w:p>
    <w:p w14:paraId="6D7D148B" w14:textId="37A495B3" w:rsidR="00BF6324" w:rsidDel="009E44D3" w:rsidRDefault="00F5336F">
      <w:pPr>
        <w:pStyle w:val="ListParagraph"/>
        <w:numPr>
          <w:ilvl w:val="1"/>
          <w:numId w:val="41"/>
        </w:numPr>
        <w:tabs>
          <w:tab w:val="left" w:pos="1493"/>
        </w:tabs>
        <w:spacing w:line="276" w:lineRule="auto"/>
        <w:rPr>
          <w:del w:id="461" w:author="Johannes Backer" w:date="2025-03-24T11:23:00Z"/>
        </w:rPr>
        <w:pPrChange w:id="462" w:author="Johannes Backer" w:date="2025-05-15T08:14:00Z">
          <w:pPr>
            <w:pStyle w:val="ListParagraph"/>
            <w:numPr>
              <w:ilvl w:val="1"/>
              <w:numId w:val="24"/>
            </w:numPr>
            <w:tabs>
              <w:tab w:val="left" w:pos="1493"/>
            </w:tabs>
            <w:spacing w:line="276" w:lineRule="auto"/>
            <w:ind w:left="1152" w:hanging="663"/>
          </w:pPr>
        </w:pPrChange>
      </w:pPr>
      <w:del w:id="463" w:author="Johannes Backer" w:date="2025-03-24T11:23:00Z">
        <w:r w:rsidDel="009E44D3">
          <w:delText xml:space="preserve"> </w:delText>
        </w:r>
        <w:r w:rsidR="00A83972" w:rsidDel="009E44D3">
          <w:delText>In</w:delText>
        </w:r>
        <w:r w:rsidR="00A83972" w:rsidRPr="00E24DBE" w:rsidDel="009E44D3">
          <w:delText xml:space="preserve"> </w:delText>
        </w:r>
        <w:r w:rsidR="00A83972" w:rsidDel="009E44D3">
          <w:delText>relation</w:delText>
        </w:r>
        <w:r w:rsidR="00A83972" w:rsidRPr="00E24DBE" w:rsidDel="009E44D3">
          <w:delText xml:space="preserve"> </w:delText>
        </w:r>
        <w:r w:rsidR="00A83972" w:rsidDel="009E44D3">
          <w:delText>to</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first</w:delText>
        </w:r>
        <w:r w:rsidR="00A83972" w:rsidRPr="00E24DBE" w:rsidDel="009E44D3">
          <w:delText xml:space="preserve"> </w:delText>
        </w:r>
        <w:r w:rsidR="00A83972" w:rsidDel="009E44D3">
          <w:delText>year</w:delText>
        </w:r>
        <w:r w:rsidR="00A83972" w:rsidRPr="00E24DBE" w:rsidDel="009E44D3">
          <w:delText xml:space="preserve"> </w:delText>
        </w:r>
        <w:r w:rsidR="00A83972" w:rsidDel="009E44D3">
          <w:delText>of</w:delText>
        </w:r>
        <w:r w:rsidR="00A83972" w:rsidRPr="00E24DBE" w:rsidDel="009E44D3">
          <w:delText xml:space="preserve"> </w:delText>
        </w:r>
        <w:r w:rsidR="00A83972" w:rsidDel="009E44D3">
          <w:delText>application</w:delText>
        </w:r>
        <w:r w:rsidR="00A83972" w:rsidRPr="00E24DBE" w:rsidDel="009E44D3">
          <w:delText xml:space="preserve"> </w:delText>
        </w:r>
        <w:r w:rsidR="00A83972" w:rsidDel="009E44D3">
          <w:delText>of</w:delText>
        </w:r>
        <w:r w:rsidR="00A83972" w:rsidRPr="00E24DBE" w:rsidDel="009E44D3">
          <w:delText xml:space="preserve"> </w:delText>
        </w:r>
        <w:r w:rsidR="00A83972" w:rsidDel="009E44D3">
          <w:delText>Directive</w:delText>
        </w:r>
        <w:r w:rsidR="00A83972" w:rsidRPr="00E24DBE" w:rsidDel="009E44D3">
          <w:delText xml:space="preserve"> </w:delText>
        </w:r>
        <w:r w:rsidR="00A83972" w:rsidDel="009E44D3">
          <w:delText>2009/138/EC,</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host</w:delText>
        </w:r>
        <w:r w:rsidR="00A83972" w:rsidRPr="00E24DBE" w:rsidDel="009E44D3">
          <w:delText xml:space="preserve"> </w:delText>
        </w:r>
        <w:r w:rsidR="00902B9B" w:rsidDel="009E44D3">
          <w:delText xml:space="preserve">    </w:delText>
        </w:r>
        <w:r w:rsidDel="009E44D3">
          <w:delText xml:space="preserve">   </w:delText>
        </w:r>
        <w:r w:rsidR="00A83972" w:rsidDel="009E44D3">
          <w:delText>supervisory</w:delText>
        </w:r>
        <w:r w:rsidR="00A83972" w:rsidRPr="00E24DBE" w:rsidDel="009E44D3">
          <w:delText xml:space="preserve"> </w:delText>
        </w:r>
        <w:r w:rsidR="00A83972" w:rsidDel="009E44D3">
          <w:delText>authority</w:delText>
        </w:r>
        <w:r w:rsidR="00A83972" w:rsidRPr="00E24DBE" w:rsidDel="009E44D3">
          <w:delText xml:space="preserve"> </w:delText>
        </w:r>
        <w:r w:rsidR="00A83972" w:rsidDel="009E44D3">
          <w:delText>should</w:delText>
        </w:r>
        <w:r w:rsidR="00A83972" w:rsidRPr="00E24DBE" w:rsidDel="009E44D3">
          <w:delText xml:space="preserve"> </w:delText>
        </w:r>
        <w:r w:rsidR="00A83972" w:rsidDel="009E44D3">
          <w:delText>ensure</w:delText>
        </w:r>
        <w:r w:rsidR="00A83972" w:rsidRPr="00E24DBE" w:rsidDel="009E44D3">
          <w:delText xml:space="preserve"> </w:delText>
        </w:r>
        <w:r w:rsidR="00A83972" w:rsidDel="009E44D3">
          <w:delText>that</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third-country</w:delText>
        </w:r>
        <w:r w:rsidR="00A83972" w:rsidRPr="00E24DBE" w:rsidDel="009E44D3">
          <w:delText xml:space="preserve"> </w:delText>
        </w:r>
        <w:r w:rsidR="00A83972" w:rsidDel="009E44D3">
          <w:delText>insurance</w:delText>
        </w:r>
        <w:r w:rsidR="00A83972" w:rsidRPr="00E24DBE" w:rsidDel="009E44D3">
          <w:delText xml:space="preserve"> </w:delText>
        </w:r>
        <w:r w:rsidR="00902B9B" w:rsidDel="009E44D3">
          <w:delText xml:space="preserve">  </w:delText>
        </w:r>
        <w:r w:rsidR="00A83972" w:rsidDel="009E44D3">
          <w:delText>undertaking</w:delText>
        </w:r>
        <w:r w:rsidR="00A83972" w:rsidRPr="00E24DBE" w:rsidDel="009E44D3">
          <w:delText xml:space="preserve"> </w:delText>
        </w:r>
        <w:r w:rsidR="00A83972" w:rsidDel="009E44D3">
          <w:delText>also</w:delText>
        </w:r>
        <w:r w:rsidR="00A83972" w:rsidRPr="00E24DBE" w:rsidDel="009E44D3">
          <w:delText xml:space="preserve"> </w:delText>
        </w:r>
        <w:r w:rsidR="00A83972" w:rsidDel="009E44D3">
          <w:delText>submits</w:delText>
        </w:r>
        <w:r w:rsidR="00A83972" w:rsidRPr="00E24DBE" w:rsidDel="009E44D3">
          <w:delText xml:space="preserve"> </w:delText>
        </w:r>
        <w:r w:rsidR="00A83972" w:rsidDel="009E44D3">
          <w:delText>to</w:delText>
        </w:r>
        <w:r w:rsidR="00A83972" w:rsidRPr="00E24DBE" w:rsidDel="009E44D3">
          <w:delText xml:space="preserve"> </w:delText>
        </w:r>
        <w:r w:rsidR="00A83972" w:rsidDel="009E44D3">
          <w:delText>it,</w:delText>
        </w:r>
        <w:r w:rsidR="00A83972" w:rsidRPr="00E24DBE" w:rsidDel="009E44D3">
          <w:delText xml:space="preserve"> </w:delText>
        </w:r>
        <w:r w:rsidR="00A83972" w:rsidDel="009E44D3">
          <w:delText>separately</w:delText>
        </w:r>
        <w:r w:rsidR="00A83972" w:rsidRPr="00E24DBE" w:rsidDel="009E44D3">
          <w:delText xml:space="preserve"> </w:delText>
        </w:r>
        <w:r w:rsidR="00A83972" w:rsidDel="009E44D3">
          <w:delText>for</w:delText>
        </w:r>
        <w:r w:rsidR="00A83972" w:rsidRPr="00E24DBE" w:rsidDel="009E44D3">
          <w:delText xml:space="preserve"> </w:delText>
        </w:r>
        <w:r w:rsidR="00A83972" w:rsidDel="009E44D3">
          <w:delText>each</w:delText>
        </w:r>
        <w:r w:rsidR="00A83972" w:rsidRPr="00E24DBE" w:rsidDel="009E44D3">
          <w:delText xml:space="preserve"> </w:delText>
        </w:r>
        <w:r w:rsidR="00A83972" w:rsidDel="009E44D3">
          <w:delText>material</w:delText>
        </w:r>
        <w:r w:rsidR="00A83972" w:rsidRPr="00E24DBE" w:rsidDel="009E44D3">
          <w:delText xml:space="preserve"> </w:delText>
        </w:r>
        <w:r w:rsidR="00A83972" w:rsidDel="009E44D3">
          <w:delText>class</w:delText>
        </w:r>
        <w:r w:rsidR="00A83972" w:rsidRPr="00E24DBE" w:rsidDel="009E44D3">
          <w:delText xml:space="preserve"> </w:delText>
        </w:r>
        <w:r w:rsidR="00A83972" w:rsidDel="009E44D3">
          <w:delText>of</w:delText>
        </w:r>
        <w:r w:rsidR="00A83972" w:rsidRPr="00E24DBE" w:rsidDel="009E44D3">
          <w:delText xml:space="preserve"> </w:delText>
        </w:r>
        <w:r w:rsidR="00A83972" w:rsidDel="009E44D3">
          <w:delText>branch</w:delText>
        </w:r>
        <w:r w:rsidR="00A83972" w:rsidRPr="00E24DBE" w:rsidDel="009E44D3">
          <w:delText xml:space="preserve"> </w:delText>
        </w:r>
        <w:r w:rsidR="00A83972" w:rsidDel="009E44D3">
          <w:delText>assets</w:delText>
        </w:r>
        <w:r w:rsidR="00A83972" w:rsidRPr="00E24DBE" w:rsidDel="009E44D3">
          <w:delText xml:space="preserve"> </w:delText>
        </w:r>
        <w:r w:rsidR="00A83972" w:rsidDel="009E44D3">
          <w:delText>and</w:delText>
        </w:r>
        <w:r w:rsidR="00A83972" w:rsidRPr="00E24DBE" w:rsidDel="009E44D3">
          <w:delText xml:space="preserve"> </w:delText>
        </w:r>
        <w:r w:rsidR="00A83972" w:rsidDel="009E44D3">
          <w:delText>branch</w:delText>
        </w:r>
        <w:r w:rsidR="00A83972" w:rsidRPr="00E24DBE" w:rsidDel="009E44D3">
          <w:delText xml:space="preserve"> </w:delText>
        </w:r>
        <w:r w:rsidR="00A83972" w:rsidDel="009E44D3">
          <w:delText>liabilities,</w:delText>
        </w:r>
        <w:r w:rsidR="00A83972" w:rsidRPr="00E24DBE" w:rsidDel="009E44D3">
          <w:delText xml:space="preserve"> </w:delText>
        </w:r>
        <w:r w:rsidR="00A83972" w:rsidDel="009E44D3">
          <w:delText>a</w:delText>
        </w:r>
        <w:r w:rsidR="00A83972" w:rsidRPr="00E24DBE" w:rsidDel="009E44D3">
          <w:delText xml:space="preserve"> </w:delText>
        </w:r>
        <w:r w:rsidR="00A83972" w:rsidDel="009E44D3">
          <w:delText>qualitative</w:delText>
        </w:r>
        <w:r w:rsidR="00A83972" w:rsidRPr="00E24DBE" w:rsidDel="009E44D3">
          <w:delText xml:space="preserve"> </w:delText>
        </w:r>
        <w:r w:rsidR="00A83972" w:rsidDel="009E44D3">
          <w:delText>explanation</w:delText>
        </w:r>
        <w:r w:rsidR="00A83972" w:rsidRPr="00E24DBE" w:rsidDel="009E44D3">
          <w:delText xml:space="preserve"> </w:delText>
        </w:r>
        <w:r w:rsidR="00A83972" w:rsidDel="009E44D3">
          <w:delText>of</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main</w:delText>
        </w:r>
        <w:r w:rsidR="00A83972" w:rsidRPr="00E24DBE" w:rsidDel="009E44D3">
          <w:delText xml:space="preserve"> </w:delText>
        </w:r>
        <w:r w:rsidR="00A83972" w:rsidDel="009E44D3">
          <w:delText>differences</w:delText>
        </w:r>
        <w:r w:rsidR="00A83972" w:rsidRPr="00E24DBE" w:rsidDel="009E44D3">
          <w:delText xml:space="preserve"> </w:delText>
        </w:r>
        <w:r w:rsidR="00A83972" w:rsidDel="009E44D3">
          <w:delText>between</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figures</w:delText>
        </w:r>
        <w:r w:rsidR="00A83972" w:rsidRPr="00E24DBE" w:rsidDel="009E44D3">
          <w:delText xml:space="preserve"> </w:delText>
        </w:r>
        <w:r w:rsidR="00A83972" w:rsidDel="009E44D3">
          <w:delText>reported</w:delText>
        </w:r>
        <w:r w:rsidR="00A83972" w:rsidRPr="00E24DBE" w:rsidDel="009E44D3">
          <w:delText xml:space="preserve"> </w:delText>
        </w:r>
        <w:r w:rsidR="00A83972" w:rsidDel="009E44D3">
          <w:delText>in</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opening</w:delText>
        </w:r>
        <w:r w:rsidR="00A83972" w:rsidRPr="00E24DBE" w:rsidDel="009E44D3">
          <w:delText xml:space="preserve"> </w:delText>
        </w:r>
        <w:r w:rsidR="00A83972" w:rsidDel="009E44D3">
          <w:delText>valuation</w:delText>
        </w:r>
        <w:r w:rsidR="00A83972" w:rsidRPr="00E24DBE" w:rsidDel="009E44D3">
          <w:delText xml:space="preserve"> </w:delText>
        </w:r>
        <w:r w:rsidR="00A83972" w:rsidDel="009E44D3">
          <w:delText>and</w:delText>
        </w:r>
        <w:r w:rsidR="00A83972" w:rsidRPr="00E24DBE" w:rsidDel="009E44D3">
          <w:delText xml:space="preserve"> </w:delText>
        </w:r>
        <w:r w:rsidR="00A83972" w:rsidDel="009E44D3">
          <w:delText>those</w:delText>
        </w:r>
        <w:r w:rsidR="00A83972" w:rsidRPr="00E24DBE" w:rsidDel="009E44D3">
          <w:delText xml:space="preserve"> </w:delText>
        </w:r>
        <w:r w:rsidR="00A83972" w:rsidDel="009E44D3">
          <w:delText>calculated</w:delText>
        </w:r>
        <w:r w:rsidR="00A83972" w:rsidRPr="00E24DBE" w:rsidDel="009E44D3">
          <w:delText xml:space="preserve"> </w:delText>
        </w:r>
        <w:r w:rsidR="00A83972" w:rsidDel="009E44D3">
          <w:delText>according</w:delText>
        </w:r>
        <w:r w:rsidR="00A83972" w:rsidRPr="00E24DBE" w:rsidDel="009E44D3">
          <w:delText xml:space="preserve"> </w:delText>
        </w:r>
        <w:r w:rsidR="00A83972" w:rsidDel="009E44D3">
          <w:delText>to</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solvency</w:delText>
        </w:r>
        <w:r w:rsidR="00A83972" w:rsidRPr="00E24DBE" w:rsidDel="009E44D3">
          <w:delText xml:space="preserve"> </w:delText>
        </w:r>
        <w:r w:rsidR="00A83972" w:rsidDel="009E44D3">
          <w:delText>regime</w:delText>
        </w:r>
        <w:r w:rsidR="00A83972" w:rsidRPr="00E24DBE" w:rsidDel="009E44D3">
          <w:delText xml:space="preserve"> </w:delText>
        </w:r>
        <w:r w:rsidR="00A83972" w:rsidDel="009E44D3">
          <w:delText>previously</w:delText>
        </w:r>
        <w:r w:rsidR="00A83972" w:rsidRPr="00E24DBE" w:rsidDel="009E44D3">
          <w:delText xml:space="preserve"> </w:delText>
        </w:r>
        <w:r w:rsidR="00A83972" w:rsidDel="009E44D3">
          <w:delText>in</w:delText>
        </w:r>
        <w:r w:rsidR="00A83972" w:rsidRPr="00E24DBE" w:rsidDel="009E44D3">
          <w:delText xml:space="preserve"> </w:delText>
        </w:r>
        <w:r w:rsidR="00A83972" w:rsidDel="009E44D3">
          <w:delText>place.</w:delText>
        </w:r>
      </w:del>
    </w:p>
    <w:p w14:paraId="728A1699" w14:textId="22E852A9" w:rsidR="00BF6324" w:rsidDel="009E44D3" w:rsidRDefault="00A51A09">
      <w:pPr>
        <w:pStyle w:val="Heading1"/>
        <w:ind w:right="125"/>
        <w:rPr>
          <w:del w:id="464" w:author="Johannes Backer" w:date="2025-03-24T11:23:00Z"/>
        </w:rPr>
      </w:pPr>
      <w:del w:id="465" w:author="Johannes Backer" w:date="2025-03-24T11:23:00Z">
        <w:r w:rsidDel="009E44D3">
          <w:delText>Guideline</w:delText>
        </w:r>
        <w:r w:rsidDel="009E44D3">
          <w:rPr>
            <w:rFonts w:ascii="Times New Roman"/>
            <w:b w:val="0"/>
          </w:rPr>
          <w:delText xml:space="preserve"> </w:delText>
        </w:r>
        <w:r w:rsidDel="009E44D3">
          <w:delText>58</w:delText>
        </w:r>
        <w:r w:rsidDel="009E44D3">
          <w:rPr>
            <w:rFonts w:ascii="Times New Roman"/>
            <w:b w:val="0"/>
          </w:rPr>
          <w:delText xml:space="preserve"> </w:delText>
        </w:r>
        <w:r w:rsidDel="009E44D3">
          <w:delText>-</w:delText>
        </w:r>
        <w:r w:rsidDel="009E44D3">
          <w:rPr>
            <w:rFonts w:ascii="Times New Roman"/>
            <w:b w:val="0"/>
          </w:rPr>
          <w:delText xml:space="preserve"> </w:delText>
        </w:r>
        <w:r w:rsidDel="009E44D3">
          <w:delText>Deadline</w:delText>
        </w:r>
        <w:r w:rsidDel="009E44D3">
          <w:rPr>
            <w:rFonts w:ascii="Times New Roman"/>
            <w:b w:val="0"/>
          </w:rPr>
          <w:delText xml:space="preserve"> </w:delText>
        </w:r>
        <w:r w:rsidDel="009E44D3">
          <w:delText>for</w:delText>
        </w:r>
        <w:r w:rsidDel="009E44D3">
          <w:rPr>
            <w:rFonts w:ascii="Times New Roman"/>
            <w:b w:val="0"/>
          </w:rPr>
          <w:delText xml:space="preserve"> </w:delText>
        </w:r>
        <w:r w:rsidDel="009E44D3">
          <w:delText>submission</w:delText>
        </w:r>
        <w:r w:rsidDel="009E44D3">
          <w:rPr>
            <w:rFonts w:ascii="Times New Roman"/>
            <w:b w:val="0"/>
          </w:rPr>
          <w:delText xml:space="preserve"> </w:delText>
        </w:r>
        <w:r w:rsidDel="009E44D3">
          <w:delText>of</w:delText>
        </w:r>
        <w:r w:rsidDel="009E44D3">
          <w:rPr>
            <w:rFonts w:ascii="Times New Roman"/>
            <w:b w:val="0"/>
          </w:rPr>
          <w:delText xml:space="preserve"> </w:delText>
        </w:r>
        <w:r w:rsidDel="009E44D3">
          <w:delText>the</w:delText>
        </w:r>
        <w:r w:rsidDel="009E44D3">
          <w:rPr>
            <w:rFonts w:ascii="Times New Roman"/>
            <w:b w:val="0"/>
          </w:rPr>
          <w:delText xml:space="preserve"> </w:delText>
        </w:r>
        <w:r w:rsidDel="009E44D3">
          <w:delText>transitional</w:delText>
        </w:r>
        <w:r w:rsidDel="009E44D3">
          <w:rPr>
            <w:rFonts w:ascii="Times New Roman"/>
            <w:b w:val="0"/>
          </w:rPr>
          <w:delText xml:space="preserve"> </w:delText>
        </w:r>
        <w:r w:rsidDel="009E44D3">
          <w:delText>information</w:delText>
        </w:r>
        <w:r w:rsidDel="009E44D3">
          <w:rPr>
            <w:rFonts w:ascii="Times New Roman"/>
            <w:b w:val="0"/>
          </w:rPr>
          <w:delText xml:space="preserve"> </w:delText>
        </w:r>
        <w:r w:rsidDel="009E44D3">
          <w:rPr>
            <w:spacing w:val="-2"/>
          </w:rPr>
          <w:delText>requirements</w:delText>
        </w:r>
      </w:del>
    </w:p>
    <w:p w14:paraId="3691E065" w14:textId="127A4A0E" w:rsidR="00BF6324" w:rsidDel="009E44D3" w:rsidRDefault="00A83972">
      <w:pPr>
        <w:pStyle w:val="ListParagraph"/>
        <w:numPr>
          <w:ilvl w:val="1"/>
          <w:numId w:val="41"/>
        </w:numPr>
        <w:tabs>
          <w:tab w:val="left" w:pos="1493"/>
        </w:tabs>
        <w:spacing w:line="276" w:lineRule="auto"/>
        <w:rPr>
          <w:del w:id="466" w:author="Johannes Backer" w:date="2025-03-24T11:23:00Z"/>
        </w:rPr>
        <w:pPrChange w:id="467" w:author="Johannes Backer" w:date="2025-05-15T08:14:00Z">
          <w:pPr>
            <w:pStyle w:val="ListParagraph"/>
            <w:numPr>
              <w:ilvl w:val="1"/>
              <w:numId w:val="24"/>
            </w:numPr>
            <w:tabs>
              <w:tab w:val="left" w:pos="1493"/>
            </w:tabs>
            <w:spacing w:line="276" w:lineRule="auto"/>
            <w:ind w:left="1152" w:hanging="663"/>
          </w:pPr>
        </w:pPrChange>
      </w:pPr>
      <w:del w:id="468" w:author="Johannes Backer" w:date="2025-03-24T11:23:00Z">
        <w:r w:rsidDel="009E44D3">
          <w:delText>The</w:delText>
        </w:r>
        <w:r w:rsidRPr="00E24DBE" w:rsidDel="009E44D3">
          <w:delText xml:space="preserve"> </w:delText>
        </w:r>
        <w:r w:rsidDel="009E44D3">
          <w:delText>host</w:delText>
        </w:r>
        <w:r w:rsidRPr="00E24DBE" w:rsidDel="009E44D3">
          <w:delText xml:space="preserve"> </w:delText>
        </w:r>
        <w:r w:rsidDel="009E44D3">
          <w:delText>supervisory</w:delText>
        </w:r>
        <w:r w:rsidRPr="00E24DBE" w:rsidDel="009E44D3">
          <w:delText xml:space="preserve"> </w:delText>
        </w:r>
        <w:r w:rsidDel="009E44D3">
          <w:delText>authority</w:delText>
        </w:r>
        <w:r w:rsidRPr="00E24DBE" w:rsidDel="009E44D3">
          <w:delText xml:space="preserve"> </w:delText>
        </w:r>
        <w:r w:rsidDel="009E44D3">
          <w:delText>should</w:delText>
        </w:r>
        <w:r w:rsidRPr="00E24DBE" w:rsidDel="009E44D3">
          <w:delText xml:space="preserve"> </w:delText>
        </w:r>
        <w:r w:rsidDel="009E44D3">
          <w:delText>ensure</w:delText>
        </w:r>
        <w:r w:rsidRPr="00E24DBE" w:rsidDel="009E44D3">
          <w:delText xml:space="preserve"> </w:delText>
        </w:r>
        <w:r w:rsidDel="009E44D3">
          <w:delText>that</w:delText>
        </w:r>
        <w:r w:rsidRPr="00E24DBE" w:rsidDel="009E44D3">
          <w:delText xml:space="preserve"> </w:delText>
        </w:r>
        <w:r w:rsidDel="009E44D3">
          <w:delText>the</w:delText>
        </w:r>
        <w:r w:rsidRPr="00E24DBE" w:rsidDel="009E44D3">
          <w:delText xml:space="preserve"> </w:delText>
        </w:r>
        <w:r w:rsidDel="009E44D3">
          <w:delText>third-country</w:delText>
        </w:r>
        <w:r w:rsidRPr="00E24DBE" w:rsidDel="009E44D3">
          <w:delText xml:space="preserve"> </w:delText>
        </w:r>
        <w:r w:rsidDel="009E44D3">
          <w:delText>insurance</w:delText>
        </w:r>
        <w:r w:rsidRPr="00E24DBE" w:rsidDel="009E44D3">
          <w:delText xml:space="preserve"> </w:delText>
        </w:r>
        <w:r w:rsidDel="009E44D3">
          <w:delText>undertaking</w:delText>
        </w:r>
        <w:r w:rsidRPr="00E24DBE" w:rsidDel="009E44D3">
          <w:delText xml:space="preserve"> </w:delText>
        </w:r>
        <w:r w:rsidDel="009E44D3">
          <w:delText>submits</w:delText>
        </w:r>
        <w:r w:rsidRPr="00E24DBE" w:rsidDel="009E44D3">
          <w:delText xml:space="preserve"> </w:delText>
        </w:r>
        <w:r w:rsidDel="009E44D3">
          <w:delText>to</w:delText>
        </w:r>
        <w:r w:rsidRPr="00E24DBE" w:rsidDel="009E44D3">
          <w:delText xml:space="preserve"> </w:delText>
        </w:r>
        <w:r w:rsidDel="009E44D3">
          <w:delText>it</w:delText>
        </w:r>
        <w:r w:rsidRPr="00E24DBE" w:rsidDel="009E44D3">
          <w:delText xml:space="preserve"> </w:delText>
        </w:r>
        <w:r w:rsidDel="009E44D3">
          <w:delText>the</w:delText>
        </w:r>
        <w:r w:rsidRPr="00E24DBE" w:rsidDel="009E44D3">
          <w:delText xml:space="preserve"> </w:delText>
        </w:r>
        <w:r w:rsidDel="009E44D3">
          <w:delText>information</w:delText>
        </w:r>
        <w:r w:rsidRPr="00E24DBE" w:rsidDel="009E44D3">
          <w:delText xml:space="preserve"> </w:delText>
        </w:r>
        <w:r w:rsidDel="009E44D3">
          <w:delText>under</w:delText>
        </w:r>
        <w:r w:rsidRPr="00E24DBE" w:rsidDel="009E44D3">
          <w:delText xml:space="preserve"> </w:delText>
        </w:r>
        <w:r w:rsidDel="009E44D3">
          <w:delText>Guideline</w:delText>
        </w:r>
        <w:r w:rsidRPr="00E24DBE" w:rsidDel="009E44D3">
          <w:delText xml:space="preserve"> </w:delText>
        </w:r>
        <w:r w:rsidDel="009E44D3">
          <w:delText>57</w:delText>
        </w:r>
        <w:r w:rsidRPr="00E24DBE" w:rsidDel="009E44D3">
          <w:delText xml:space="preserve"> </w:delText>
        </w:r>
        <w:r w:rsidDel="009E44D3">
          <w:delText>no</w:delText>
        </w:r>
        <w:r w:rsidRPr="00E24DBE" w:rsidDel="009E44D3">
          <w:delText xml:space="preserve"> </w:delText>
        </w:r>
        <w:r w:rsidDel="009E44D3">
          <w:delText>later</w:delText>
        </w:r>
        <w:r w:rsidRPr="00E24DBE" w:rsidDel="009E44D3">
          <w:delText xml:space="preserve"> </w:delText>
        </w:r>
        <w:r w:rsidDel="009E44D3">
          <w:delText>than</w:delText>
        </w:r>
        <w:r w:rsidRPr="00E24DBE" w:rsidDel="009E44D3">
          <w:delText xml:space="preserve"> </w:delText>
        </w:r>
        <w:r w:rsidDel="009E44D3">
          <w:delText>20</w:delText>
        </w:r>
        <w:r w:rsidRPr="00E24DBE" w:rsidDel="009E44D3">
          <w:delText xml:space="preserve"> </w:delText>
        </w:r>
        <w:r w:rsidDel="009E44D3">
          <w:delText>weeks</w:delText>
        </w:r>
        <w:r w:rsidRPr="00E24DBE" w:rsidDel="009E44D3">
          <w:delText xml:space="preserve"> </w:delText>
        </w:r>
        <w:r w:rsidDel="009E44D3">
          <w:delText>following</w:delText>
        </w:r>
        <w:r w:rsidRPr="00E24DBE" w:rsidDel="009E44D3">
          <w:delText xml:space="preserve"> </w:delText>
        </w:r>
        <w:r w:rsidDel="009E44D3">
          <w:delText>the</w:delText>
        </w:r>
        <w:r w:rsidRPr="00E24DBE" w:rsidDel="009E44D3">
          <w:delText xml:space="preserve"> </w:delText>
        </w:r>
        <w:r w:rsidDel="009E44D3">
          <w:delText>reference</w:delText>
        </w:r>
        <w:r w:rsidRPr="00E24DBE" w:rsidDel="009E44D3">
          <w:delText xml:space="preserve"> </w:delText>
        </w:r>
        <w:r w:rsidDel="009E44D3">
          <w:delText>date</w:delText>
        </w:r>
        <w:r w:rsidRPr="00E24DBE" w:rsidDel="009E44D3">
          <w:delText xml:space="preserve"> </w:delText>
        </w:r>
        <w:r w:rsidDel="009E44D3">
          <w:delText>referred</w:delText>
        </w:r>
        <w:r w:rsidRPr="00E24DBE" w:rsidDel="009E44D3">
          <w:delText xml:space="preserve"> </w:delText>
        </w:r>
        <w:r w:rsidDel="009E44D3">
          <w:delText>to</w:delText>
        </w:r>
        <w:r w:rsidRPr="00E24DBE" w:rsidDel="009E44D3">
          <w:delText xml:space="preserve"> </w:delText>
        </w:r>
        <w:r w:rsidDel="009E44D3">
          <w:delText>in</w:delText>
        </w:r>
        <w:r w:rsidRPr="00E24DBE" w:rsidDel="009E44D3">
          <w:delText xml:space="preserve"> </w:delText>
        </w:r>
        <w:r w:rsidDel="009E44D3">
          <w:delText>the</w:delText>
        </w:r>
        <w:r w:rsidRPr="00E24DBE" w:rsidDel="009E44D3">
          <w:delText xml:space="preserve"> </w:delText>
        </w:r>
        <w:r w:rsidDel="009E44D3">
          <w:delText>Guideline.</w:delText>
        </w:r>
      </w:del>
    </w:p>
    <w:p w14:paraId="155A636D" w14:textId="234D4398" w:rsidR="00BF6324" w:rsidDel="009E44D3" w:rsidRDefault="00A51A09">
      <w:pPr>
        <w:pStyle w:val="Heading1"/>
        <w:ind w:right="127"/>
        <w:rPr>
          <w:del w:id="469" w:author="Johannes Backer" w:date="2025-03-24T11:23:00Z"/>
        </w:rPr>
      </w:pPr>
      <w:del w:id="470" w:author="Johannes Backer" w:date="2025-03-24T11:23:00Z">
        <w:r w:rsidDel="009E44D3">
          <w:delText>Guideline</w:delText>
        </w:r>
        <w:r w:rsidDel="009E44D3">
          <w:rPr>
            <w:rFonts w:ascii="Times New Roman"/>
            <w:b w:val="0"/>
          </w:rPr>
          <w:delText xml:space="preserve"> </w:delText>
        </w:r>
        <w:r w:rsidDel="009E44D3">
          <w:delText>59</w:delText>
        </w:r>
        <w:r w:rsidDel="009E44D3">
          <w:rPr>
            <w:rFonts w:ascii="Times New Roman"/>
            <w:b w:val="0"/>
          </w:rPr>
          <w:delText xml:space="preserve"> </w:delText>
        </w:r>
        <w:r w:rsidDel="009E44D3">
          <w:delText>-</w:delText>
        </w:r>
        <w:r w:rsidDel="009E44D3">
          <w:rPr>
            <w:rFonts w:ascii="Times New Roman"/>
            <w:b w:val="0"/>
          </w:rPr>
          <w:delText xml:space="preserve"> </w:delText>
        </w:r>
        <w:r w:rsidDel="009E44D3">
          <w:delText>Transitional</w:delText>
        </w:r>
        <w:r w:rsidDel="009E44D3">
          <w:rPr>
            <w:rFonts w:ascii="Times New Roman"/>
            <w:b w:val="0"/>
          </w:rPr>
          <w:delText xml:space="preserve"> </w:delText>
        </w:r>
        <w:r w:rsidDel="009E44D3">
          <w:delText>deadline</w:delText>
        </w:r>
        <w:r w:rsidDel="009E44D3">
          <w:rPr>
            <w:rFonts w:ascii="Times New Roman"/>
            <w:b w:val="0"/>
          </w:rPr>
          <w:delText xml:space="preserve"> </w:delText>
        </w:r>
        <w:r w:rsidDel="009E44D3">
          <w:delText>for</w:delText>
        </w:r>
        <w:r w:rsidDel="009E44D3">
          <w:rPr>
            <w:rFonts w:ascii="Times New Roman"/>
            <w:b w:val="0"/>
          </w:rPr>
          <w:delText xml:space="preserve"> </w:delText>
        </w:r>
        <w:r w:rsidDel="009E44D3">
          <w:delText>submission</w:delText>
        </w:r>
        <w:r w:rsidDel="009E44D3">
          <w:rPr>
            <w:rFonts w:ascii="Times New Roman"/>
            <w:b w:val="0"/>
          </w:rPr>
          <w:delText xml:space="preserve"> </w:delText>
        </w:r>
        <w:r w:rsidDel="009E44D3">
          <w:delText>of</w:delText>
        </w:r>
        <w:r w:rsidDel="009E44D3">
          <w:rPr>
            <w:rFonts w:ascii="Times New Roman"/>
            <w:b w:val="0"/>
          </w:rPr>
          <w:delText xml:space="preserve"> </w:delText>
        </w:r>
        <w:r w:rsidDel="009E44D3">
          <w:delText>the</w:delText>
        </w:r>
        <w:r w:rsidDel="009E44D3">
          <w:rPr>
            <w:rFonts w:ascii="Times New Roman"/>
            <w:b w:val="0"/>
          </w:rPr>
          <w:delText xml:space="preserve"> </w:delText>
        </w:r>
        <w:r w:rsidDel="009E44D3">
          <w:delText>regular</w:delText>
        </w:r>
        <w:r w:rsidDel="009E44D3">
          <w:rPr>
            <w:rFonts w:ascii="Times New Roman"/>
            <w:b w:val="0"/>
          </w:rPr>
          <w:delText xml:space="preserve"> </w:delText>
        </w:r>
        <w:r w:rsidDel="009E44D3">
          <w:delText>supervisory</w:delText>
        </w:r>
        <w:r w:rsidDel="009E44D3">
          <w:rPr>
            <w:rFonts w:ascii="Times New Roman"/>
            <w:b w:val="0"/>
          </w:rPr>
          <w:delText xml:space="preserve"> </w:delText>
        </w:r>
        <w:r w:rsidDel="009E44D3">
          <w:rPr>
            <w:spacing w:val="-2"/>
          </w:rPr>
          <w:delText>report</w:delText>
        </w:r>
      </w:del>
    </w:p>
    <w:p w14:paraId="47A5132E" w14:textId="7DECFB6C" w:rsidR="00BF6324" w:rsidDel="009E44D3" w:rsidRDefault="00E24DBE">
      <w:pPr>
        <w:pStyle w:val="ListParagraph"/>
        <w:numPr>
          <w:ilvl w:val="1"/>
          <w:numId w:val="41"/>
        </w:numPr>
        <w:tabs>
          <w:tab w:val="left" w:pos="1493"/>
        </w:tabs>
        <w:spacing w:line="276" w:lineRule="auto"/>
        <w:rPr>
          <w:del w:id="471" w:author="Johannes Backer" w:date="2025-03-24T11:23:00Z"/>
        </w:rPr>
        <w:pPrChange w:id="472" w:author="Johannes Backer" w:date="2025-05-15T08:14:00Z">
          <w:pPr>
            <w:pStyle w:val="ListParagraph"/>
            <w:numPr>
              <w:ilvl w:val="1"/>
              <w:numId w:val="24"/>
            </w:numPr>
            <w:tabs>
              <w:tab w:val="left" w:pos="1493"/>
            </w:tabs>
            <w:spacing w:line="276" w:lineRule="auto"/>
            <w:ind w:left="1152" w:hanging="663"/>
          </w:pPr>
        </w:pPrChange>
      </w:pPr>
      <w:del w:id="473" w:author="Johannes Backer" w:date="2025-03-24T11:23:00Z">
        <w:r w:rsidDel="009E44D3">
          <w:delText xml:space="preserve"> </w:delText>
        </w:r>
        <w:r w:rsidR="00A83972" w:rsidDel="009E44D3">
          <w:delText>Within</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first</w:delText>
        </w:r>
        <w:r w:rsidR="00A83972" w:rsidRPr="00E24DBE" w:rsidDel="009E44D3">
          <w:delText xml:space="preserve"> </w:delText>
        </w:r>
        <w:r w:rsidR="00A83972" w:rsidDel="009E44D3">
          <w:delText>three</w:delText>
        </w:r>
        <w:r w:rsidR="00A83972" w:rsidRPr="00E24DBE" w:rsidDel="009E44D3">
          <w:delText xml:space="preserve"> </w:delText>
        </w:r>
        <w:r w:rsidR="00A83972" w:rsidDel="009E44D3">
          <w:delText>years</w:delText>
        </w:r>
        <w:r w:rsidR="00A83972" w:rsidRPr="00E24DBE" w:rsidDel="009E44D3">
          <w:delText xml:space="preserve"> </w:delText>
        </w:r>
        <w:r w:rsidR="00A83972" w:rsidDel="009E44D3">
          <w:delText>of</w:delText>
        </w:r>
        <w:r w:rsidR="00A83972" w:rsidRPr="00E24DBE" w:rsidDel="009E44D3">
          <w:delText xml:space="preserve"> </w:delText>
        </w:r>
        <w:r w:rsidR="00A83972" w:rsidDel="009E44D3">
          <w:delText>application</w:delText>
        </w:r>
        <w:r w:rsidR="00A83972" w:rsidRPr="00E24DBE" w:rsidDel="009E44D3">
          <w:delText xml:space="preserve"> </w:delText>
        </w:r>
        <w:r w:rsidR="00A83972" w:rsidDel="009E44D3">
          <w:delText>of</w:delText>
        </w:r>
        <w:r w:rsidR="00A83972" w:rsidRPr="00E24DBE" w:rsidDel="009E44D3">
          <w:delText xml:space="preserve"> </w:delText>
        </w:r>
        <w:r w:rsidR="00A83972" w:rsidDel="009E44D3">
          <w:delText>Directive</w:delText>
        </w:r>
        <w:r w:rsidR="00A83972" w:rsidRPr="00E24DBE" w:rsidDel="009E44D3">
          <w:delText xml:space="preserve"> </w:delText>
        </w:r>
        <w:r w:rsidR="00A83972" w:rsidDel="009E44D3">
          <w:delText>2009/138/EC,</w:delText>
        </w:r>
        <w:r w:rsidR="00A83972" w:rsidRPr="00E24DBE" w:rsidDel="009E44D3">
          <w:delText xml:space="preserve"> </w:delText>
        </w:r>
        <w:r w:rsidR="00A83972" w:rsidDel="009E44D3">
          <w:delText>where</w:delText>
        </w:r>
        <w:r w:rsidR="00A83972" w:rsidRPr="00E24DBE" w:rsidDel="009E44D3">
          <w:delText xml:space="preserve"> </w:delText>
        </w:r>
        <w:r w:rsidR="00A83972" w:rsidDel="009E44D3">
          <w:lastRenderedPageBreak/>
          <w:delText>the</w:delText>
        </w:r>
        <w:r w:rsidR="00A83972" w:rsidRPr="00E24DBE" w:rsidDel="009E44D3">
          <w:delText xml:space="preserve"> </w:delText>
        </w:r>
        <w:r w:rsidR="00A83972" w:rsidDel="009E44D3">
          <w:delText>host</w:delText>
        </w:r>
        <w:r w:rsidR="00A83972" w:rsidRPr="00E24DBE" w:rsidDel="009E44D3">
          <w:delText xml:space="preserve"> </w:delText>
        </w:r>
        <w:r w:rsidR="00A83972" w:rsidDel="009E44D3">
          <w:delText>supervisory</w:delText>
        </w:r>
        <w:r w:rsidR="00A83972" w:rsidRPr="00E24DBE" w:rsidDel="009E44D3">
          <w:delText xml:space="preserve"> </w:delText>
        </w:r>
        <w:r w:rsidR="00A83972" w:rsidDel="009E44D3">
          <w:delText>authority</w:delText>
        </w:r>
        <w:r w:rsidR="00A83972" w:rsidRPr="00E24DBE" w:rsidDel="009E44D3">
          <w:delText xml:space="preserve"> </w:delText>
        </w:r>
        <w:r w:rsidR="00A83972" w:rsidDel="009E44D3">
          <w:delText>requires,</w:delText>
        </w:r>
        <w:r w:rsidR="00A83972" w:rsidRPr="00E24DBE" w:rsidDel="009E44D3">
          <w:delText xml:space="preserve"> </w:delText>
        </w:r>
        <w:r w:rsidR="00A83972" w:rsidDel="009E44D3">
          <w:delText>in</w:delText>
        </w:r>
        <w:r w:rsidR="00A83972" w:rsidRPr="00E24DBE" w:rsidDel="009E44D3">
          <w:delText xml:space="preserve"> </w:delText>
        </w:r>
        <w:r w:rsidR="00A83972" w:rsidDel="009E44D3">
          <w:delText>accordance</w:delText>
        </w:r>
        <w:r w:rsidR="00A83972" w:rsidRPr="00E24DBE" w:rsidDel="009E44D3">
          <w:delText xml:space="preserve"> </w:delText>
        </w:r>
        <w:r w:rsidR="00A83972" w:rsidDel="009E44D3">
          <w:delText>with</w:delText>
        </w:r>
        <w:r w:rsidR="00A83972" w:rsidRPr="00E24DBE" w:rsidDel="009E44D3">
          <w:delText xml:space="preserve"> </w:delText>
        </w:r>
        <w:r w:rsidR="00A83972" w:rsidDel="009E44D3">
          <w:delText>Guideline</w:delText>
        </w:r>
        <w:r w:rsidR="00A83972" w:rsidRPr="00E24DBE" w:rsidDel="009E44D3">
          <w:delText xml:space="preserve"> </w:delText>
        </w:r>
        <w:r w:rsidR="00A83972" w:rsidDel="009E44D3">
          <w:delText>52,</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submission</w:delText>
        </w:r>
        <w:r w:rsidR="00A83972" w:rsidRPr="00E24DBE" w:rsidDel="009E44D3">
          <w:delText xml:space="preserve"> </w:delText>
        </w:r>
        <w:r w:rsidR="00A83972" w:rsidDel="009E44D3">
          <w:delText>of</w:delText>
        </w:r>
        <w:r w:rsidR="00A83972" w:rsidRPr="00E24DBE" w:rsidDel="009E44D3">
          <w:delText xml:space="preserve"> </w:delText>
        </w:r>
        <w:r w:rsidR="00A83972" w:rsidDel="009E44D3">
          <w:delText>a</w:delText>
        </w:r>
        <w:r w:rsidR="00A83972" w:rsidRPr="00E24DBE" w:rsidDel="009E44D3">
          <w:delText xml:space="preserve"> </w:delText>
        </w:r>
        <w:r w:rsidR="00A83972" w:rsidDel="009E44D3">
          <w:delText>regular</w:delText>
        </w:r>
        <w:r w:rsidR="00A83972" w:rsidRPr="00E24DBE" w:rsidDel="009E44D3">
          <w:delText xml:space="preserve"> </w:delText>
        </w:r>
        <w:r w:rsidR="00A83972" w:rsidDel="009E44D3">
          <w:delText>supervisory</w:delText>
        </w:r>
        <w:r w:rsidR="00A83972" w:rsidRPr="00E24DBE" w:rsidDel="009E44D3">
          <w:delText xml:space="preserve"> </w:delText>
        </w:r>
        <w:r w:rsidR="00A83972" w:rsidDel="009E44D3">
          <w:delText>report</w:delText>
        </w:r>
        <w:r w:rsidR="00A83972" w:rsidRPr="00E24DBE" w:rsidDel="009E44D3">
          <w:delText xml:space="preserve"> </w:delText>
        </w:r>
        <w:r w:rsidR="00A83972" w:rsidDel="009E44D3">
          <w:delText>regarding</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branch</w:delText>
        </w:r>
        <w:r w:rsidR="00A83972" w:rsidRPr="00E24DBE" w:rsidDel="009E44D3">
          <w:delText xml:space="preserve"> </w:delText>
        </w:r>
        <w:r w:rsidR="00A83972" w:rsidDel="009E44D3">
          <w:delText>operations</w:delText>
        </w:r>
        <w:r w:rsidR="00A83972" w:rsidRPr="00E24DBE" w:rsidDel="009E44D3">
          <w:delText xml:space="preserve"> </w:delText>
        </w:r>
        <w:r w:rsidR="00A83972" w:rsidDel="009E44D3">
          <w:delText>of</w:delText>
        </w:r>
        <w:r w:rsidR="00A83972" w:rsidRPr="00E24DBE" w:rsidDel="009E44D3">
          <w:delText xml:space="preserve"> </w:delText>
        </w:r>
        <w:r w:rsidR="00A83972" w:rsidDel="009E44D3">
          <w:delText>a</w:delText>
        </w:r>
        <w:r w:rsidR="00A83972" w:rsidRPr="00E24DBE" w:rsidDel="009E44D3">
          <w:delText xml:space="preserve"> </w:delText>
        </w:r>
        <w:r w:rsidR="00A83972" w:rsidDel="009E44D3">
          <w:delText>third-country</w:delText>
        </w:r>
        <w:r w:rsidR="00A83972" w:rsidRPr="00E24DBE" w:rsidDel="009E44D3">
          <w:delText xml:space="preserve"> </w:delText>
        </w:r>
        <w:r w:rsidR="00A83972" w:rsidDel="009E44D3">
          <w:delText>insurance</w:delText>
        </w:r>
        <w:r w:rsidR="00A83972" w:rsidRPr="00E24DBE" w:rsidDel="009E44D3">
          <w:delText xml:space="preserve"> </w:delText>
        </w:r>
        <w:r w:rsidR="00A83972" w:rsidDel="009E44D3">
          <w:delText>undertaking</w:delText>
        </w:r>
        <w:r w:rsidR="00A83972" w:rsidRPr="00E24DBE" w:rsidDel="009E44D3">
          <w:delText xml:space="preserve"> </w:delText>
        </w:r>
        <w:r w:rsidR="00A83972" w:rsidDel="009E44D3">
          <w:delText>in</w:delText>
        </w:r>
        <w:r w:rsidR="00A83972" w:rsidRPr="00E24DBE" w:rsidDel="009E44D3">
          <w:delText xml:space="preserve"> </w:delText>
        </w:r>
        <w:r w:rsidR="00A83972" w:rsidDel="009E44D3">
          <w:delText>a</w:delText>
        </w:r>
        <w:r w:rsidR="00A83972" w:rsidRPr="00E24DBE" w:rsidDel="009E44D3">
          <w:delText xml:space="preserve"> </w:delText>
        </w:r>
        <w:r w:rsidR="00A83972" w:rsidDel="009E44D3">
          <w:delText>financial</w:delText>
        </w:r>
        <w:r w:rsidR="00A83972" w:rsidRPr="00E24DBE" w:rsidDel="009E44D3">
          <w:delText xml:space="preserve"> </w:delText>
        </w:r>
        <w:r w:rsidR="00A83972" w:rsidDel="009E44D3">
          <w:delText>year,</w:delText>
        </w:r>
        <w:r w:rsidR="00A83972" w:rsidRPr="00E24DBE" w:rsidDel="009E44D3">
          <w:delText xml:space="preserve"> </w:delText>
        </w:r>
        <w:r w:rsidR="00A83972" w:rsidDel="009E44D3">
          <w:delText>that</w:delText>
        </w:r>
        <w:r w:rsidR="00A83972" w:rsidRPr="00E24DBE" w:rsidDel="009E44D3">
          <w:delText xml:space="preserve"> </w:delText>
        </w:r>
        <w:r w:rsidR="00A83972" w:rsidDel="009E44D3">
          <w:delText>authority</w:delText>
        </w:r>
        <w:r w:rsidR="00A83972" w:rsidRPr="00E24DBE" w:rsidDel="009E44D3">
          <w:delText xml:space="preserve"> </w:delText>
        </w:r>
        <w:r w:rsidR="00A83972" w:rsidDel="009E44D3">
          <w:delText>should</w:delText>
        </w:r>
        <w:r w:rsidR="00A83972" w:rsidRPr="00E24DBE" w:rsidDel="009E44D3">
          <w:delText xml:space="preserve"> </w:delText>
        </w:r>
        <w:r w:rsidR="00A83972" w:rsidDel="009E44D3">
          <w:delText>ensure</w:delText>
        </w:r>
        <w:r w:rsidR="00A83972" w:rsidRPr="00E24DBE" w:rsidDel="009E44D3">
          <w:delText xml:space="preserve"> </w:delText>
        </w:r>
        <w:r w:rsidR="00A83972" w:rsidDel="009E44D3">
          <w:delText>that</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third-country</w:delText>
        </w:r>
        <w:r w:rsidR="00A83972" w:rsidRPr="00E24DBE" w:rsidDel="009E44D3">
          <w:delText xml:space="preserve"> </w:delText>
        </w:r>
        <w:r w:rsidR="00A83972" w:rsidDel="009E44D3">
          <w:delText>insurance</w:delText>
        </w:r>
        <w:r w:rsidR="00A83972" w:rsidRPr="00E24DBE" w:rsidDel="009E44D3">
          <w:delText xml:space="preserve"> </w:delText>
        </w:r>
        <w:r w:rsidR="00A83972" w:rsidDel="009E44D3">
          <w:delText>undertaking</w:delText>
        </w:r>
        <w:r w:rsidR="00A83972" w:rsidRPr="00E24DBE" w:rsidDel="009E44D3">
          <w:delText xml:space="preserve"> </w:delText>
        </w:r>
        <w:r w:rsidR="00A83972" w:rsidDel="009E44D3">
          <w:delText>submits</w:delText>
        </w:r>
        <w:r w:rsidR="00A83972" w:rsidRPr="00E24DBE" w:rsidDel="009E44D3">
          <w:delText xml:space="preserve"> </w:delText>
        </w:r>
        <w:r w:rsidR="00A83972" w:rsidDel="009E44D3">
          <w:delText>that</w:delText>
        </w:r>
        <w:r w:rsidR="00A83972" w:rsidRPr="00E24DBE" w:rsidDel="009E44D3">
          <w:delText xml:space="preserve"> </w:delText>
        </w:r>
        <w:r w:rsidR="00A83972" w:rsidDel="009E44D3">
          <w:delText>report</w:delText>
        </w:r>
        <w:r w:rsidR="00A83972" w:rsidRPr="00E24DBE" w:rsidDel="009E44D3">
          <w:delText xml:space="preserve"> </w:delText>
        </w:r>
        <w:r w:rsidR="00A83972" w:rsidDel="009E44D3">
          <w:delText>within</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following</w:delText>
        </w:r>
        <w:r w:rsidR="00A83972" w:rsidRPr="00E24DBE" w:rsidDel="009E44D3">
          <w:delText xml:space="preserve"> </w:delText>
        </w:r>
        <w:r w:rsidR="00A83972" w:rsidDel="009E44D3">
          <w:delText>periods:</w:delText>
        </w:r>
      </w:del>
    </w:p>
    <w:p w14:paraId="22DDA999" w14:textId="422DE4CB" w:rsidR="00BF6324" w:rsidDel="009E44D3" w:rsidRDefault="00A83972">
      <w:pPr>
        <w:pStyle w:val="ListParagraph"/>
        <w:numPr>
          <w:ilvl w:val="2"/>
          <w:numId w:val="41"/>
        </w:numPr>
        <w:tabs>
          <w:tab w:val="left" w:pos="1491"/>
          <w:tab w:val="left" w:pos="1493"/>
        </w:tabs>
        <w:spacing w:line="276" w:lineRule="auto"/>
        <w:ind w:right="123"/>
        <w:rPr>
          <w:del w:id="474" w:author="Johannes Backer" w:date="2025-03-24T11:23:00Z"/>
        </w:rPr>
        <w:pPrChange w:id="475" w:author="Johannes Backer" w:date="2025-05-15T08:14:00Z">
          <w:pPr>
            <w:pStyle w:val="ListParagraph"/>
            <w:numPr>
              <w:ilvl w:val="2"/>
              <w:numId w:val="24"/>
            </w:numPr>
            <w:tabs>
              <w:tab w:val="left" w:pos="1491"/>
              <w:tab w:val="left" w:pos="1493"/>
            </w:tabs>
            <w:spacing w:line="276" w:lineRule="auto"/>
            <w:ind w:right="123"/>
          </w:pPr>
        </w:pPrChange>
      </w:pPr>
      <w:del w:id="476" w:author="Johannes Backer" w:date="2025-03-24T11:23:00Z">
        <w:r w:rsidDel="009E44D3">
          <w:delText>for</w:delText>
        </w:r>
        <w:r w:rsidRPr="005D2237" w:rsidDel="009E44D3">
          <w:delText xml:space="preserve"> </w:delText>
        </w:r>
        <w:r w:rsidDel="009E44D3">
          <w:delText>the</w:delText>
        </w:r>
        <w:r w:rsidRPr="005D2237" w:rsidDel="009E44D3">
          <w:delText xml:space="preserve"> </w:delText>
        </w:r>
        <w:r w:rsidDel="009E44D3">
          <w:delText>regular</w:delText>
        </w:r>
        <w:r w:rsidRPr="005D2237" w:rsidDel="009E44D3">
          <w:delText xml:space="preserve"> </w:delText>
        </w:r>
        <w:r w:rsidDel="009E44D3">
          <w:delText>supervisory</w:delText>
        </w:r>
        <w:r w:rsidRPr="005D2237" w:rsidDel="009E44D3">
          <w:delText xml:space="preserve"> </w:delText>
        </w:r>
        <w:r w:rsidDel="009E44D3">
          <w:delText>report</w:delText>
        </w:r>
        <w:r w:rsidRPr="005D2237" w:rsidDel="009E44D3">
          <w:delText xml:space="preserve"> </w:delText>
        </w:r>
        <w:r w:rsidDel="009E44D3">
          <w:delText>in</w:delText>
        </w:r>
        <w:r w:rsidRPr="005D2237" w:rsidDel="009E44D3">
          <w:delText xml:space="preserve"> </w:delText>
        </w:r>
        <w:r w:rsidDel="009E44D3">
          <w:delText>respect</w:delText>
        </w:r>
        <w:r w:rsidRPr="005D2237" w:rsidDel="009E44D3">
          <w:delText xml:space="preserve"> </w:delText>
        </w:r>
        <w:r w:rsidDel="009E44D3">
          <w:delText>of</w:delText>
        </w:r>
        <w:r w:rsidRPr="005D2237" w:rsidDel="009E44D3">
          <w:delText xml:space="preserve"> </w:delText>
        </w:r>
        <w:r w:rsidDel="009E44D3">
          <w:delText>branch</w:delText>
        </w:r>
        <w:r w:rsidRPr="005D2237" w:rsidDel="009E44D3">
          <w:delText xml:space="preserve"> </w:delText>
        </w:r>
        <w:r w:rsidDel="009E44D3">
          <w:delText>operations</w:delText>
        </w:r>
        <w:r w:rsidRPr="005D2237" w:rsidDel="009E44D3">
          <w:delText xml:space="preserve"> </w:delText>
        </w:r>
        <w:r w:rsidDel="009E44D3">
          <w:delText>related</w:delText>
        </w:r>
        <w:r w:rsidRPr="005D2237" w:rsidDel="009E44D3">
          <w:delText xml:space="preserve"> </w:delText>
        </w:r>
        <w:r w:rsidDel="009E44D3">
          <w:delText>to</w:delText>
        </w:r>
        <w:r w:rsidRPr="005D2237" w:rsidDel="009E44D3">
          <w:delText xml:space="preserve"> </w:delText>
        </w:r>
        <w:r w:rsidDel="009E44D3">
          <w:delText>the</w:delText>
        </w:r>
        <w:r w:rsidRPr="005D2237" w:rsidDel="009E44D3">
          <w:delText xml:space="preserve"> </w:delText>
        </w:r>
        <w:r w:rsidDel="009E44D3">
          <w:delText>financial</w:delText>
        </w:r>
        <w:r w:rsidRPr="005D2237" w:rsidDel="009E44D3">
          <w:delText xml:space="preserve"> </w:delText>
        </w:r>
        <w:r w:rsidDel="009E44D3">
          <w:delText>year</w:delText>
        </w:r>
        <w:r w:rsidRPr="005D2237" w:rsidDel="009E44D3">
          <w:delText xml:space="preserve"> </w:delText>
        </w:r>
        <w:r w:rsidDel="009E44D3">
          <w:delText>ending</w:delText>
        </w:r>
        <w:r w:rsidRPr="005D2237" w:rsidDel="009E44D3">
          <w:delText xml:space="preserve"> </w:delText>
        </w:r>
        <w:r w:rsidDel="009E44D3">
          <w:delText>on,</w:delText>
        </w:r>
        <w:r w:rsidRPr="005D2237" w:rsidDel="009E44D3">
          <w:delText xml:space="preserve"> </w:delText>
        </w:r>
        <w:r w:rsidDel="009E44D3">
          <w:delText>or</w:delText>
        </w:r>
        <w:r w:rsidRPr="005D2237" w:rsidDel="009E44D3">
          <w:delText xml:space="preserve"> </w:delText>
        </w:r>
        <w:r w:rsidDel="009E44D3">
          <w:delText>after</w:delText>
        </w:r>
        <w:r w:rsidRPr="005D2237" w:rsidDel="009E44D3">
          <w:delText xml:space="preserve"> </w:delText>
        </w:r>
        <w:r w:rsidDel="009E44D3">
          <w:delText>1</w:delText>
        </w:r>
        <w:r w:rsidRPr="005D2237" w:rsidDel="009E44D3">
          <w:delText xml:space="preserve"> </w:delText>
        </w:r>
        <w:r w:rsidDel="009E44D3">
          <w:delText>January</w:delText>
        </w:r>
        <w:r w:rsidRPr="005D2237" w:rsidDel="009E44D3">
          <w:delText xml:space="preserve"> </w:delText>
        </w:r>
        <w:r w:rsidDel="009E44D3">
          <w:delText>2016</w:delText>
        </w:r>
        <w:r w:rsidRPr="005D2237" w:rsidDel="009E44D3">
          <w:delText xml:space="preserve"> </w:delText>
        </w:r>
        <w:r w:rsidDel="009E44D3">
          <w:delText>but</w:delText>
        </w:r>
        <w:r w:rsidRPr="005D2237" w:rsidDel="009E44D3">
          <w:delText xml:space="preserve"> </w:delText>
        </w:r>
        <w:r w:rsidDel="009E44D3">
          <w:delText>before</w:delText>
        </w:r>
        <w:r w:rsidRPr="005D2237" w:rsidDel="009E44D3">
          <w:delText xml:space="preserve"> </w:delText>
        </w:r>
        <w:r w:rsidDel="009E44D3">
          <w:delText>1</w:delText>
        </w:r>
        <w:r w:rsidRPr="005D2237" w:rsidDel="009E44D3">
          <w:delText xml:space="preserve"> </w:delText>
        </w:r>
        <w:r w:rsidDel="009E44D3">
          <w:delText>January</w:delText>
        </w:r>
        <w:r w:rsidRPr="005D2237" w:rsidDel="009E44D3">
          <w:delText xml:space="preserve"> </w:delText>
        </w:r>
        <w:r w:rsidDel="009E44D3">
          <w:delText>2017,</w:delText>
        </w:r>
        <w:r w:rsidRPr="005D2237" w:rsidDel="009E44D3">
          <w:delText xml:space="preserve"> </w:delText>
        </w:r>
        <w:r w:rsidDel="009E44D3">
          <w:delText>no</w:delText>
        </w:r>
        <w:r w:rsidRPr="005D2237" w:rsidDel="009E44D3">
          <w:delText xml:space="preserve"> </w:delText>
        </w:r>
        <w:r w:rsidDel="009E44D3">
          <w:delText>later</w:delText>
        </w:r>
        <w:r w:rsidRPr="005D2237" w:rsidDel="009E44D3">
          <w:delText xml:space="preserve"> </w:delText>
        </w:r>
        <w:r w:rsidDel="009E44D3">
          <w:delText>than</w:delText>
        </w:r>
        <w:r w:rsidRPr="005D2237" w:rsidDel="009E44D3">
          <w:delText xml:space="preserve"> </w:delText>
        </w:r>
        <w:r w:rsidDel="009E44D3">
          <w:delText>20</w:delText>
        </w:r>
        <w:r w:rsidRPr="005D2237" w:rsidDel="009E44D3">
          <w:delText xml:space="preserve"> </w:delText>
        </w:r>
        <w:r w:rsidDel="009E44D3">
          <w:delText>weeks</w:delText>
        </w:r>
        <w:r w:rsidRPr="005D2237" w:rsidDel="009E44D3">
          <w:delText xml:space="preserve"> </w:delText>
        </w:r>
        <w:r w:rsidDel="009E44D3">
          <w:delText>after</w:delText>
        </w:r>
        <w:r w:rsidRPr="005D2237" w:rsidDel="009E44D3">
          <w:delText xml:space="preserve"> </w:delText>
        </w:r>
        <w:r w:rsidDel="009E44D3">
          <w:delText>the</w:delText>
        </w:r>
        <w:r w:rsidRPr="005D2237" w:rsidDel="009E44D3">
          <w:delText xml:space="preserve"> </w:delText>
        </w:r>
        <w:r w:rsidDel="009E44D3">
          <w:delText>undertaking’s</w:delText>
        </w:r>
        <w:r w:rsidRPr="005D2237" w:rsidDel="009E44D3">
          <w:delText xml:space="preserve"> </w:delText>
        </w:r>
        <w:r w:rsidDel="009E44D3">
          <w:delText>financial</w:delText>
        </w:r>
        <w:r w:rsidRPr="005D2237" w:rsidDel="009E44D3">
          <w:delText xml:space="preserve"> </w:delText>
        </w:r>
        <w:r w:rsidDel="009E44D3">
          <w:delText>year</w:delText>
        </w:r>
        <w:r w:rsidRPr="005D2237" w:rsidDel="009E44D3">
          <w:delText xml:space="preserve"> </w:delText>
        </w:r>
        <w:r w:rsidDel="009E44D3">
          <w:delText>end;</w:delText>
        </w:r>
      </w:del>
    </w:p>
    <w:p w14:paraId="2CC01CEA" w14:textId="48BD6185" w:rsidR="00BF6324" w:rsidDel="009E44D3" w:rsidRDefault="00A83972">
      <w:pPr>
        <w:pStyle w:val="ListParagraph"/>
        <w:numPr>
          <w:ilvl w:val="2"/>
          <w:numId w:val="41"/>
        </w:numPr>
        <w:tabs>
          <w:tab w:val="left" w:pos="1491"/>
          <w:tab w:val="left" w:pos="1493"/>
        </w:tabs>
        <w:spacing w:line="276" w:lineRule="auto"/>
        <w:ind w:right="123"/>
        <w:rPr>
          <w:del w:id="477" w:author="Johannes Backer" w:date="2025-03-24T11:23:00Z"/>
        </w:rPr>
        <w:pPrChange w:id="478" w:author="Johannes Backer" w:date="2025-05-15T08:14:00Z">
          <w:pPr>
            <w:pStyle w:val="ListParagraph"/>
            <w:numPr>
              <w:ilvl w:val="2"/>
              <w:numId w:val="24"/>
            </w:numPr>
            <w:tabs>
              <w:tab w:val="left" w:pos="1491"/>
              <w:tab w:val="left" w:pos="1493"/>
            </w:tabs>
            <w:spacing w:line="276" w:lineRule="auto"/>
            <w:ind w:right="123"/>
          </w:pPr>
        </w:pPrChange>
      </w:pPr>
      <w:del w:id="479" w:author="Johannes Backer" w:date="2025-03-24T11:23:00Z">
        <w:r w:rsidDel="009E44D3">
          <w:delText>for</w:delText>
        </w:r>
        <w:r w:rsidRPr="005D2237" w:rsidDel="009E44D3">
          <w:delText xml:space="preserve"> </w:delText>
        </w:r>
        <w:r w:rsidDel="009E44D3">
          <w:delText>the</w:delText>
        </w:r>
        <w:r w:rsidRPr="005D2237" w:rsidDel="009E44D3">
          <w:delText xml:space="preserve"> </w:delText>
        </w:r>
        <w:r w:rsidDel="009E44D3">
          <w:delText>regular</w:delText>
        </w:r>
        <w:r w:rsidRPr="005D2237" w:rsidDel="009E44D3">
          <w:delText xml:space="preserve"> </w:delText>
        </w:r>
        <w:r w:rsidDel="009E44D3">
          <w:delText>supervisory</w:delText>
        </w:r>
        <w:r w:rsidRPr="005D2237" w:rsidDel="009E44D3">
          <w:delText xml:space="preserve"> </w:delText>
        </w:r>
        <w:r w:rsidDel="009E44D3">
          <w:delText>report</w:delText>
        </w:r>
        <w:r w:rsidRPr="005D2237" w:rsidDel="009E44D3">
          <w:delText xml:space="preserve"> </w:delText>
        </w:r>
        <w:r w:rsidDel="009E44D3">
          <w:delText>in</w:delText>
        </w:r>
        <w:r w:rsidRPr="005D2237" w:rsidDel="009E44D3">
          <w:delText xml:space="preserve"> </w:delText>
        </w:r>
        <w:r w:rsidDel="009E44D3">
          <w:delText>respect</w:delText>
        </w:r>
        <w:r w:rsidRPr="005D2237" w:rsidDel="009E44D3">
          <w:delText xml:space="preserve"> </w:delText>
        </w:r>
        <w:r w:rsidDel="009E44D3">
          <w:delText>of</w:delText>
        </w:r>
        <w:r w:rsidRPr="005D2237" w:rsidDel="009E44D3">
          <w:delText xml:space="preserve"> </w:delText>
        </w:r>
        <w:r w:rsidDel="009E44D3">
          <w:delText>branch</w:delText>
        </w:r>
        <w:r w:rsidRPr="005D2237" w:rsidDel="009E44D3">
          <w:delText xml:space="preserve"> </w:delText>
        </w:r>
        <w:r w:rsidDel="009E44D3">
          <w:delText>operations</w:delText>
        </w:r>
        <w:r w:rsidRPr="005D2237" w:rsidDel="009E44D3">
          <w:delText xml:space="preserve"> </w:delText>
        </w:r>
        <w:r w:rsidDel="009E44D3">
          <w:delText>related</w:delText>
        </w:r>
        <w:r w:rsidRPr="005D2237" w:rsidDel="009E44D3">
          <w:delText xml:space="preserve"> </w:delText>
        </w:r>
        <w:r w:rsidDel="009E44D3">
          <w:delText>to</w:delText>
        </w:r>
        <w:r w:rsidRPr="005D2237" w:rsidDel="009E44D3">
          <w:delText xml:space="preserve"> </w:delText>
        </w:r>
        <w:r w:rsidDel="009E44D3">
          <w:delText>the</w:delText>
        </w:r>
        <w:r w:rsidRPr="005D2237" w:rsidDel="009E44D3">
          <w:delText xml:space="preserve"> </w:delText>
        </w:r>
        <w:r w:rsidDel="009E44D3">
          <w:delText>financial</w:delText>
        </w:r>
        <w:r w:rsidRPr="005D2237" w:rsidDel="009E44D3">
          <w:delText xml:space="preserve"> </w:delText>
        </w:r>
        <w:r w:rsidDel="009E44D3">
          <w:delText>year</w:delText>
        </w:r>
        <w:r w:rsidRPr="005D2237" w:rsidDel="009E44D3">
          <w:delText xml:space="preserve"> </w:delText>
        </w:r>
        <w:r w:rsidDel="009E44D3">
          <w:delText>ending</w:delText>
        </w:r>
        <w:r w:rsidRPr="005D2237" w:rsidDel="009E44D3">
          <w:delText xml:space="preserve"> </w:delText>
        </w:r>
        <w:r w:rsidDel="009E44D3">
          <w:delText>on,</w:delText>
        </w:r>
        <w:r w:rsidRPr="005D2237" w:rsidDel="009E44D3">
          <w:delText xml:space="preserve"> </w:delText>
        </w:r>
        <w:r w:rsidDel="009E44D3">
          <w:delText>or</w:delText>
        </w:r>
        <w:r w:rsidRPr="005D2237" w:rsidDel="009E44D3">
          <w:delText xml:space="preserve"> </w:delText>
        </w:r>
        <w:r w:rsidDel="009E44D3">
          <w:delText>after</w:delText>
        </w:r>
        <w:r w:rsidRPr="005D2237" w:rsidDel="009E44D3">
          <w:delText xml:space="preserve"> </w:delText>
        </w:r>
        <w:r w:rsidDel="009E44D3">
          <w:delText>1</w:delText>
        </w:r>
        <w:r w:rsidRPr="005D2237" w:rsidDel="009E44D3">
          <w:delText xml:space="preserve"> </w:delText>
        </w:r>
        <w:r w:rsidDel="009E44D3">
          <w:delText>January</w:delText>
        </w:r>
        <w:r w:rsidRPr="005D2237" w:rsidDel="009E44D3">
          <w:delText xml:space="preserve"> </w:delText>
        </w:r>
        <w:r w:rsidDel="009E44D3">
          <w:delText>2017</w:delText>
        </w:r>
        <w:r w:rsidRPr="005D2237" w:rsidDel="009E44D3">
          <w:delText xml:space="preserve"> </w:delText>
        </w:r>
        <w:r w:rsidDel="009E44D3">
          <w:delText>but</w:delText>
        </w:r>
        <w:r w:rsidRPr="005D2237" w:rsidDel="009E44D3">
          <w:delText xml:space="preserve"> </w:delText>
        </w:r>
        <w:r w:rsidDel="009E44D3">
          <w:delText>before</w:delText>
        </w:r>
        <w:r w:rsidRPr="005D2237" w:rsidDel="009E44D3">
          <w:delText xml:space="preserve"> </w:delText>
        </w:r>
        <w:r w:rsidDel="009E44D3">
          <w:delText>1</w:delText>
        </w:r>
        <w:r w:rsidRPr="005D2237" w:rsidDel="009E44D3">
          <w:delText xml:space="preserve"> </w:delText>
        </w:r>
        <w:r w:rsidDel="009E44D3">
          <w:delText>January</w:delText>
        </w:r>
        <w:r w:rsidRPr="005D2237" w:rsidDel="009E44D3">
          <w:delText xml:space="preserve"> </w:delText>
        </w:r>
        <w:r w:rsidDel="009E44D3">
          <w:delText>2018,</w:delText>
        </w:r>
        <w:r w:rsidRPr="005D2237" w:rsidDel="009E44D3">
          <w:delText xml:space="preserve"> </w:delText>
        </w:r>
        <w:r w:rsidDel="009E44D3">
          <w:delText>no</w:delText>
        </w:r>
        <w:r w:rsidRPr="005D2237" w:rsidDel="009E44D3">
          <w:delText xml:space="preserve"> </w:delText>
        </w:r>
        <w:r w:rsidDel="009E44D3">
          <w:delText>later</w:delText>
        </w:r>
        <w:r w:rsidRPr="005D2237" w:rsidDel="009E44D3">
          <w:delText xml:space="preserve"> </w:delText>
        </w:r>
        <w:r w:rsidDel="009E44D3">
          <w:delText>than</w:delText>
        </w:r>
        <w:r w:rsidRPr="005D2237" w:rsidDel="009E44D3">
          <w:delText xml:space="preserve"> </w:delText>
        </w:r>
        <w:r w:rsidDel="009E44D3">
          <w:delText>18</w:delText>
        </w:r>
        <w:r w:rsidRPr="005D2237" w:rsidDel="009E44D3">
          <w:delText xml:space="preserve"> </w:delText>
        </w:r>
        <w:r w:rsidDel="009E44D3">
          <w:delText>weeks</w:delText>
        </w:r>
        <w:r w:rsidRPr="005D2237" w:rsidDel="009E44D3">
          <w:delText xml:space="preserve"> </w:delText>
        </w:r>
        <w:r w:rsidDel="009E44D3">
          <w:delText>after</w:delText>
        </w:r>
        <w:r w:rsidRPr="005D2237" w:rsidDel="009E44D3">
          <w:delText xml:space="preserve"> </w:delText>
        </w:r>
        <w:r w:rsidDel="009E44D3">
          <w:delText>the</w:delText>
        </w:r>
        <w:r w:rsidRPr="005D2237" w:rsidDel="009E44D3">
          <w:delText xml:space="preserve"> </w:delText>
        </w:r>
        <w:r w:rsidDel="009E44D3">
          <w:delText>undertaking’s</w:delText>
        </w:r>
        <w:r w:rsidRPr="005D2237" w:rsidDel="009E44D3">
          <w:delText xml:space="preserve"> </w:delText>
        </w:r>
        <w:r w:rsidDel="009E44D3">
          <w:delText>financial</w:delText>
        </w:r>
        <w:r w:rsidRPr="005D2237" w:rsidDel="009E44D3">
          <w:delText xml:space="preserve"> </w:delText>
        </w:r>
        <w:r w:rsidDel="009E44D3">
          <w:delText>year</w:delText>
        </w:r>
        <w:r w:rsidRPr="005D2237" w:rsidDel="009E44D3">
          <w:delText xml:space="preserve"> </w:delText>
        </w:r>
        <w:r w:rsidDel="009E44D3">
          <w:delText>end;</w:delText>
        </w:r>
      </w:del>
    </w:p>
    <w:p w14:paraId="6121F7AD" w14:textId="4D168575" w:rsidR="00BF6324" w:rsidDel="009E44D3" w:rsidRDefault="00A83972">
      <w:pPr>
        <w:pStyle w:val="ListParagraph"/>
        <w:numPr>
          <w:ilvl w:val="2"/>
          <w:numId w:val="41"/>
        </w:numPr>
        <w:tabs>
          <w:tab w:val="left" w:pos="1493"/>
        </w:tabs>
        <w:spacing w:line="276" w:lineRule="auto"/>
        <w:ind w:right="123"/>
        <w:rPr>
          <w:del w:id="480" w:author="Johannes Backer" w:date="2025-03-24T11:23:00Z"/>
        </w:rPr>
        <w:pPrChange w:id="481" w:author="Johannes Backer" w:date="2025-05-15T08:14:00Z">
          <w:pPr>
            <w:pStyle w:val="ListParagraph"/>
            <w:numPr>
              <w:ilvl w:val="2"/>
              <w:numId w:val="24"/>
            </w:numPr>
            <w:tabs>
              <w:tab w:val="left" w:pos="1493"/>
            </w:tabs>
            <w:spacing w:line="276" w:lineRule="auto"/>
            <w:ind w:right="123"/>
          </w:pPr>
        </w:pPrChange>
      </w:pPr>
      <w:del w:id="482" w:author="Johannes Backer" w:date="2025-03-24T11:23:00Z">
        <w:r w:rsidDel="009E44D3">
          <w:delText>for</w:delText>
        </w:r>
        <w:r w:rsidRPr="005D2237" w:rsidDel="009E44D3">
          <w:delText xml:space="preserve"> </w:delText>
        </w:r>
        <w:r w:rsidDel="009E44D3">
          <w:delText>the</w:delText>
        </w:r>
        <w:r w:rsidRPr="005D2237" w:rsidDel="009E44D3">
          <w:delText xml:space="preserve"> </w:delText>
        </w:r>
        <w:r w:rsidDel="009E44D3">
          <w:delText>regular</w:delText>
        </w:r>
        <w:r w:rsidRPr="005D2237" w:rsidDel="009E44D3">
          <w:delText xml:space="preserve"> </w:delText>
        </w:r>
        <w:r w:rsidDel="009E44D3">
          <w:delText>supervisory</w:delText>
        </w:r>
        <w:r w:rsidRPr="005D2237" w:rsidDel="009E44D3">
          <w:delText xml:space="preserve"> </w:delText>
        </w:r>
        <w:r w:rsidDel="009E44D3">
          <w:delText>report</w:delText>
        </w:r>
        <w:r w:rsidRPr="005D2237" w:rsidDel="009E44D3">
          <w:delText xml:space="preserve"> </w:delText>
        </w:r>
        <w:r w:rsidDel="009E44D3">
          <w:delText>in</w:delText>
        </w:r>
        <w:r w:rsidRPr="005D2237" w:rsidDel="009E44D3">
          <w:delText xml:space="preserve"> </w:delText>
        </w:r>
        <w:r w:rsidDel="009E44D3">
          <w:delText>respect</w:delText>
        </w:r>
        <w:r w:rsidRPr="005D2237" w:rsidDel="009E44D3">
          <w:delText xml:space="preserve"> </w:delText>
        </w:r>
        <w:r w:rsidDel="009E44D3">
          <w:delText>of</w:delText>
        </w:r>
        <w:r w:rsidRPr="005D2237" w:rsidDel="009E44D3">
          <w:delText xml:space="preserve"> </w:delText>
        </w:r>
        <w:r w:rsidDel="009E44D3">
          <w:delText>branch</w:delText>
        </w:r>
        <w:r w:rsidRPr="005D2237" w:rsidDel="009E44D3">
          <w:delText xml:space="preserve"> </w:delText>
        </w:r>
        <w:r w:rsidDel="009E44D3">
          <w:delText>operations</w:delText>
        </w:r>
        <w:r w:rsidRPr="005D2237" w:rsidDel="009E44D3">
          <w:delText xml:space="preserve"> </w:delText>
        </w:r>
        <w:r w:rsidDel="009E44D3">
          <w:delText>related</w:delText>
        </w:r>
        <w:r w:rsidRPr="005D2237" w:rsidDel="009E44D3">
          <w:delText xml:space="preserve"> </w:delText>
        </w:r>
        <w:r w:rsidDel="009E44D3">
          <w:delText>to</w:delText>
        </w:r>
        <w:r w:rsidRPr="005D2237" w:rsidDel="009E44D3">
          <w:delText xml:space="preserve"> </w:delText>
        </w:r>
        <w:r w:rsidDel="009E44D3">
          <w:delText>financial</w:delText>
        </w:r>
        <w:r w:rsidRPr="005D2237" w:rsidDel="009E44D3">
          <w:delText xml:space="preserve"> </w:delText>
        </w:r>
        <w:r w:rsidDel="009E44D3">
          <w:delText>years</w:delText>
        </w:r>
        <w:r w:rsidRPr="005D2237" w:rsidDel="009E44D3">
          <w:delText xml:space="preserve"> </w:delText>
        </w:r>
        <w:r w:rsidDel="009E44D3">
          <w:delText>ending</w:delText>
        </w:r>
        <w:r w:rsidRPr="005D2237" w:rsidDel="009E44D3">
          <w:delText xml:space="preserve"> </w:delText>
        </w:r>
        <w:r w:rsidDel="009E44D3">
          <w:delText>on,</w:delText>
        </w:r>
        <w:r w:rsidRPr="005D2237" w:rsidDel="009E44D3">
          <w:delText xml:space="preserve"> </w:delText>
        </w:r>
        <w:r w:rsidDel="009E44D3">
          <w:delText>or</w:delText>
        </w:r>
        <w:r w:rsidRPr="005D2237" w:rsidDel="009E44D3">
          <w:delText xml:space="preserve"> </w:delText>
        </w:r>
        <w:r w:rsidDel="009E44D3">
          <w:delText>after</w:delText>
        </w:r>
        <w:r w:rsidRPr="005D2237" w:rsidDel="009E44D3">
          <w:delText xml:space="preserve"> </w:delText>
        </w:r>
        <w:r w:rsidDel="009E44D3">
          <w:delText>1</w:delText>
        </w:r>
        <w:r w:rsidRPr="005D2237" w:rsidDel="009E44D3">
          <w:delText xml:space="preserve"> </w:delText>
        </w:r>
        <w:r w:rsidDel="009E44D3">
          <w:delText>January</w:delText>
        </w:r>
        <w:r w:rsidRPr="005D2237" w:rsidDel="009E44D3">
          <w:delText xml:space="preserve"> </w:delText>
        </w:r>
        <w:r w:rsidDel="009E44D3">
          <w:delText>2017</w:delText>
        </w:r>
        <w:r w:rsidRPr="005D2237" w:rsidDel="009E44D3">
          <w:delText xml:space="preserve"> </w:delText>
        </w:r>
        <w:r w:rsidDel="009E44D3">
          <w:delText>but</w:delText>
        </w:r>
        <w:r w:rsidRPr="005D2237" w:rsidDel="009E44D3">
          <w:delText xml:space="preserve"> </w:delText>
        </w:r>
        <w:r w:rsidDel="009E44D3">
          <w:delText>before</w:delText>
        </w:r>
        <w:r w:rsidRPr="005D2237" w:rsidDel="009E44D3">
          <w:delText xml:space="preserve"> </w:delText>
        </w:r>
        <w:r w:rsidDel="009E44D3">
          <w:delText>1</w:delText>
        </w:r>
        <w:r w:rsidRPr="005D2237" w:rsidDel="009E44D3">
          <w:delText xml:space="preserve"> </w:delText>
        </w:r>
        <w:r w:rsidDel="009E44D3">
          <w:delText>January</w:delText>
        </w:r>
        <w:r w:rsidRPr="005D2237" w:rsidDel="009E44D3">
          <w:delText xml:space="preserve"> </w:delText>
        </w:r>
        <w:r w:rsidDel="009E44D3">
          <w:delText>2018,</w:delText>
        </w:r>
        <w:r w:rsidRPr="005D2237" w:rsidDel="009E44D3">
          <w:delText xml:space="preserve"> </w:delText>
        </w:r>
        <w:r w:rsidDel="009E44D3">
          <w:delText>no</w:delText>
        </w:r>
        <w:r w:rsidRPr="005D2237" w:rsidDel="009E44D3">
          <w:delText xml:space="preserve"> </w:delText>
        </w:r>
        <w:r w:rsidDel="009E44D3">
          <w:delText>later</w:delText>
        </w:r>
        <w:r w:rsidRPr="005D2237" w:rsidDel="009E44D3">
          <w:delText xml:space="preserve"> </w:delText>
        </w:r>
        <w:r w:rsidDel="009E44D3">
          <w:delText>than</w:delText>
        </w:r>
        <w:r w:rsidRPr="005D2237" w:rsidDel="009E44D3">
          <w:delText xml:space="preserve"> </w:delText>
        </w:r>
        <w:r w:rsidDel="009E44D3">
          <w:delText>16</w:delText>
        </w:r>
        <w:r w:rsidRPr="005D2237" w:rsidDel="009E44D3">
          <w:delText xml:space="preserve"> </w:delText>
        </w:r>
        <w:r w:rsidDel="009E44D3">
          <w:delText>weeks</w:delText>
        </w:r>
        <w:r w:rsidRPr="005D2237" w:rsidDel="009E44D3">
          <w:delText xml:space="preserve"> </w:delText>
        </w:r>
        <w:r w:rsidDel="009E44D3">
          <w:delText>after</w:delText>
        </w:r>
        <w:r w:rsidRPr="005D2237" w:rsidDel="009E44D3">
          <w:delText xml:space="preserve"> </w:delText>
        </w:r>
        <w:r w:rsidDel="009E44D3">
          <w:delText>the</w:delText>
        </w:r>
        <w:r w:rsidRPr="005D2237" w:rsidDel="009E44D3">
          <w:delText xml:space="preserve"> </w:delText>
        </w:r>
        <w:r w:rsidDel="009E44D3">
          <w:delText>undertaking’s</w:delText>
        </w:r>
        <w:r w:rsidRPr="005D2237" w:rsidDel="009E44D3">
          <w:delText xml:space="preserve"> </w:delText>
        </w:r>
        <w:r w:rsidDel="009E44D3">
          <w:delText>financial</w:delText>
        </w:r>
        <w:r w:rsidRPr="005D2237" w:rsidDel="009E44D3">
          <w:delText xml:space="preserve"> </w:delText>
        </w:r>
        <w:r w:rsidDel="009E44D3">
          <w:delText>year</w:delText>
        </w:r>
        <w:r w:rsidRPr="005D2237" w:rsidDel="009E44D3">
          <w:delText xml:space="preserve"> </w:delText>
        </w:r>
        <w:r w:rsidDel="009E44D3">
          <w:delText>end.</w:delText>
        </w:r>
      </w:del>
    </w:p>
    <w:p w14:paraId="365C2795" w14:textId="740AB42A" w:rsidR="00E24DBE" w:rsidDel="009E44D3" w:rsidRDefault="00E24DBE" w:rsidP="00E24DBE">
      <w:pPr>
        <w:pStyle w:val="ListParagraph"/>
        <w:tabs>
          <w:tab w:val="left" w:pos="1493"/>
        </w:tabs>
        <w:spacing w:line="276" w:lineRule="auto"/>
        <w:ind w:right="124" w:firstLine="0"/>
        <w:rPr>
          <w:del w:id="483" w:author="Johannes Backer" w:date="2025-03-24T11:23:00Z"/>
        </w:rPr>
      </w:pPr>
    </w:p>
    <w:p w14:paraId="7601C1B7" w14:textId="59AEA737" w:rsidR="0005392F" w:rsidDel="009E44D3" w:rsidRDefault="0005392F" w:rsidP="00E24DBE">
      <w:pPr>
        <w:pStyle w:val="ListParagraph"/>
        <w:tabs>
          <w:tab w:val="left" w:pos="1493"/>
        </w:tabs>
        <w:spacing w:line="276" w:lineRule="auto"/>
        <w:ind w:right="124" w:firstLine="0"/>
        <w:rPr>
          <w:del w:id="484" w:author="Johannes Backer" w:date="2025-03-24T11:23:00Z"/>
        </w:rPr>
      </w:pPr>
    </w:p>
    <w:p w14:paraId="053C51E5" w14:textId="1C51E1D8" w:rsidR="0005392F" w:rsidDel="009E44D3" w:rsidRDefault="0005392F" w:rsidP="00E24DBE">
      <w:pPr>
        <w:pStyle w:val="ListParagraph"/>
        <w:tabs>
          <w:tab w:val="left" w:pos="1493"/>
        </w:tabs>
        <w:spacing w:line="276" w:lineRule="auto"/>
        <w:ind w:right="124" w:firstLine="0"/>
        <w:rPr>
          <w:del w:id="485" w:author="Johannes Backer" w:date="2025-03-24T11:23:00Z"/>
        </w:rPr>
      </w:pPr>
    </w:p>
    <w:p w14:paraId="5AF19FBC" w14:textId="78700576" w:rsidR="00BF6324" w:rsidDel="009E44D3" w:rsidRDefault="00A51A09">
      <w:pPr>
        <w:pStyle w:val="Heading1"/>
        <w:spacing w:before="90"/>
        <w:ind w:right="128"/>
        <w:rPr>
          <w:del w:id="486" w:author="Johannes Backer" w:date="2025-03-24T11:23:00Z"/>
        </w:rPr>
      </w:pPr>
      <w:del w:id="487" w:author="Johannes Backer" w:date="2025-03-24T11:23:00Z">
        <w:r w:rsidDel="009E44D3">
          <w:delText>Guideline</w:delText>
        </w:r>
        <w:r w:rsidDel="009E44D3">
          <w:rPr>
            <w:rFonts w:ascii="Times New Roman"/>
            <w:b w:val="0"/>
          </w:rPr>
          <w:delText xml:space="preserve"> </w:delText>
        </w:r>
        <w:r w:rsidDel="009E44D3">
          <w:delText>60</w:delText>
        </w:r>
        <w:r w:rsidDel="009E44D3">
          <w:rPr>
            <w:rFonts w:ascii="Times New Roman"/>
            <w:b w:val="0"/>
          </w:rPr>
          <w:delText xml:space="preserve"> </w:delText>
        </w:r>
        <w:r w:rsidDel="009E44D3">
          <w:delText>-</w:delText>
        </w:r>
        <w:r w:rsidDel="009E44D3">
          <w:rPr>
            <w:rFonts w:ascii="Times New Roman"/>
            <w:b w:val="0"/>
          </w:rPr>
          <w:delText xml:space="preserve"> </w:delText>
        </w:r>
        <w:r w:rsidDel="009E44D3">
          <w:delText>Transitional</w:delText>
        </w:r>
        <w:r w:rsidDel="009E44D3">
          <w:rPr>
            <w:rFonts w:ascii="Times New Roman"/>
            <w:b w:val="0"/>
          </w:rPr>
          <w:delText xml:space="preserve"> </w:delText>
        </w:r>
        <w:r w:rsidDel="009E44D3">
          <w:delText>deadline</w:delText>
        </w:r>
        <w:r w:rsidDel="009E44D3">
          <w:rPr>
            <w:rFonts w:ascii="Times New Roman"/>
            <w:b w:val="0"/>
          </w:rPr>
          <w:delText xml:space="preserve"> </w:delText>
        </w:r>
        <w:r w:rsidDel="009E44D3">
          <w:delText>for</w:delText>
        </w:r>
        <w:r w:rsidDel="009E44D3">
          <w:rPr>
            <w:rFonts w:ascii="Times New Roman"/>
            <w:b w:val="0"/>
          </w:rPr>
          <w:delText xml:space="preserve"> </w:delText>
        </w:r>
        <w:r w:rsidDel="009E44D3">
          <w:delText>the</w:delText>
        </w:r>
        <w:r w:rsidDel="009E44D3">
          <w:rPr>
            <w:rFonts w:ascii="Times New Roman"/>
            <w:b w:val="0"/>
          </w:rPr>
          <w:delText xml:space="preserve"> </w:delText>
        </w:r>
        <w:r w:rsidDel="009E44D3">
          <w:delText>submission</w:delText>
        </w:r>
        <w:r w:rsidDel="009E44D3">
          <w:rPr>
            <w:rFonts w:ascii="Times New Roman"/>
            <w:b w:val="0"/>
          </w:rPr>
          <w:delText xml:space="preserve"> </w:delText>
        </w:r>
        <w:r w:rsidDel="009E44D3">
          <w:delText>of</w:delText>
        </w:r>
        <w:r w:rsidDel="009E44D3">
          <w:rPr>
            <w:rFonts w:ascii="Times New Roman"/>
            <w:b w:val="0"/>
          </w:rPr>
          <w:delText xml:space="preserve"> </w:delText>
        </w:r>
        <w:r w:rsidDel="009E44D3">
          <w:delText>the</w:delText>
        </w:r>
        <w:r w:rsidDel="009E44D3">
          <w:rPr>
            <w:rFonts w:ascii="Times New Roman"/>
            <w:b w:val="0"/>
          </w:rPr>
          <w:delText xml:space="preserve"> </w:delText>
        </w:r>
        <w:r w:rsidDel="009E44D3">
          <w:delText>annual</w:delText>
        </w:r>
        <w:r w:rsidDel="009E44D3">
          <w:rPr>
            <w:rFonts w:ascii="Times New Roman"/>
            <w:b w:val="0"/>
          </w:rPr>
          <w:delText xml:space="preserve"> </w:delText>
        </w:r>
        <w:r w:rsidDel="009E44D3">
          <w:delText>quantitative</w:delText>
        </w:r>
        <w:r w:rsidDel="009E44D3">
          <w:rPr>
            <w:rFonts w:ascii="Times New Roman"/>
            <w:b w:val="0"/>
          </w:rPr>
          <w:delText xml:space="preserve"> </w:delText>
        </w:r>
        <w:r w:rsidDel="009E44D3">
          <w:delText>templates</w:delText>
        </w:r>
      </w:del>
    </w:p>
    <w:p w14:paraId="0289E191" w14:textId="276A910F" w:rsidR="00BF6324" w:rsidDel="009E44D3" w:rsidRDefault="00E24DBE">
      <w:pPr>
        <w:pStyle w:val="ListParagraph"/>
        <w:numPr>
          <w:ilvl w:val="1"/>
          <w:numId w:val="41"/>
        </w:numPr>
        <w:tabs>
          <w:tab w:val="left" w:pos="1493"/>
        </w:tabs>
        <w:spacing w:line="276" w:lineRule="auto"/>
        <w:rPr>
          <w:del w:id="488" w:author="Johannes Backer" w:date="2025-03-24T11:23:00Z"/>
        </w:rPr>
        <w:pPrChange w:id="489" w:author="Johannes Backer" w:date="2025-05-15T08:14:00Z">
          <w:pPr>
            <w:pStyle w:val="ListParagraph"/>
            <w:numPr>
              <w:ilvl w:val="1"/>
              <w:numId w:val="24"/>
            </w:numPr>
            <w:tabs>
              <w:tab w:val="left" w:pos="1493"/>
            </w:tabs>
            <w:spacing w:line="276" w:lineRule="auto"/>
            <w:ind w:left="1152" w:hanging="663"/>
          </w:pPr>
        </w:pPrChange>
      </w:pPr>
      <w:del w:id="490" w:author="Johannes Backer" w:date="2025-03-24T11:23:00Z">
        <w:r w:rsidDel="009E44D3">
          <w:delText xml:space="preserve"> </w:delText>
        </w:r>
        <w:r w:rsidR="00A83972" w:rsidDel="009E44D3">
          <w:delText>Within</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first</w:delText>
        </w:r>
        <w:r w:rsidR="00A83972" w:rsidRPr="00E24DBE" w:rsidDel="009E44D3">
          <w:delText xml:space="preserve"> </w:delText>
        </w:r>
        <w:r w:rsidR="00A83972" w:rsidDel="009E44D3">
          <w:delText>three</w:delText>
        </w:r>
        <w:r w:rsidR="00A83972" w:rsidRPr="00E24DBE" w:rsidDel="009E44D3">
          <w:delText xml:space="preserve"> </w:delText>
        </w:r>
        <w:r w:rsidR="00A83972" w:rsidDel="009E44D3">
          <w:delText>years</w:delText>
        </w:r>
        <w:r w:rsidR="00A83972" w:rsidRPr="00E24DBE" w:rsidDel="009E44D3">
          <w:delText xml:space="preserve"> </w:delText>
        </w:r>
        <w:r w:rsidR="00A83972" w:rsidDel="009E44D3">
          <w:delText>of</w:delText>
        </w:r>
        <w:r w:rsidR="00A83972" w:rsidRPr="00E24DBE" w:rsidDel="009E44D3">
          <w:delText xml:space="preserve"> </w:delText>
        </w:r>
        <w:r w:rsidR="00A83972" w:rsidDel="009E44D3">
          <w:delText>application</w:delText>
        </w:r>
        <w:r w:rsidR="00A83972" w:rsidRPr="00E24DBE" w:rsidDel="009E44D3">
          <w:delText xml:space="preserve"> </w:delText>
        </w:r>
        <w:r w:rsidR="00A83972" w:rsidDel="009E44D3">
          <w:delText>of</w:delText>
        </w:r>
        <w:r w:rsidR="00A83972" w:rsidRPr="00E24DBE" w:rsidDel="009E44D3">
          <w:delText xml:space="preserve"> </w:delText>
        </w:r>
        <w:r w:rsidR="00A83972" w:rsidDel="009E44D3">
          <w:delText>Directive</w:delText>
        </w:r>
        <w:r w:rsidR="00A83972" w:rsidRPr="00E24DBE" w:rsidDel="009E44D3">
          <w:delText xml:space="preserve"> </w:delText>
        </w:r>
        <w:r w:rsidR="00A83972" w:rsidDel="009E44D3">
          <w:delText>2009/138/EC,</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host</w:delText>
        </w:r>
        <w:r w:rsidR="00A83972" w:rsidRPr="00E24DBE" w:rsidDel="009E44D3">
          <w:delText xml:space="preserve"> </w:delText>
        </w:r>
        <w:r w:rsidR="00A83972" w:rsidDel="009E44D3">
          <w:delText>supervisory</w:delText>
        </w:r>
        <w:r w:rsidR="00A83972" w:rsidRPr="00E24DBE" w:rsidDel="009E44D3">
          <w:delText xml:space="preserve"> </w:delText>
        </w:r>
        <w:r w:rsidR="00A83972" w:rsidDel="009E44D3">
          <w:delText>authority</w:delText>
        </w:r>
        <w:r w:rsidR="00A83972" w:rsidRPr="00E24DBE" w:rsidDel="009E44D3">
          <w:delText xml:space="preserve"> </w:delText>
        </w:r>
        <w:r w:rsidR="00A83972" w:rsidDel="009E44D3">
          <w:delText>should</w:delText>
        </w:r>
        <w:r w:rsidR="00A83972" w:rsidRPr="00E24DBE" w:rsidDel="009E44D3">
          <w:delText xml:space="preserve"> </w:delText>
        </w:r>
        <w:r w:rsidR="00A83972" w:rsidDel="009E44D3">
          <w:delText>ensure</w:delText>
        </w:r>
        <w:r w:rsidR="00A83972" w:rsidRPr="00E24DBE" w:rsidDel="009E44D3">
          <w:delText xml:space="preserve"> </w:delText>
        </w:r>
        <w:r w:rsidR="00A83972" w:rsidDel="009E44D3">
          <w:delText>that</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third-country</w:delText>
        </w:r>
        <w:r w:rsidR="00A83972" w:rsidRPr="00E24DBE" w:rsidDel="009E44D3">
          <w:delText xml:space="preserve"> </w:delText>
        </w:r>
        <w:r w:rsidR="00A83972" w:rsidDel="009E44D3">
          <w:delText>insurance</w:delText>
        </w:r>
        <w:r w:rsidR="00A83972" w:rsidRPr="00E24DBE" w:rsidDel="009E44D3">
          <w:delText xml:space="preserve"> </w:delText>
        </w:r>
        <w:r w:rsidR="00A83972" w:rsidDel="009E44D3">
          <w:delText>undertaking</w:delText>
        </w:r>
        <w:r w:rsidR="00A83972" w:rsidRPr="00E24DBE" w:rsidDel="009E44D3">
          <w:delText xml:space="preserve"> </w:delText>
        </w:r>
        <w:r w:rsidR="00A83972" w:rsidDel="009E44D3">
          <w:delText>also</w:delText>
        </w:r>
        <w:r w:rsidR="00A83972" w:rsidRPr="00E24DBE" w:rsidDel="009E44D3">
          <w:delText xml:space="preserve"> </w:delText>
        </w:r>
        <w:r w:rsidR="00A83972" w:rsidDel="009E44D3">
          <w:delText>submits</w:delText>
        </w:r>
        <w:r w:rsidR="00A83972" w:rsidRPr="00E24DBE" w:rsidDel="009E44D3">
          <w:delText xml:space="preserve"> </w:delText>
        </w:r>
        <w:r w:rsidR="00A83972" w:rsidDel="009E44D3">
          <w:delText>to</w:delText>
        </w:r>
        <w:r w:rsidR="00A83972" w:rsidRPr="00E24DBE" w:rsidDel="009E44D3">
          <w:delText xml:space="preserve"> </w:delText>
        </w:r>
        <w:r w:rsidR="00A83972" w:rsidDel="009E44D3">
          <w:delText>it,</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relevant</w:delText>
        </w:r>
        <w:r w:rsidR="00A83972" w:rsidRPr="00E24DBE" w:rsidDel="009E44D3">
          <w:delText xml:space="preserve"> </w:delText>
        </w:r>
        <w:r w:rsidR="00A83972" w:rsidDel="009E44D3">
          <w:delText>annual</w:delText>
        </w:r>
        <w:r w:rsidR="00A83972" w:rsidRPr="00E24DBE" w:rsidDel="009E44D3">
          <w:delText xml:space="preserve"> </w:delText>
        </w:r>
        <w:r w:rsidR="00A83972" w:rsidDel="009E44D3">
          <w:delText>quantitative</w:delText>
        </w:r>
        <w:r w:rsidR="00A83972" w:rsidRPr="00E24DBE" w:rsidDel="009E44D3">
          <w:delText xml:space="preserve"> </w:delText>
        </w:r>
        <w:r w:rsidR="00A83972" w:rsidDel="009E44D3">
          <w:delText>templates</w:delText>
        </w:r>
        <w:r w:rsidR="00A83972" w:rsidRPr="00E24DBE" w:rsidDel="009E44D3">
          <w:delText xml:space="preserve"> </w:delText>
        </w:r>
        <w:r w:rsidR="00A83972" w:rsidDel="009E44D3">
          <w:delText>referred</w:delText>
        </w:r>
        <w:r w:rsidR="00A83972" w:rsidRPr="00E24DBE" w:rsidDel="009E44D3">
          <w:delText xml:space="preserve"> </w:delText>
        </w:r>
        <w:r w:rsidR="00A83972" w:rsidDel="009E44D3">
          <w:delText>to</w:delText>
        </w:r>
        <w:r w:rsidR="00A83972" w:rsidRPr="00E24DBE" w:rsidDel="009E44D3">
          <w:delText xml:space="preserve"> </w:delText>
        </w:r>
        <w:r w:rsidR="00A83972" w:rsidDel="009E44D3">
          <w:delText>in</w:delText>
        </w:r>
        <w:r w:rsidR="00A83972" w:rsidRPr="00E24DBE" w:rsidDel="009E44D3">
          <w:delText xml:space="preserve"> </w:delText>
        </w:r>
        <w:r w:rsidR="00A83972" w:rsidDel="009E44D3">
          <w:delText>Guideline</w:delText>
        </w:r>
        <w:r w:rsidR="00A83972" w:rsidRPr="00E24DBE" w:rsidDel="009E44D3">
          <w:delText xml:space="preserve"> </w:delText>
        </w:r>
        <w:r w:rsidR="00A83972" w:rsidDel="009E44D3">
          <w:delText>44</w:delText>
        </w:r>
        <w:r w:rsidR="00A83972" w:rsidRPr="00E24DBE" w:rsidDel="009E44D3">
          <w:delText xml:space="preserve"> </w:delText>
        </w:r>
        <w:r w:rsidR="00A83972" w:rsidDel="009E44D3">
          <w:delText>within</w:delText>
        </w:r>
        <w:r w:rsidR="00A83972" w:rsidRPr="00E24DBE" w:rsidDel="009E44D3">
          <w:delText xml:space="preserve"> </w:delText>
        </w:r>
        <w:r w:rsidR="00A83972" w:rsidDel="009E44D3">
          <w:delText>the</w:delText>
        </w:r>
        <w:r w:rsidR="00A83972" w:rsidRPr="00E24DBE" w:rsidDel="009E44D3">
          <w:delText xml:space="preserve"> </w:delText>
        </w:r>
        <w:r w:rsidR="00A83972" w:rsidDel="009E44D3">
          <w:delText>following</w:delText>
        </w:r>
        <w:r w:rsidR="00A83972" w:rsidRPr="00E24DBE" w:rsidDel="009E44D3">
          <w:delText xml:space="preserve"> </w:delText>
        </w:r>
        <w:r w:rsidR="00A83972" w:rsidDel="009E44D3">
          <w:delText>periods:</w:delText>
        </w:r>
      </w:del>
    </w:p>
    <w:p w14:paraId="7E9F2B39" w14:textId="7DBC8861" w:rsidR="00BF6324" w:rsidDel="009E44D3" w:rsidRDefault="00A83972">
      <w:pPr>
        <w:pStyle w:val="ListParagraph"/>
        <w:numPr>
          <w:ilvl w:val="2"/>
          <w:numId w:val="41"/>
        </w:numPr>
        <w:tabs>
          <w:tab w:val="left" w:pos="1491"/>
          <w:tab w:val="left" w:pos="1493"/>
        </w:tabs>
        <w:spacing w:line="276" w:lineRule="auto"/>
        <w:ind w:right="123"/>
        <w:rPr>
          <w:del w:id="491" w:author="Johannes Backer" w:date="2025-03-24T11:23:00Z"/>
        </w:rPr>
        <w:pPrChange w:id="492" w:author="Johannes Backer" w:date="2025-05-15T08:14:00Z">
          <w:pPr>
            <w:pStyle w:val="ListParagraph"/>
            <w:numPr>
              <w:ilvl w:val="2"/>
              <w:numId w:val="24"/>
            </w:numPr>
            <w:tabs>
              <w:tab w:val="left" w:pos="1491"/>
              <w:tab w:val="left" w:pos="1493"/>
            </w:tabs>
            <w:spacing w:line="276" w:lineRule="auto"/>
            <w:ind w:right="123"/>
          </w:pPr>
        </w:pPrChange>
      </w:pPr>
      <w:del w:id="493" w:author="Johannes Backer" w:date="2025-03-24T11:23:00Z">
        <w:r w:rsidDel="009E44D3">
          <w:delText>for</w:delText>
        </w:r>
        <w:r w:rsidRPr="00F97333" w:rsidDel="009E44D3">
          <w:delText xml:space="preserve"> </w:delText>
        </w:r>
        <w:r w:rsidDel="009E44D3">
          <w:delText>the</w:delText>
        </w:r>
        <w:r w:rsidRPr="00F97333" w:rsidDel="009E44D3">
          <w:delText xml:space="preserve"> </w:delText>
        </w:r>
        <w:r w:rsidDel="009E44D3">
          <w:delText>annual</w:delText>
        </w:r>
        <w:r w:rsidRPr="00F97333" w:rsidDel="009E44D3">
          <w:delText xml:space="preserve"> </w:delText>
        </w:r>
        <w:r w:rsidDel="009E44D3">
          <w:delText>quantitative</w:delText>
        </w:r>
        <w:r w:rsidRPr="00F97333" w:rsidDel="009E44D3">
          <w:delText xml:space="preserve"> </w:delText>
        </w:r>
        <w:r w:rsidDel="009E44D3">
          <w:delText>templates</w:delText>
        </w:r>
        <w:r w:rsidRPr="00F97333" w:rsidDel="009E44D3">
          <w:delText xml:space="preserve"> </w:delText>
        </w:r>
        <w:r w:rsidDel="009E44D3">
          <w:delText>related</w:delText>
        </w:r>
        <w:r w:rsidRPr="00F97333" w:rsidDel="009E44D3">
          <w:delText xml:space="preserve"> </w:delText>
        </w:r>
        <w:r w:rsidDel="009E44D3">
          <w:delText>to</w:delText>
        </w:r>
        <w:r w:rsidRPr="00F97333" w:rsidDel="009E44D3">
          <w:delText xml:space="preserve"> </w:delText>
        </w:r>
        <w:r w:rsidDel="009E44D3">
          <w:delText>the</w:delText>
        </w:r>
        <w:r w:rsidRPr="00F97333" w:rsidDel="009E44D3">
          <w:delText xml:space="preserve"> </w:delText>
        </w:r>
        <w:r w:rsidDel="009E44D3">
          <w:delText>financial</w:delText>
        </w:r>
        <w:r w:rsidRPr="00F97333" w:rsidDel="009E44D3">
          <w:delText xml:space="preserve"> </w:delText>
        </w:r>
        <w:r w:rsidDel="009E44D3">
          <w:delText>year</w:delText>
        </w:r>
        <w:r w:rsidRPr="00F97333" w:rsidDel="009E44D3">
          <w:delText xml:space="preserve"> </w:delText>
        </w:r>
        <w:r w:rsidDel="009E44D3">
          <w:delText>of</w:delText>
        </w:r>
        <w:r w:rsidRPr="00F97333" w:rsidDel="009E44D3">
          <w:delText xml:space="preserve"> </w:delText>
        </w:r>
        <w:r w:rsidDel="009E44D3">
          <w:delText>the</w:delText>
        </w:r>
        <w:r w:rsidRPr="00F97333" w:rsidDel="009E44D3">
          <w:delText xml:space="preserve"> </w:delText>
        </w:r>
        <w:r w:rsidDel="009E44D3">
          <w:delText>undertaking</w:delText>
        </w:r>
        <w:r w:rsidRPr="00F97333" w:rsidDel="009E44D3">
          <w:delText xml:space="preserve"> </w:delText>
        </w:r>
        <w:r w:rsidDel="009E44D3">
          <w:delText>ending</w:delText>
        </w:r>
        <w:r w:rsidRPr="00F97333" w:rsidDel="009E44D3">
          <w:delText xml:space="preserve"> </w:delText>
        </w:r>
        <w:r w:rsidDel="009E44D3">
          <w:delText>on,</w:delText>
        </w:r>
        <w:r w:rsidRPr="00F97333" w:rsidDel="009E44D3">
          <w:delText xml:space="preserve"> </w:delText>
        </w:r>
        <w:r w:rsidDel="009E44D3">
          <w:delText>or</w:delText>
        </w:r>
        <w:r w:rsidRPr="00F97333" w:rsidDel="009E44D3">
          <w:delText xml:space="preserve"> </w:delText>
        </w:r>
        <w:r w:rsidDel="009E44D3">
          <w:delText>after</w:delText>
        </w:r>
        <w:r w:rsidRPr="00F97333" w:rsidDel="009E44D3">
          <w:delText xml:space="preserve"> </w:delText>
        </w:r>
        <w:r w:rsidDel="009E44D3">
          <w:delText>30</w:delText>
        </w:r>
        <w:r w:rsidRPr="00F97333" w:rsidDel="009E44D3">
          <w:delText xml:space="preserve"> </w:delText>
        </w:r>
        <w:r w:rsidDel="009E44D3">
          <w:delText>June</w:delText>
        </w:r>
        <w:r w:rsidRPr="00F97333" w:rsidDel="009E44D3">
          <w:delText xml:space="preserve"> </w:delText>
        </w:r>
        <w:r w:rsidDel="009E44D3">
          <w:delText>2016</w:delText>
        </w:r>
        <w:r w:rsidRPr="00F97333" w:rsidDel="009E44D3">
          <w:delText xml:space="preserve"> </w:delText>
        </w:r>
        <w:r w:rsidDel="009E44D3">
          <w:delText>but</w:delText>
        </w:r>
        <w:r w:rsidRPr="00F97333" w:rsidDel="009E44D3">
          <w:delText xml:space="preserve"> </w:delText>
        </w:r>
        <w:r w:rsidDel="009E44D3">
          <w:delText>before</w:delText>
        </w:r>
        <w:r w:rsidRPr="00F97333" w:rsidDel="009E44D3">
          <w:delText xml:space="preserve"> </w:delText>
        </w:r>
        <w:r w:rsidDel="009E44D3">
          <w:delText>1</w:delText>
        </w:r>
        <w:r w:rsidRPr="00F97333" w:rsidDel="009E44D3">
          <w:delText xml:space="preserve"> </w:delText>
        </w:r>
        <w:r w:rsidDel="009E44D3">
          <w:delText>January</w:delText>
        </w:r>
        <w:r w:rsidRPr="00F97333" w:rsidDel="009E44D3">
          <w:delText xml:space="preserve"> </w:delText>
        </w:r>
        <w:r w:rsidDel="009E44D3">
          <w:delText>2017,</w:delText>
        </w:r>
        <w:r w:rsidRPr="00F97333" w:rsidDel="009E44D3">
          <w:delText xml:space="preserve"> </w:delText>
        </w:r>
        <w:r w:rsidDel="009E44D3">
          <w:delText>no</w:delText>
        </w:r>
        <w:r w:rsidRPr="00F97333" w:rsidDel="009E44D3">
          <w:delText xml:space="preserve"> </w:delText>
        </w:r>
        <w:r w:rsidDel="009E44D3">
          <w:delText>later</w:delText>
        </w:r>
        <w:r w:rsidRPr="00F97333" w:rsidDel="009E44D3">
          <w:delText xml:space="preserve"> </w:delText>
        </w:r>
        <w:r w:rsidDel="009E44D3">
          <w:delText>than</w:delText>
        </w:r>
        <w:r w:rsidRPr="00F97333" w:rsidDel="009E44D3">
          <w:delText xml:space="preserve"> </w:delText>
        </w:r>
        <w:r w:rsidDel="009E44D3">
          <w:delText>20</w:delText>
        </w:r>
        <w:r w:rsidRPr="00F97333" w:rsidDel="009E44D3">
          <w:delText xml:space="preserve"> </w:delText>
        </w:r>
        <w:r w:rsidDel="009E44D3">
          <w:delText>weeks</w:delText>
        </w:r>
        <w:r w:rsidRPr="00F97333" w:rsidDel="009E44D3">
          <w:delText xml:space="preserve"> </w:delText>
        </w:r>
        <w:r w:rsidDel="009E44D3">
          <w:delText>after</w:delText>
        </w:r>
        <w:r w:rsidRPr="00F97333" w:rsidDel="009E44D3">
          <w:delText xml:space="preserve"> </w:delText>
        </w:r>
        <w:r w:rsidDel="009E44D3">
          <w:delText>the</w:delText>
        </w:r>
        <w:r w:rsidRPr="00F97333" w:rsidDel="009E44D3">
          <w:delText xml:space="preserve"> </w:delText>
        </w:r>
        <w:r w:rsidDel="009E44D3">
          <w:delText>undertaking’s</w:delText>
        </w:r>
        <w:r w:rsidRPr="00F97333" w:rsidDel="009E44D3">
          <w:delText xml:space="preserve"> </w:delText>
        </w:r>
        <w:r w:rsidDel="009E44D3">
          <w:delText>financial</w:delText>
        </w:r>
        <w:r w:rsidRPr="00F97333" w:rsidDel="009E44D3">
          <w:delText xml:space="preserve"> </w:delText>
        </w:r>
        <w:r w:rsidDel="009E44D3">
          <w:delText>year</w:delText>
        </w:r>
        <w:r w:rsidRPr="00F97333" w:rsidDel="009E44D3">
          <w:delText xml:space="preserve"> </w:delText>
        </w:r>
        <w:r w:rsidDel="009E44D3">
          <w:delText>end;</w:delText>
        </w:r>
      </w:del>
    </w:p>
    <w:p w14:paraId="3B4A28B7" w14:textId="66D533C6" w:rsidR="00BF6324" w:rsidDel="009E44D3" w:rsidRDefault="00A83972">
      <w:pPr>
        <w:pStyle w:val="ListParagraph"/>
        <w:numPr>
          <w:ilvl w:val="2"/>
          <w:numId w:val="41"/>
        </w:numPr>
        <w:tabs>
          <w:tab w:val="left" w:pos="1491"/>
          <w:tab w:val="left" w:pos="1493"/>
        </w:tabs>
        <w:spacing w:line="276" w:lineRule="auto"/>
        <w:ind w:right="123"/>
        <w:rPr>
          <w:del w:id="494" w:author="Johannes Backer" w:date="2025-03-24T11:23:00Z"/>
        </w:rPr>
        <w:pPrChange w:id="495" w:author="Johannes Backer" w:date="2025-05-15T08:14:00Z">
          <w:pPr>
            <w:pStyle w:val="ListParagraph"/>
            <w:numPr>
              <w:ilvl w:val="2"/>
              <w:numId w:val="24"/>
            </w:numPr>
            <w:tabs>
              <w:tab w:val="left" w:pos="1491"/>
              <w:tab w:val="left" w:pos="1493"/>
            </w:tabs>
            <w:spacing w:line="276" w:lineRule="auto"/>
            <w:ind w:right="123"/>
          </w:pPr>
        </w:pPrChange>
      </w:pPr>
      <w:del w:id="496" w:author="Johannes Backer" w:date="2025-03-24T11:23:00Z">
        <w:r w:rsidDel="009E44D3">
          <w:delText>for</w:delText>
        </w:r>
        <w:r w:rsidRPr="00F97333" w:rsidDel="009E44D3">
          <w:delText xml:space="preserve"> </w:delText>
        </w:r>
        <w:r w:rsidDel="009E44D3">
          <w:delText>the</w:delText>
        </w:r>
        <w:r w:rsidRPr="00F97333" w:rsidDel="009E44D3">
          <w:delText xml:space="preserve"> </w:delText>
        </w:r>
        <w:r w:rsidDel="009E44D3">
          <w:delText>annual</w:delText>
        </w:r>
        <w:r w:rsidRPr="00F97333" w:rsidDel="009E44D3">
          <w:delText xml:space="preserve"> </w:delText>
        </w:r>
        <w:r w:rsidDel="009E44D3">
          <w:delText>quantitative</w:delText>
        </w:r>
        <w:r w:rsidRPr="00F97333" w:rsidDel="009E44D3">
          <w:delText xml:space="preserve"> </w:delText>
        </w:r>
        <w:r w:rsidDel="009E44D3">
          <w:delText>templates</w:delText>
        </w:r>
        <w:r w:rsidRPr="00F97333" w:rsidDel="009E44D3">
          <w:delText xml:space="preserve"> </w:delText>
        </w:r>
        <w:r w:rsidDel="009E44D3">
          <w:delText>related</w:delText>
        </w:r>
        <w:r w:rsidRPr="00F97333" w:rsidDel="009E44D3">
          <w:delText xml:space="preserve"> </w:delText>
        </w:r>
        <w:r w:rsidDel="009E44D3">
          <w:delText>to</w:delText>
        </w:r>
        <w:r w:rsidRPr="00F97333" w:rsidDel="009E44D3">
          <w:delText xml:space="preserve"> </w:delText>
        </w:r>
        <w:r w:rsidDel="009E44D3">
          <w:delText>the</w:delText>
        </w:r>
        <w:r w:rsidRPr="00F97333" w:rsidDel="009E44D3">
          <w:delText xml:space="preserve"> </w:delText>
        </w:r>
        <w:r w:rsidDel="009E44D3">
          <w:delText>financial</w:delText>
        </w:r>
        <w:r w:rsidRPr="00F97333" w:rsidDel="009E44D3">
          <w:delText xml:space="preserve"> </w:delText>
        </w:r>
        <w:r w:rsidDel="009E44D3">
          <w:delText>year</w:delText>
        </w:r>
        <w:r w:rsidRPr="00F97333" w:rsidDel="009E44D3">
          <w:delText xml:space="preserve"> </w:delText>
        </w:r>
        <w:r w:rsidDel="009E44D3">
          <w:delText>of</w:delText>
        </w:r>
        <w:r w:rsidRPr="00F97333" w:rsidDel="009E44D3">
          <w:delText xml:space="preserve"> </w:delText>
        </w:r>
        <w:r w:rsidDel="009E44D3">
          <w:delText>the</w:delText>
        </w:r>
        <w:r w:rsidRPr="00F97333" w:rsidDel="009E44D3">
          <w:delText xml:space="preserve"> </w:delText>
        </w:r>
        <w:r w:rsidDel="009E44D3">
          <w:delText>undertaking</w:delText>
        </w:r>
        <w:r w:rsidRPr="00F97333" w:rsidDel="009E44D3">
          <w:delText xml:space="preserve"> </w:delText>
        </w:r>
        <w:r w:rsidDel="009E44D3">
          <w:delText>ending</w:delText>
        </w:r>
        <w:r w:rsidRPr="00F97333" w:rsidDel="009E44D3">
          <w:delText xml:space="preserve"> </w:delText>
        </w:r>
        <w:r w:rsidDel="009E44D3">
          <w:delText>on,</w:delText>
        </w:r>
        <w:r w:rsidRPr="00F97333" w:rsidDel="009E44D3">
          <w:delText xml:space="preserve"> </w:delText>
        </w:r>
        <w:r w:rsidDel="009E44D3">
          <w:delText>or</w:delText>
        </w:r>
        <w:r w:rsidRPr="00F97333" w:rsidDel="009E44D3">
          <w:delText xml:space="preserve"> </w:delText>
        </w:r>
        <w:r w:rsidDel="009E44D3">
          <w:delText>after</w:delText>
        </w:r>
        <w:r w:rsidRPr="00F97333" w:rsidDel="009E44D3">
          <w:delText xml:space="preserve"> </w:delText>
        </w:r>
        <w:r w:rsidDel="009E44D3">
          <w:delText>1</w:delText>
        </w:r>
        <w:r w:rsidRPr="00F97333" w:rsidDel="009E44D3">
          <w:delText xml:space="preserve"> </w:delText>
        </w:r>
        <w:r w:rsidDel="009E44D3">
          <w:delText>January</w:delText>
        </w:r>
        <w:r w:rsidRPr="00F97333" w:rsidDel="009E44D3">
          <w:delText xml:space="preserve"> </w:delText>
        </w:r>
        <w:r w:rsidDel="009E44D3">
          <w:delText>2017</w:delText>
        </w:r>
        <w:r w:rsidRPr="00F97333" w:rsidDel="009E44D3">
          <w:delText xml:space="preserve"> </w:delText>
        </w:r>
        <w:r w:rsidDel="009E44D3">
          <w:delText>but</w:delText>
        </w:r>
        <w:r w:rsidRPr="00F97333" w:rsidDel="009E44D3">
          <w:delText xml:space="preserve"> </w:delText>
        </w:r>
        <w:r w:rsidDel="009E44D3">
          <w:delText>before</w:delText>
        </w:r>
        <w:r w:rsidRPr="00F97333" w:rsidDel="009E44D3">
          <w:delText xml:space="preserve"> </w:delText>
        </w:r>
        <w:r w:rsidDel="009E44D3">
          <w:delText>1</w:delText>
        </w:r>
        <w:r w:rsidRPr="00F97333" w:rsidDel="009E44D3">
          <w:delText xml:space="preserve"> </w:delText>
        </w:r>
        <w:r w:rsidDel="009E44D3">
          <w:delText>January</w:delText>
        </w:r>
        <w:r w:rsidRPr="00F97333" w:rsidDel="009E44D3">
          <w:delText xml:space="preserve"> </w:delText>
        </w:r>
        <w:r w:rsidDel="009E44D3">
          <w:delText>2018,</w:delText>
        </w:r>
        <w:r w:rsidRPr="00F97333" w:rsidDel="009E44D3">
          <w:delText xml:space="preserve"> </w:delText>
        </w:r>
        <w:r w:rsidDel="009E44D3">
          <w:delText>no</w:delText>
        </w:r>
        <w:r w:rsidRPr="00F97333" w:rsidDel="009E44D3">
          <w:delText xml:space="preserve"> </w:delText>
        </w:r>
        <w:r w:rsidDel="009E44D3">
          <w:delText>later</w:delText>
        </w:r>
        <w:r w:rsidRPr="00F97333" w:rsidDel="009E44D3">
          <w:delText xml:space="preserve"> </w:delText>
        </w:r>
        <w:r w:rsidDel="009E44D3">
          <w:delText>than</w:delText>
        </w:r>
        <w:r w:rsidRPr="00F97333" w:rsidDel="009E44D3">
          <w:delText xml:space="preserve"> </w:delText>
        </w:r>
        <w:r w:rsidDel="009E44D3">
          <w:delText>18</w:delText>
        </w:r>
        <w:r w:rsidRPr="00F97333" w:rsidDel="009E44D3">
          <w:delText xml:space="preserve"> </w:delText>
        </w:r>
        <w:r w:rsidDel="009E44D3">
          <w:delText>weeks</w:delText>
        </w:r>
        <w:r w:rsidRPr="00F97333" w:rsidDel="009E44D3">
          <w:delText xml:space="preserve"> </w:delText>
        </w:r>
        <w:r w:rsidDel="009E44D3">
          <w:delText>after</w:delText>
        </w:r>
        <w:r w:rsidRPr="00F97333" w:rsidDel="009E44D3">
          <w:delText xml:space="preserve"> </w:delText>
        </w:r>
        <w:r w:rsidDel="009E44D3">
          <w:delText>the</w:delText>
        </w:r>
        <w:r w:rsidRPr="00F97333" w:rsidDel="009E44D3">
          <w:delText xml:space="preserve"> </w:delText>
        </w:r>
        <w:r w:rsidDel="009E44D3">
          <w:delText>undertaking’s</w:delText>
        </w:r>
        <w:r w:rsidRPr="00F97333" w:rsidDel="009E44D3">
          <w:delText xml:space="preserve"> </w:delText>
        </w:r>
        <w:r w:rsidDel="009E44D3">
          <w:delText>financial</w:delText>
        </w:r>
        <w:r w:rsidRPr="00F97333" w:rsidDel="009E44D3">
          <w:delText xml:space="preserve"> </w:delText>
        </w:r>
        <w:r w:rsidDel="009E44D3">
          <w:delText>year</w:delText>
        </w:r>
        <w:r w:rsidRPr="00F97333" w:rsidDel="009E44D3">
          <w:delText xml:space="preserve"> </w:delText>
        </w:r>
        <w:r w:rsidDel="009E44D3">
          <w:delText>end;</w:delText>
        </w:r>
      </w:del>
    </w:p>
    <w:p w14:paraId="2708BA64" w14:textId="50D75EDF" w:rsidR="00BF6324" w:rsidDel="009E44D3" w:rsidRDefault="00A83972">
      <w:pPr>
        <w:pStyle w:val="ListParagraph"/>
        <w:numPr>
          <w:ilvl w:val="2"/>
          <w:numId w:val="41"/>
        </w:numPr>
        <w:tabs>
          <w:tab w:val="left" w:pos="1493"/>
        </w:tabs>
        <w:spacing w:line="276" w:lineRule="auto"/>
        <w:ind w:right="123"/>
        <w:rPr>
          <w:del w:id="497" w:author="Johannes Backer" w:date="2025-03-24T11:23:00Z"/>
        </w:rPr>
        <w:pPrChange w:id="498" w:author="Johannes Backer" w:date="2025-05-15T08:14:00Z">
          <w:pPr>
            <w:pStyle w:val="ListParagraph"/>
            <w:numPr>
              <w:ilvl w:val="2"/>
              <w:numId w:val="24"/>
            </w:numPr>
            <w:tabs>
              <w:tab w:val="left" w:pos="1493"/>
            </w:tabs>
            <w:spacing w:line="276" w:lineRule="auto"/>
            <w:ind w:right="123"/>
          </w:pPr>
        </w:pPrChange>
      </w:pPr>
      <w:del w:id="499" w:author="Johannes Backer" w:date="2025-03-24T11:23:00Z">
        <w:r w:rsidDel="009E44D3">
          <w:delText>for</w:delText>
        </w:r>
        <w:r w:rsidRPr="00F97333" w:rsidDel="009E44D3">
          <w:delText xml:space="preserve"> </w:delText>
        </w:r>
        <w:r w:rsidDel="009E44D3">
          <w:delText>the</w:delText>
        </w:r>
        <w:r w:rsidRPr="00F97333" w:rsidDel="009E44D3">
          <w:delText xml:space="preserve"> </w:delText>
        </w:r>
        <w:r w:rsidDel="009E44D3">
          <w:delText>annual</w:delText>
        </w:r>
        <w:r w:rsidRPr="00F97333" w:rsidDel="009E44D3">
          <w:delText xml:space="preserve"> </w:delText>
        </w:r>
        <w:r w:rsidDel="009E44D3">
          <w:delText>quantitative</w:delText>
        </w:r>
        <w:r w:rsidRPr="00F97333" w:rsidDel="009E44D3">
          <w:delText xml:space="preserve"> </w:delText>
        </w:r>
        <w:r w:rsidDel="009E44D3">
          <w:delText>templates</w:delText>
        </w:r>
        <w:r w:rsidRPr="00F97333" w:rsidDel="009E44D3">
          <w:delText xml:space="preserve"> </w:delText>
        </w:r>
        <w:r w:rsidDel="009E44D3">
          <w:delText>related</w:delText>
        </w:r>
        <w:r w:rsidRPr="00F97333" w:rsidDel="009E44D3">
          <w:delText xml:space="preserve"> </w:delText>
        </w:r>
        <w:r w:rsidDel="009E44D3">
          <w:delText>to</w:delText>
        </w:r>
        <w:r w:rsidRPr="00F97333" w:rsidDel="009E44D3">
          <w:delText xml:space="preserve"> </w:delText>
        </w:r>
        <w:r w:rsidDel="009E44D3">
          <w:delText>the</w:delText>
        </w:r>
        <w:r w:rsidRPr="00F97333" w:rsidDel="009E44D3">
          <w:delText xml:space="preserve"> </w:delText>
        </w:r>
        <w:r w:rsidDel="009E44D3">
          <w:delText>financial</w:delText>
        </w:r>
        <w:r w:rsidRPr="00F97333" w:rsidDel="009E44D3">
          <w:delText xml:space="preserve"> </w:delText>
        </w:r>
        <w:r w:rsidDel="009E44D3">
          <w:delText>year</w:delText>
        </w:r>
        <w:r w:rsidRPr="00F97333" w:rsidDel="009E44D3">
          <w:delText xml:space="preserve"> </w:delText>
        </w:r>
        <w:r w:rsidDel="009E44D3">
          <w:delText>of</w:delText>
        </w:r>
        <w:r w:rsidRPr="00F97333" w:rsidDel="009E44D3">
          <w:delText xml:space="preserve"> </w:delText>
        </w:r>
        <w:r w:rsidDel="009E44D3">
          <w:delText>the</w:delText>
        </w:r>
        <w:r w:rsidRPr="00F97333" w:rsidDel="009E44D3">
          <w:delText xml:space="preserve"> </w:delText>
        </w:r>
        <w:r w:rsidDel="009E44D3">
          <w:delText>undertaking</w:delText>
        </w:r>
        <w:r w:rsidRPr="00F97333" w:rsidDel="009E44D3">
          <w:delText xml:space="preserve"> </w:delText>
        </w:r>
        <w:r w:rsidDel="009E44D3">
          <w:delText>ending</w:delText>
        </w:r>
        <w:r w:rsidRPr="00F97333" w:rsidDel="009E44D3">
          <w:delText xml:space="preserve"> </w:delText>
        </w:r>
        <w:r w:rsidDel="009E44D3">
          <w:delText>on,</w:delText>
        </w:r>
        <w:r w:rsidRPr="00F97333" w:rsidDel="009E44D3">
          <w:delText xml:space="preserve"> </w:delText>
        </w:r>
        <w:r w:rsidDel="009E44D3">
          <w:delText>or</w:delText>
        </w:r>
        <w:r w:rsidRPr="00F97333" w:rsidDel="009E44D3">
          <w:delText xml:space="preserve"> </w:delText>
        </w:r>
        <w:r w:rsidDel="009E44D3">
          <w:delText>after</w:delText>
        </w:r>
        <w:r w:rsidRPr="00F97333" w:rsidDel="009E44D3">
          <w:delText xml:space="preserve"> </w:delText>
        </w:r>
        <w:r w:rsidDel="009E44D3">
          <w:delText>1</w:delText>
        </w:r>
        <w:r w:rsidRPr="00F97333" w:rsidDel="009E44D3">
          <w:delText xml:space="preserve"> </w:delText>
        </w:r>
        <w:r w:rsidDel="009E44D3">
          <w:delText>January</w:delText>
        </w:r>
        <w:r w:rsidRPr="00F97333" w:rsidDel="009E44D3">
          <w:delText xml:space="preserve"> </w:delText>
        </w:r>
        <w:r w:rsidDel="009E44D3">
          <w:delText>2018</w:delText>
        </w:r>
        <w:r w:rsidRPr="00F97333" w:rsidDel="009E44D3">
          <w:delText xml:space="preserve"> </w:delText>
        </w:r>
        <w:r w:rsidDel="009E44D3">
          <w:delText>but</w:delText>
        </w:r>
        <w:r w:rsidRPr="00F97333" w:rsidDel="009E44D3">
          <w:delText xml:space="preserve"> </w:delText>
        </w:r>
        <w:r w:rsidDel="009E44D3">
          <w:delText>before</w:delText>
        </w:r>
        <w:r w:rsidRPr="00F97333" w:rsidDel="009E44D3">
          <w:delText xml:space="preserve"> </w:delText>
        </w:r>
        <w:r w:rsidDel="009E44D3">
          <w:delText>1</w:delText>
        </w:r>
        <w:r w:rsidRPr="00F97333" w:rsidDel="009E44D3">
          <w:delText xml:space="preserve"> </w:delText>
        </w:r>
        <w:r w:rsidDel="009E44D3">
          <w:delText>January</w:delText>
        </w:r>
        <w:r w:rsidRPr="00F97333" w:rsidDel="009E44D3">
          <w:delText xml:space="preserve"> </w:delText>
        </w:r>
        <w:r w:rsidDel="009E44D3">
          <w:delText>2019,</w:delText>
        </w:r>
        <w:r w:rsidRPr="00F97333" w:rsidDel="009E44D3">
          <w:delText xml:space="preserve"> </w:delText>
        </w:r>
        <w:r w:rsidDel="009E44D3">
          <w:delText>no</w:delText>
        </w:r>
        <w:r w:rsidRPr="00F97333" w:rsidDel="009E44D3">
          <w:delText xml:space="preserve"> </w:delText>
        </w:r>
        <w:r w:rsidDel="009E44D3">
          <w:delText>later</w:delText>
        </w:r>
        <w:r w:rsidRPr="00F97333" w:rsidDel="009E44D3">
          <w:delText xml:space="preserve"> </w:delText>
        </w:r>
        <w:r w:rsidDel="009E44D3">
          <w:delText>than</w:delText>
        </w:r>
        <w:r w:rsidRPr="00F97333" w:rsidDel="009E44D3">
          <w:delText xml:space="preserve"> </w:delText>
        </w:r>
        <w:r w:rsidDel="009E44D3">
          <w:delText>16</w:delText>
        </w:r>
        <w:r w:rsidRPr="00F97333" w:rsidDel="009E44D3">
          <w:delText xml:space="preserve"> </w:delText>
        </w:r>
        <w:r w:rsidDel="009E44D3">
          <w:delText>weeks</w:delText>
        </w:r>
        <w:r w:rsidRPr="00F97333" w:rsidDel="009E44D3">
          <w:delText xml:space="preserve"> </w:delText>
        </w:r>
        <w:r w:rsidDel="009E44D3">
          <w:delText>after</w:delText>
        </w:r>
        <w:r w:rsidRPr="00F97333" w:rsidDel="009E44D3">
          <w:delText xml:space="preserve"> </w:delText>
        </w:r>
        <w:r w:rsidDel="009E44D3">
          <w:delText>the</w:delText>
        </w:r>
        <w:r w:rsidRPr="00F97333" w:rsidDel="009E44D3">
          <w:delText xml:space="preserve"> </w:delText>
        </w:r>
        <w:r w:rsidDel="009E44D3">
          <w:delText>undertaking’s</w:delText>
        </w:r>
        <w:r w:rsidRPr="00F97333" w:rsidDel="009E44D3">
          <w:delText xml:space="preserve"> </w:delText>
        </w:r>
        <w:r w:rsidDel="009E44D3">
          <w:delText>financial</w:delText>
        </w:r>
        <w:r w:rsidRPr="00F97333" w:rsidDel="009E44D3">
          <w:delText xml:space="preserve"> </w:delText>
        </w:r>
        <w:r w:rsidDel="009E44D3">
          <w:delText>year</w:delText>
        </w:r>
        <w:r w:rsidRPr="00F97333" w:rsidDel="009E44D3">
          <w:delText xml:space="preserve"> </w:delText>
        </w:r>
        <w:r w:rsidDel="009E44D3">
          <w:delText>end.</w:delText>
        </w:r>
      </w:del>
    </w:p>
    <w:p w14:paraId="14E353DD" w14:textId="529F8C5E" w:rsidR="00BF6324" w:rsidDel="009E44D3" w:rsidRDefault="00A51A09">
      <w:pPr>
        <w:pStyle w:val="Heading1"/>
        <w:ind w:right="124"/>
        <w:rPr>
          <w:del w:id="500" w:author="Johannes Backer" w:date="2025-03-24T11:23:00Z"/>
        </w:rPr>
      </w:pPr>
      <w:del w:id="501" w:author="Johannes Backer" w:date="2025-03-24T11:23:00Z">
        <w:r w:rsidDel="009E44D3">
          <w:delText>Guideline</w:delText>
        </w:r>
        <w:r w:rsidDel="009E44D3">
          <w:rPr>
            <w:rFonts w:ascii="Times New Roman"/>
            <w:b w:val="0"/>
          </w:rPr>
          <w:delText xml:space="preserve"> </w:delText>
        </w:r>
        <w:r w:rsidDel="009E44D3">
          <w:delText>61</w:delText>
        </w:r>
        <w:r w:rsidDel="009E44D3">
          <w:rPr>
            <w:rFonts w:ascii="Times New Roman"/>
            <w:b w:val="0"/>
          </w:rPr>
          <w:delText xml:space="preserve"> </w:delText>
        </w:r>
        <w:r w:rsidDel="009E44D3">
          <w:delText>-</w:delText>
        </w:r>
        <w:r w:rsidDel="009E44D3">
          <w:rPr>
            <w:rFonts w:ascii="Times New Roman"/>
            <w:b w:val="0"/>
          </w:rPr>
          <w:delText xml:space="preserve"> </w:delText>
        </w:r>
        <w:r w:rsidDel="009E44D3">
          <w:delText>Deadlines</w:delText>
        </w:r>
        <w:r w:rsidDel="009E44D3">
          <w:rPr>
            <w:rFonts w:ascii="Times New Roman"/>
            <w:b w:val="0"/>
          </w:rPr>
          <w:delText xml:space="preserve"> </w:delText>
        </w:r>
        <w:r w:rsidDel="009E44D3">
          <w:delText>for</w:delText>
        </w:r>
        <w:r w:rsidDel="009E44D3">
          <w:rPr>
            <w:rFonts w:ascii="Times New Roman"/>
            <w:b w:val="0"/>
          </w:rPr>
          <w:delText xml:space="preserve"> </w:delText>
        </w:r>
        <w:r w:rsidDel="009E44D3">
          <w:delText>the</w:delText>
        </w:r>
        <w:r w:rsidDel="009E44D3">
          <w:rPr>
            <w:rFonts w:ascii="Times New Roman"/>
            <w:b w:val="0"/>
          </w:rPr>
          <w:delText xml:space="preserve"> </w:delText>
        </w:r>
        <w:r w:rsidDel="009E44D3">
          <w:delText>submission</w:delText>
        </w:r>
        <w:r w:rsidDel="009E44D3">
          <w:rPr>
            <w:rFonts w:ascii="Times New Roman"/>
            <w:b w:val="0"/>
          </w:rPr>
          <w:delText xml:space="preserve"> </w:delText>
        </w:r>
        <w:r w:rsidDel="009E44D3">
          <w:delText>of</w:delText>
        </w:r>
        <w:r w:rsidDel="009E44D3">
          <w:rPr>
            <w:rFonts w:ascii="Times New Roman"/>
            <w:b w:val="0"/>
          </w:rPr>
          <w:delText xml:space="preserve"> </w:delText>
        </w:r>
        <w:r w:rsidDel="009E44D3">
          <w:delText>the</w:delText>
        </w:r>
        <w:r w:rsidDel="009E44D3">
          <w:rPr>
            <w:rFonts w:ascii="Times New Roman"/>
            <w:b w:val="0"/>
          </w:rPr>
          <w:delText xml:space="preserve"> </w:delText>
        </w:r>
        <w:r w:rsidDel="009E44D3">
          <w:delText>quarterly</w:delText>
        </w:r>
        <w:r w:rsidDel="009E44D3">
          <w:rPr>
            <w:rFonts w:ascii="Times New Roman"/>
            <w:b w:val="0"/>
          </w:rPr>
          <w:delText xml:space="preserve"> </w:delText>
        </w:r>
        <w:r w:rsidDel="009E44D3">
          <w:delText>quantitative</w:delText>
        </w:r>
        <w:r w:rsidDel="009E44D3">
          <w:rPr>
            <w:rFonts w:ascii="Times New Roman"/>
            <w:b w:val="0"/>
          </w:rPr>
          <w:delText xml:space="preserve"> </w:delText>
        </w:r>
        <w:r w:rsidDel="009E44D3">
          <w:rPr>
            <w:spacing w:val="-2"/>
          </w:rPr>
          <w:delText>templates</w:delText>
        </w:r>
      </w:del>
    </w:p>
    <w:p w14:paraId="70150E56" w14:textId="1199DDEE" w:rsidR="00BF6324" w:rsidDel="009E44D3" w:rsidRDefault="00AB068A">
      <w:pPr>
        <w:pStyle w:val="ListParagraph"/>
        <w:numPr>
          <w:ilvl w:val="1"/>
          <w:numId w:val="41"/>
        </w:numPr>
        <w:tabs>
          <w:tab w:val="left" w:pos="1493"/>
        </w:tabs>
        <w:spacing w:line="276" w:lineRule="auto"/>
        <w:rPr>
          <w:del w:id="502" w:author="Johannes Backer" w:date="2025-03-24T11:23:00Z"/>
        </w:rPr>
        <w:pPrChange w:id="503" w:author="Johannes Backer" w:date="2025-05-15T08:14:00Z">
          <w:pPr>
            <w:pStyle w:val="ListParagraph"/>
            <w:numPr>
              <w:ilvl w:val="1"/>
              <w:numId w:val="24"/>
            </w:numPr>
            <w:tabs>
              <w:tab w:val="left" w:pos="1493"/>
            </w:tabs>
            <w:spacing w:line="276" w:lineRule="auto"/>
            <w:ind w:left="1152" w:hanging="663"/>
          </w:pPr>
        </w:pPrChange>
      </w:pPr>
      <w:del w:id="504" w:author="Johannes Backer" w:date="2025-03-24T11:23:00Z">
        <w:r w:rsidDel="009E44D3">
          <w:delText xml:space="preserve"> </w:delText>
        </w:r>
        <w:r w:rsidR="00A83972" w:rsidDel="009E44D3">
          <w:delText>Within</w:delText>
        </w:r>
        <w:r w:rsidR="00A83972" w:rsidRPr="00AB068A" w:rsidDel="009E44D3">
          <w:delText xml:space="preserve"> </w:delText>
        </w:r>
        <w:r w:rsidR="00A83972" w:rsidDel="009E44D3">
          <w:delText>the</w:delText>
        </w:r>
        <w:r w:rsidR="00A83972" w:rsidRPr="00AB068A" w:rsidDel="009E44D3">
          <w:delText xml:space="preserve"> </w:delText>
        </w:r>
        <w:r w:rsidR="00A83972" w:rsidDel="009E44D3">
          <w:delText>first</w:delText>
        </w:r>
        <w:r w:rsidR="00A83972" w:rsidRPr="00AB068A" w:rsidDel="009E44D3">
          <w:delText xml:space="preserve"> </w:delText>
        </w:r>
        <w:r w:rsidR="00A83972" w:rsidDel="009E44D3">
          <w:delText>three</w:delText>
        </w:r>
        <w:r w:rsidR="00A83972" w:rsidRPr="00AB068A" w:rsidDel="009E44D3">
          <w:delText xml:space="preserve"> </w:delText>
        </w:r>
        <w:r w:rsidR="00A83972" w:rsidDel="009E44D3">
          <w:delText>years</w:delText>
        </w:r>
        <w:r w:rsidR="00A83972" w:rsidRPr="00AB068A" w:rsidDel="009E44D3">
          <w:delText xml:space="preserve"> </w:delText>
        </w:r>
        <w:r w:rsidR="00A83972" w:rsidDel="009E44D3">
          <w:delText>of</w:delText>
        </w:r>
        <w:r w:rsidR="00A83972" w:rsidRPr="00AB068A" w:rsidDel="009E44D3">
          <w:delText xml:space="preserve"> </w:delText>
        </w:r>
        <w:r w:rsidR="00A83972" w:rsidDel="009E44D3">
          <w:delText>application</w:delText>
        </w:r>
        <w:r w:rsidR="00A83972" w:rsidRPr="00AB068A" w:rsidDel="009E44D3">
          <w:delText xml:space="preserve"> </w:delText>
        </w:r>
        <w:r w:rsidR="00A83972" w:rsidDel="009E44D3">
          <w:delText>of</w:delText>
        </w:r>
        <w:r w:rsidR="00A83972" w:rsidRPr="00AB068A" w:rsidDel="009E44D3">
          <w:delText xml:space="preserve"> </w:delText>
        </w:r>
        <w:r w:rsidR="00A83972" w:rsidDel="009E44D3">
          <w:delText>Directive</w:delText>
        </w:r>
        <w:r w:rsidR="00A83972" w:rsidRPr="00AB068A" w:rsidDel="009E44D3">
          <w:delText xml:space="preserve"> </w:delText>
        </w:r>
        <w:r w:rsidR="00A83972" w:rsidDel="009E44D3">
          <w:delText>2009/138/EC,</w:delText>
        </w:r>
        <w:r w:rsidR="00A83972" w:rsidRPr="00AB068A" w:rsidDel="009E44D3">
          <w:delText xml:space="preserve"> </w:delText>
        </w:r>
        <w:r w:rsidR="00A83972" w:rsidDel="009E44D3">
          <w:delText>the</w:delText>
        </w:r>
        <w:r w:rsidR="00A83972" w:rsidRPr="00AB068A" w:rsidDel="009E44D3">
          <w:delText xml:space="preserve"> </w:delText>
        </w:r>
        <w:r w:rsidR="00A83972" w:rsidDel="009E44D3">
          <w:delText>host</w:delText>
        </w:r>
        <w:r w:rsidR="00A83972" w:rsidRPr="00AB068A" w:rsidDel="009E44D3">
          <w:delText xml:space="preserve"> </w:delText>
        </w:r>
        <w:r w:rsidR="00A83972" w:rsidDel="009E44D3">
          <w:delText>supervisory</w:delText>
        </w:r>
        <w:r w:rsidR="00A83972" w:rsidRPr="00AB068A" w:rsidDel="009E44D3">
          <w:delText xml:space="preserve"> </w:delText>
        </w:r>
        <w:r w:rsidR="00A83972" w:rsidDel="009E44D3">
          <w:delText>authority</w:delText>
        </w:r>
        <w:r w:rsidR="00A83972" w:rsidRPr="00AB068A" w:rsidDel="009E44D3">
          <w:delText xml:space="preserve"> </w:delText>
        </w:r>
        <w:r w:rsidR="00A83972" w:rsidDel="009E44D3">
          <w:delText>should</w:delText>
        </w:r>
        <w:r w:rsidR="00A83972" w:rsidRPr="00AB068A" w:rsidDel="009E44D3">
          <w:delText xml:space="preserve"> </w:delText>
        </w:r>
        <w:r w:rsidR="00A83972" w:rsidDel="009E44D3">
          <w:delText>ensure</w:delText>
        </w:r>
        <w:r w:rsidR="00A83972" w:rsidRPr="00AB068A" w:rsidDel="009E44D3">
          <w:delText xml:space="preserve"> </w:delText>
        </w:r>
        <w:r w:rsidR="00A83972" w:rsidDel="009E44D3">
          <w:delText>that</w:delText>
        </w:r>
        <w:r w:rsidR="00A83972" w:rsidRPr="00AB068A" w:rsidDel="009E44D3">
          <w:delText xml:space="preserve"> </w:delText>
        </w:r>
        <w:r w:rsidR="00A83972" w:rsidDel="009E44D3">
          <w:delText>the</w:delText>
        </w:r>
        <w:r w:rsidR="00A83972" w:rsidRPr="00AB068A" w:rsidDel="009E44D3">
          <w:delText xml:space="preserve"> </w:delText>
        </w:r>
        <w:r w:rsidR="00A83972" w:rsidDel="009E44D3">
          <w:delText>third-country</w:delText>
        </w:r>
        <w:r w:rsidR="00A83972" w:rsidRPr="00AB068A" w:rsidDel="009E44D3">
          <w:delText xml:space="preserve"> </w:delText>
        </w:r>
        <w:r w:rsidR="00A83972" w:rsidDel="009E44D3">
          <w:delText>insurance</w:delText>
        </w:r>
        <w:r w:rsidR="00A83972" w:rsidRPr="00AB068A" w:rsidDel="009E44D3">
          <w:delText xml:space="preserve"> </w:delText>
        </w:r>
        <w:r w:rsidR="00A83972" w:rsidDel="009E44D3">
          <w:delText>undertaking</w:delText>
        </w:r>
        <w:r w:rsidR="00A83972" w:rsidRPr="00AB068A" w:rsidDel="009E44D3">
          <w:delText xml:space="preserve"> </w:delText>
        </w:r>
        <w:r w:rsidR="00A83972" w:rsidDel="009E44D3">
          <w:delText>also</w:delText>
        </w:r>
        <w:r w:rsidR="00A83972" w:rsidRPr="00AB068A" w:rsidDel="009E44D3">
          <w:delText xml:space="preserve"> </w:delText>
        </w:r>
        <w:r w:rsidR="00A83972" w:rsidDel="009E44D3">
          <w:delText>submits</w:delText>
        </w:r>
        <w:r w:rsidR="00A83972" w:rsidRPr="00AB068A" w:rsidDel="009E44D3">
          <w:delText xml:space="preserve"> </w:delText>
        </w:r>
        <w:r w:rsidR="00A83972" w:rsidDel="009E44D3">
          <w:delText>to</w:delText>
        </w:r>
        <w:r w:rsidR="00A83972" w:rsidRPr="00AB068A" w:rsidDel="009E44D3">
          <w:delText xml:space="preserve"> </w:delText>
        </w:r>
        <w:r w:rsidR="00A83972" w:rsidDel="009E44D3">
          <w:delText>it,</w:delText>
        </w:r>
        <w:r w:rsidR="00A83972" w:rsidRPr="00AB068A" w:rsidDel="009E44D3">
          <w:delText xml:space="preserve"> </w:delText>
        </w:r>
        <w:r w:rsidR="00A83972" w:rsidDel="009E44D3">
          <w:delText>the</w:delText>
        </w:r>
        <w:r w:rsidR="00A83972" w:rsidRPr="00AB068A" w:rsidDel="009E44D3">
          <w:delText xml:space="preserve"> </w:delText>
        </w:r>
        <w:r w:rsidR="00A83972" w:rsidDel="009E44D3">
          <w:delText>relevant</w:delText>
        </w:r>
        <w:r w:rsidR="00A83972" w:rsidRPr="00AB068A" w:rsidDel="009E44D3">
          <w:delText xml:space="preserve"> </w:delText>
        </w:r>
        <w:r w:rsidR="00A83972" w:rsidDel="009E44D3">
          <w:delText>quarterly</w:delText>
        </w:r>
        <w:r w:rsidR="00A83972" w:rsidRPr="00AB068A" w:rsidDel="009E44D3">
          <w:delText xml:space="preserve"> </w:delText>
        </w:r>
        <w:r w:rsidR="00A83972" w:rsidDel="009E44D3">
          <w:delText>quantitative</w:delText>
        </w:r>
        <w:r w:rsidR="00A83972" w:rsidRPr="00AB068A" w:rsidDel="009E44D3">
          <w:delText xml:space="preserve"> </w:delText>
        </w:r>
        <w:r w:rsidR="00A83972" w:rsidDel="009E44D3">
          <w:delText>templates</w:delText>
        </w:r>
        <w:r w:rsidR="00A83972" w:rsidRPr="00AB068A" w:rsidDel="009E44D3">
          <w:delText xml:space="preserve"> </w:delText>
        </w:r>
        <w:r w:rsidR="00A83972" w:rsidDel="009E44D3">
          <w:delText>referred</w:delText>
        </w:r>
        <w:r w:rsidR="00A83972" w:rsidRPr="00AB068A" w:rsidDel="009E44D3">
          <w:delText xml:space="preserve"> </w:delText>
        </w:r>
        <w:r w:rsidR="00A83972" w:rsidDel="009E44D3">
          <w:delText>to</w:delText>
        </w:r>
        <w:r w:rsidR="00A83972" w:rsidRPr="00AB068A" w:rsidDel="009E44D3">
          <w:delText xml:space="preserve"> </w:delText>
        </w:r>
        <w:r w:rsidR="00A83972" w:rsidDel="009E44D3">
          <w:delText>in</w:delText>
        </w:r>
        <w:r w:rsidR="00A83972" w:rsidRPr="00AB068A" w:rsidDel="009E44D3">
          <w:delText xml:space="preserve"> </w:delText>
        </w:r>
        <w:r w:rsidR="00A83972" w:rsidDel="009E44D3">
          <w:delText>Guideline</w:delText>
        </w:r>
        <w:r w:rsidR="00A83972" w:rsidRPr="00AB068A" w:rsidDel="009E44D3">
          <w:delText xml:space="preserve"> </w:delText>
        </w:r>
        <w:r w:rsidR="00A83972" w:rsidDel="009E44D3">
          <w:delText>45</w:delText>
        </w:r>
        <w:r w:rsidR="00A83972" w:rsidRPr="00AB068A" w:rsidDel="009E44D3">
          <w:delText xml:space="preserve"> </w:delText>
        </w:r>
        <w:r w:rsidR="00A83972" w:rsidDel="009E44D3">
          <w:delText>within</w:delText>
        </w:r>
        <w:r w:rsidR="00A83972" w:rsidRPr="00AB068A" w:rsidDel="009E44D3">
          <w:delText xml:space="preserve"> </w:delText>
        </w:r>
        <w:r w:rsidR="00A83972" w:rsidDel="009E44D3">
          <w:delText>the</w:delText>
        </w:r>
        <w:r w:rsidR="00A83972" w:rsidRPr="00AB068A" w:rsidDel="009E44D3">
          <w:delText xml:space="preserve"> </w:delText>
        </w:r>
        <w:r w:rsidR="00A83972" w:rsidDel="009E44D3">
          <w:delText>following</w:delText>
        </w:r>
        <w:r w:rsidR="00A83972" w:rsidRPr="00AB068A" w:rsidDel="009E44D3">
          <w:delText xml:space="preserve"> </w:delText>
        </w:r>
        <w:r w:rsidR="00A83972" w:rsidDel="009E44D3">
          <w:delText>periods:</w:delText>
        </w:r>
      </w:del>
    </w:p>
    <w:p w14:paraId="72D3FD43" w14:textId="318E694E" w:rsidR="00BF6324" w:rsidDel="009E44D3" w:rsidRDefault="00A83972">
      <w:pPr>
        <w:pStyle w:val="ListParagraph"/>
        <w:numPr>
          <w:ilvl w:val="2"/>
          <w:numId w:val="41"/>
        </w:numPr>
        <w:tabs>
          <w:tab w:val="left" w:pos="1491"/>
          <w:tab w:val="left" w:pos="1493"/>
        </w:tabs>
        <w:spacing w:line="276" w:lineRule="auto"/>
        <w:ind w:right="123"/>
        <w:rPr>
          <w:del w:id="505" w:author="Johannes Backer" w:date="2025-03-24T11:23:00Z"/>
        </w:rPr>
        <w:pPrChange w:id="506" w:author="Johannes Backer" w:date="2025-05-15T08:14:00Z">
          <w:pPr>
            <w:pStyle w:val="ListParagraph"/>
            <w:numPr>
              <w:ilvl w:val="2"/>
              <w:numId w:val="24"/>
            </w:numPr>
            <w:tabs>
              <w:tab w:val="left" w:pos="1491"/>
              <w:tab w:val="left" w:pos="1493"/>
            </w:tabs>
            <w:spacing w:line="276" w:lineRule="auto"/>
            <w:ind w:right="123"/>
          </w:pPr>
        </w:pPrChange>
      </w:pPr>
      <w:del w:id="507" w:author="Johannes Backer" w:date="2025-03-24T11:23:00Z">
        <w:r w:rsidDel="009E44D3">
          <w:delText>for</w:delText>
        </w:r>
        <w:r w:rsidRPr="001C330B" w:rsidDel="009E44D3">
          <w:delText xml:space="preserve"> </w:delText>
        </w:r>
        <w:r w:rsidDel="009E44D3">
          <w:delText>the</w:delText>
        </w:r>
        <w:r w:rsidRPr="001C330B" w:rsidDel="009E44D3">
          <w:delText xml:space="preserve"> </w:delText>
        </w:r>
        <w:r w:rsidDel="009E44D3">
          <w:delText>quarterly</w:delText>
        </w:r>
        <w:r w:rsidRPr="001C330B" w:rsidDel="009E44D3">
          <w:delText xml:space="preserve"> </w:delText>
        </w:r>
        <w:r w:rsidDel="009E44D3">
          <w:delText>quantitative</w:delText>
        </w:r>
        <w:r w:rsidRPr="001C330B" w:rsidDel="009E44D3">
          <w:delText xml:space="preserve"> </w:delText>
        </w:r>
        <w:r w:rsidDel="009E44D3">
          <w:delText>templates</w:delText>
        </w:r>
        <w:r w:rsidRPr="001C330B" w:rsidDel="009E44D3">
          <w:delText xml:space="preserve"> </w:delText>
        </w:r>
        <w:r w:rsidDel="009E44D3">
          <w:delText>related</w:delText>
        </w:r>
        <w:r w:rsidRPr="001C330B" w:rsidDel="009E44D3">
          <w:delText xml:space="preserve"> </w:delText>
        </w:r>
        <w:r w:rsidDel="009E44D3">
          <w:delText>to</w:delText>
        </w:r>
        <w:r w:rsidRPr="001C330B" w:rsidDel="009E44D3">
          <w:delText xml:space="preserve"> </w:delText>
        </w:r>
        <w:r w:rsidDel="009E44D3">
          <w:delText>any</w:delText>
        </w:r>
        <w:r w:rsidRPr="001C330B" w:rsidDel="009E44D3">
          <w:delText xml:space="preserve"> </w:delText>
        </w:r>
        <w:r w:rsidDel="009E44D3">
          <w:delText>quarter</w:delText>
        </w:r>
        <w:r w:rsidRPr="001C330B" w:rsidDel="009E44D3">
          <w:delText xml:space="preserve"> </w:delText>
        </w:r>
        <w:r w:rsidDel="009E44D3">
          <w:delText>ending</w:delText>
        </w:r>
        <w:r w:rsidRPr="001C330B" w:rsidDel="009E44D3">
          <w:delText xml:space="preserve"> </w:delText>
        </w:r>
        <w:r w:rsidDel="009E44D3">
          <w:delText>on,</w:delText>
        </w:r>
        <w:r w:rsidRPr="001C330B" w:rsidDel="009E44D3">
          <w:delText xml:space="preserve"> </w:delText>
        </w:r>
        <w:r w:rsidDel="009E44D3">
          <w:delText>or</w:delText>
        </w:r>
        <w:r w:rsidRPr="001C330B" w:rsidDel="009E44D3">
          <w:delText xml:space="preserve"> </w:delText>
        </w:r>
        <w:r w:rsidDel="009E44D3">
          <w:delText>after</w:delText>
        </w:r>
        <w:r w:rsidRPr="001C330B" w:rsidDel="009E44D3">
          <w:delText xml:space="preserve"> </w:delText>
        </w:r>
        <w:r w:rsidDel="009E44D3">
          <w:delText>1</w:delText>
        </w:r>
        <w:r w:rsidRPr="001C330B" w:rsidDel="009E44D3">
          <w:delText xml:space="preserve"> </w:delText>
        </w:r>
        <w:r w:rsidDel="009E44D3">
          <w:delText>September</w:delText>
        </w:r>
        <w:r w:rsidRPr="001C330B" w:rsidDel="009E44D3">
          <w:delText xml:space="preserve"> </w:delText>
        </w:r>
        <w:r w:rsidDel="009E44D3">
          <w:delText>2016</w:delText>
        </w:r>
        <w:r w:rsidRPr="001C330B" w:rsidDel="009E44D3">
          <w:delText xml:space="preserve"> </w:delText>
        </w:r>
        <w:r w:rsidDel="009E44D3">
          <w:delText>but</w:delText>
        </w:r>
        <w:r w:rsidRPr="001C330B" w:rsidDel="009E44D3">
          <w:delText xml:space="preserve"> </w:delText>
        </w:r>
        <w:r w:rsidDel="009E44D3">
          <w:delText>before</w:delText>
        </w:r>
        <w:r w:rsidRPr="001C330B" w:rsidDel="009E44D3">
          <w:delText xml:space="preserve"> </w:delText>
        </w:r>
        <w:r w:rsidDel="009E44D3">
          <w:delText>1</w:delText>
        </w:r>
        <w:r w:rsidRPr="001C330B" w:rsidDel="009E44D3">
          <w:delText xml:space="preserve"> </w:delText>
        </w:r>
        <w:r w:rsidDel="009E44D3">
          <w:delText>January</w:delText>
        </w:r>
        <w:r w:rsidRPr="001C330B" w:rsidDel="009E44D3">
          <w:delText xml:space="preserve"> </w:delText>
        </w:r>
        <w:r w:rsidDel="009E44D3">
          <w:delText>2017,</w:delText>
        </w:r>
        <w:r w:rsidRPr="001C330B" w:rsidDel="009E44D3">
          <w:delText xml:space="preserve"> </w:delText>
        </w:r>
        <w:r w:rsidDel="009E44D3">
          <w:delText>no</w:delText>
        </w:r>
        <w:r w:rsidRPr="001C330B" w:rsidDel="009E44D3">
          <w:delText xml:space="preserve"> </w:delText>
        </w:r>
        <w:r w:rsidDel="009E44D3">
          <w:delText>later</w:delText>
        </w:r>
        <w:r w:rsidRPr="001C330B" w:rsidDel="009E44D3">
          <w:delText xml:space="preserve"> </w:delText>
        </w:r>
        <w:r w:rsidDel="009E44D3">
          <w:delText>than</w:delText>
        </w:r>
        <w:r w:rsidRPr="001C330B" w:rsidDel="009E44D3">
          <w:delText xml:space="preserve"> </w:delText>
        </w:r>
        <w:r w:rsidDel="009E44D3">
          <w:delText>8</w:delText>
        </w:r>
        <w:r w:rsidRPr="001C330B" w:rsidDel="009E44D3">
          <w:delText xml:space="preserve"> </w:delText>
        </w:r>
        <w:r w:rsidDel="009E44D3">
          <w:delText>weeks</w:delText>
        </w:r>
        <w:r w:rsidRPr="001C330B" w:rsidDel="009E44D3">
          <w:delText xml:space="preserve"> </w:delText>
        </w:r>
        <w:r w:rsidDel="009E44D3">
          <w:delText>after</w:delText>
        </w:r>
        <w:r w:rsidRPr="001C330B" w:rsidDel="009E44D3">
          <w:delText xml:space="preserve"> </w:delText>
        </w:r>
        <w:r w:rsidDel="009E44D3">
          <w:delText>the</w:delText>
        </w:r>
        <w:r w:rsidRPr="001C330B" w:rsidDel="009E44D3">
          <w:delText xml:space="preserve"> </w:delText>
        </w:r>
        <w:r w:rsidDel="009E44D3">
          <w:delText>quarter</w:delText>
        </w:r>
        <w:r w:rsidRPr="001C330B" w:rsidDel="009E44D3">
          <w:delText xml:space="preserve"> </w:delText>
        </w:r>
        <w:r w:rsidDel="009E44D3">
          <w:delText>end;</w:delText>
        </w:r>
      </w:del>
    </w:p>
    <w:p w14:paraId="49A7F5A4" w14:textId="3333E8CB" w:rsidR="00BF6324" w:rsidDel="009E44D3" w:rsidRDefault="00A83972">
      <w:pPr>
        <w:pStyle w:val="ListParagraph"/>
        <w:numPr>
          <w:ilvl w:val="2"/>
          <w:numId w:val="41"/>
        </w:numPr>
        <w:tabs>
          <w:tab w:val="left" w:pos="1491"/>
          <w:tab w:val="left" w:pos="1493"/>
        </w:tabs>
        <w:spacing w:line="276" w:lineRule="auto"/>
        <w:ind w:right="123"/>
        <w:rPr>
          <w:del w:id="508" w:author="Johannes Backer" w:date="2025-03-24T11:23:00Z"/>
        </w:rPr>
        <w:pPrChange w:id="509" w:author="Johannes Backer" w:date="2025-05-15T08:14:00Z">
          <w:pPr>
            <w:pStyle w:val="ListParagraph"/>
            <w:numPr>
              <w:ilvl w:val="2"/>
              <w:numId w:val="24"/>
            </w:numPr>
            <w:tabs>
              <w:tab w:val="left" w:pos="1491"/>
              <w:tab w:val="left" w:pos="1493"/>
            </w:tabs>
            <w:spacing w:line="276" w:lineRule="auto"/>
            <w:ind w:right="123"/>
          </w:pPr>
        </w:pPrChange>
      </w:pPr>
      <w:del w:id="510" w:author="Johannes Backer" w:date="2025-03-24T11:23:00Z">
        <w:r w:rsidDel="009E44D3">
          <w:delText>for</w:delText>
        </w:r>
        <w:r w:rsidRPr="001C330B" w:rsidDel="009E44D3">
          <w:delText xml:space="preserve"> </w:delText>
        </w:r>
        <w:r w:rsidDel="009E44D3">
          <w:delText>the</w:delText>
        </w:r>
        <w:r w:rsidRPr="001C330B" w:rsidDel="009E44D3">
          <w:delText xml:space="preserve"> </w:delText>
        </w:r>
        <w:r w:rsidDel="009E44D3">
          <w:delText>quarterly</w:delText>
        </w:r>
        <w:r w:rsidRPr="001C330B" w:rsidDel="009E44D3">
          <w:delText xml:space="preserve"> </w:delText>
        </w:r>
        <w:r w:rsidDel="009E44D3">
          <w:delText>quantitative</w:delText>
        </w:r>
        <w:r w:rsidRPr="001C330B" w:rsidDel="009E44D3">
          <w:delText xml:space="preserve"> </w:delText>
        </w:r>
        <w:r w:rsidDel="009E44D3">
          <w:delText>templates</w:delText>
        </w:r>
        <w:r w:rsidRPr="001C330B" w:rsidDel="009E44D3">
          <w:delText xml:space="preserve"> </w:delText>
        </w:r>
        <w:r w:rsidDel="009E44D3">
          <w:delText>related</w:delText>
        </w:r>
        <w:r w:rsidRPr="001C330B" w:rsidDel="009E44D3">
          <w:delText xml:space="preserve"> </w:delText>
        </w:r>
        <w:r w:rsidDel="009E44D3">
          <w:delText>to</w:delText>
        </w:r>
        <w:r w:rsidRPr="001C330B" w:rsidDel="009E44D3">
          <w:delText xml:space="preserve"> </w:delText>
        </w:r>
        <w:r w:rsidDel="009E44D3">
          <w:delText>any</w:delText>
        </w:r>
        <w:r w:rsidRPr="001C330B" w:rsidDel="009E44D3">
          <w:delText xml:space="preserve"> </w:delText>
        </w:r>
        <w:r w:rsidDel="009E44D3">
          <w:delText>quarter</w:delText>
        </w:r>
        <w:r w:rsidRPr="001C330B" w:rsidDel="009E44D3">
          <w:delText xml:space="preserve"> </w:delText>
        </w:r>
        <w:r w:rsidDel="009E44D3">
          <w:delText>ending</w:delText>
        </w:r>
        <w:r w:rsidRPr="001C330B" w:rsidDel="009E44D3">
          <w:delText xml:space="preserve"> </w:delText>
        </w:r>
        <w:r w:rsidDel="009E44D3">
          <w:delText>on,</w:delText>
        </w:r>
        <w:r w:rsidRPr="001C330B" w:rsidDel="009E44D3">
          <w:delText xml:space="preserve"> </w:delText>
        </w:r>
        <w:r w:rsidR="004B6AA8" w:rsidDel="009E44D3">
          <w:delText xml:space="preserve">   </w:delText>
        </w:r>
        <w:r w:rsidDel="009E44D3">
          <w:delText>or</w:delText>
        </w:r>
        <w:r w:rsidRPr="001C330B" w:rsidDel="009E44D3">
          <w:delText xml:space="preserve"> </w:delText>
        </w:r>
        <w:r w:rsidDel="009E44D3">
          <w:delText>after</w:delText>
        </w:r>
        <w:r w:rsidRPr="001C330B" w:rsidDel="009E44D3">
          <w:delText xml:space="preserve"> </w:delText>
        </w:r>
        <w:r w:rsidDel="009E44D3">
          <w:delText>1</w:delText>
        </w:r>
        <w:r w:rsidRPr="001C330B" w:rsidDel="009E44D3">
          <w:delText xml:space="preserve"> </w:delText>
        </w:r>
        <w:r w:rsidDel="009E44D3">
          <w:delText>January</w:delText>
        </w:r>
        <w:r w:rsidRPr="001C330B" w:rsidDel="009E44D3">
          <w:delText xml:space="preserve"> </w:delText>
        </w:r>
        <w:r w:rsidDel="009E44D3">
          <w:delText>2017</w:delText>
        </w:r>
        <w:r w:rsidRPr="001C330B" w:rsidDel="009E44D3">
          <w:delText xml:space="preserve"> </w:delText>
        </w:r>
        <w:r w:rsidDel="009E44D3">
          <w:delText>but</w:delText>
        </w:r>
        <w:r w:rsidRPr="001C330B" w:rsidDel="009E44D3">
          <w:delText xml:space="preserve"> </w:delText>
        </w:r>
        <w:r w:rsidDel="009E44D3">
          <w:delText>before</w:delText>
        </w:r>
        <w:r w:rsidRPr="001C330B" w:rsidDel="009E44D3">
          <w:delText xml:space="preserve"> </w:delText>
        </w:r>
        <w:r w:rsidDel="009E44D3">
          <w:delText>1</w:delText>
        </w:r>
        <w:r w:rsidRPr="001C330B" w:rsidDel="009E44D3">
          <w:delText xml:space="preserve"> </w:delText>
        </w:r>
        <w:r w:rsidDel="009E44D3">
          <w:delText>January</w:delText>
        </w:r>
        <w:r w:rsidRPr="001C330B" w:rsidDel="009E44D3">
          <w:delText xml:space="preserve"> </w:delText>
        </w:r>
        <w:r w:rsidDel="009E44D3">
          <w:delText>2018,</w:delText>
        </w:r>
        <w:r w:rsidRPr="001C330B" w:rsidDel="009E44D3">
          <w:delText xml:space="preserve"> </w:delText>
        </w:r>
        <w:r w:rsidDel="009E44D3">
          <w:delText>no</w:delText>
        </w:r>
        <w:r w:rsidRPr="001C330B" w:rsidDel="009E44D3">
          <w:delText xml:space="preserve"> </w:delText>
        </w:r>
        <w:r w:rsidDel="009E44D3">
          <w:delText>later</w:delText>
        </w:r>
        <w:r w:rsidRPr="001C330B" w:rsidDel="009E44D3">
          <w:delText xml:space="preserve"> </w:delText>
        </w:r>
        <w:r w:rsidDel="009E44D3">
          <w:delText>than</w:delText>
        </w:r>
        <w:r w:rsidRPr="001C330B" w:rsidDel="009E44D3">
          <w:delText xml:space="preserve"> </w:delText>
        </w:r>
        <w:r w:rsidDel="009E44D3">
          <w:delText>7</w:delText>
        </w:r>
        <w:r w:rsidRPr="001C330B" w:rsidDel="009E44D3">
          <w:delText xml:space="preserve"> </w:delText>
        </w:r>
        <w:r w:rsidDel="009E44D3">
          <w:delText>weeks</w:delText>
        </w:r>
        <w:r w:rsidRPr="001C330B" w:rsidDel="009E44D3">
          <w:delText xml:space="preserve"> </w:delText>
        </w:r>
        <w:r w:rsidDel="009E44D3">
          <w:delText>after</w:delText>
        </w:r>
        <w:r w:rsidRPr="001C330B" w:rsidDel="009E44D3">
          <w:delText xml:space="preserve"> </w:delText>
        </w:r>
        <w:r w:rsidDel="009E44D3">
          <w:delText>the</w:delText>
        </w:r>
        <w:r w:rsidRPr="001C330B" w:rsidDel="009E44D3">
          <w:delText xml:space="preserve"> </w:delText>
        </w:r>
        <w:r w:rsidDel="009E44D3">
          <w:delText>quarter</w:delText>
        </w:r>
        <w:r w:rsidRPr="001C330B" w:rsidDel="009E44D3">
          <w:delText xml:space="preserve"> </w:delText>
        </w:r>
        <w:r w:rsidDel="009E44D3">
          <w:delText>end;</w:delText>
        </w:r>
      </w:del>
    </w:p>
    <w:p w14:paraId="4B87699F" w14:textId="6FA09F47" w:rsidR="00BF6324" w:rsidDel="009E44D3" w:rsidRDefault="00A83972">
      <w:pPr>
        <w:pStyle w:val="ListParagraph"/>
        <w:numPr>
          <w:ilvl w:val="2"/>
          <w:numId w:val="41"/>
        </w:numPr>
        <w:tabs>
          <w:tab w:val="left" w:pos="1493"/>
        </w:tabs>
        <w:spacing w:line="276" w:lineRule="auto"/>
        <w:ind w:right="123"/>
        <w:rPr>
          <w:del w:id="511" w:author="Johannes Backer" w:date="2025-03-24T11:23:00Z"/>
        </w:rPr>
        <w:pPrChange w:id="512" w:author="Johannes Backer" w:date="2025-05-15T08:14:00Z">
          <w:pPr>
            <w:pStyle w:val="ListParagraph"/>
            <w:numPr>
              <w:ilvl w:val="2"/>
              <w:numId w:val="24"/>
            </w:numPr>
            <w:tabs>
              <w:tab w:val="left" w:pos="1493"/>
            </w:tabs>
            <w:spacing w:line="276" w:lineRule="auto"/>
            <w:ind w:right="123"/>
          </w:pPr>
        </w:pPrChange>
      </w:pPr>
      <w:del w:id="513" w:author="Johannes Backer" w:date="2025-03-24T11:23:00Z">
        <w:r w:rsidDel="009E44D3">
          <w:lastRenderedPageBreak/>
          <w:delText>for</w:delText>
        </w:r>
        <w:r w:rsidRPr="001C330B" w:rsidDel="009E44D3">
          <w:delText xml:space="preserve"> </w:delText>
        </w:r>
        <w:r w:rsidDel="009E44D3">
          <w:delText>the</w:delText>
        </w:r>
        <w:r w:rsidRPr="001C330B" w:rsidDel="009E44D3">
          <w:delText xml:space="preserve"> </w:delText>
        </w:r>
        <w:r w:rsidDel="009E44D3">
          <w:delText>quarterly</w:delText>
        </w:r>
        <w:r w:rsidRPr="001C330B" w:rsidDel="009E44D3">
          <w:delText xml:space="preserve"> </w:delText>
        </w:r>
        <w:r w:rsidDel="009E44D3">
          <w:delText>quantitative</w:delText>
        </w:r>
        <w:r w:rsidRPr="001C330B" w:rsidDel="009E44D3">
          <w:delText xml:space="preserve"> </w:delText>
        </w:r>
        <w:r w:rsidDel="009E44D3">
          <w:delText>templates</w:delText>
        </w:r>
        <w:r w:rsidRPr="001C330B" w:rsidDel="009E44D3">
          <w:delText xml:space="preserve"> </w:delText>
        </w:r>
        <w:r w:rsidDel="009E44D3">
          <w:delText>related</w:delText>
        </w:r>
        <w:r w:rsidRPr="001C330B" w:rsidDel="009E44D3">
          <w:delText xml:space="preserve"> </w:delText>
        </w:r>
        <w:r w:rsidDel="009E44D3">
          <w:delText>to</w:delText>
        </w:r>
        <w:r w:rsidRPr="001C330B" w:rsidDel="009E44D3">
          <w:delText xml:space="preserve"> </w:delText>
        </w:r>
        <w:r w:rsidDel="009E44D3">
          <w:delText>any</w:delText>
        </w:r>
        <w:r w:rsidRPr="001C330B" w:rsidDel="009E44D3">
          <w:delText xml:space="preserve"> </w:delText>
        </w:r>
        <w:r w:rsidDel="009E44D3">
          <w:delText>quarter</w:delText>
        </w:r>
        <w:r w:rsidRPr="001C330B" w:rsidDel="009E44D3">
          <w:delText xml:space="preserve"> </w:delText>
        </w:r>
        <w:r w:rsidDel="009E44D3">
          <w:delText>ending</w:delText>
        </w:r>
        <w:r w:rsidRPr="001C330B" w:rsidDel="009E44D3">
          <w:delText xml:space="preserve"> </w:delText>
        </w:r>
        <w:r w:rsidDel="009E44D3">
          <w:delText>on,</w:delText>
        </w:r>
        <w:r w:rsidRPr="001C330B" w:rsidDel="009E44D3">
          <w:delText xml:space="preserve"> </w:delText>
        </w:r>
        <w:r w:rsidDel="009E44D3">
          <w:delText>or</w:delText>
        </w:r>
        <w:r w:rsidRPr="001C330B" w:rsidDel="009E44D3">
          <w:delText xml:space="preserve"> </w:delText>
        </w:r>
        <w:r w:rsidDel="009E44D3">
          <w:delText>after</w:delText>
        </w:r>
        <w:r w:rsidRPr="001C330B" w:rsidDel="009E44D3">
          <w:delText xml:space="preserve"> </w:delText>
        </w:r>
        <w:r w:rsidDel="009E44D3">
          <w:delText>1</w:delText>
        </w:r>
        <w:r w:rsidRPr="001C330B" w:rsidDel="009E44D3">
          <w:delText xml:space="preserve"> </w:delText>
        </w:r>
        <w:r w:rsidDel="009E44D3">
          <w:delText>January</w:delText>
        </w:r>
        <w:r w:rsidRPr="001C330B" w:rsidDel="009E44D3">
          <w:delText xml:space="preserve"> </w:delText>
        </w:r>
        <w:r w:rsidDel="009E44D3">
          <w:delText>2018</w:delText>
        </w:r>
        <w:r w:rsidRPr="001C330B" w:rsidDel="009E44D3">
          <w:delText xml:space="preserve"> </w:delText>
        </w:r>
        <w:r w:rsidDel="009E44D3">
          <w:delText>but</w:delText>
        </w:r>
        <w:r w:rsidRPr="001C330B" w:rsidDel="009E44D3">
          <w:delText xml:space="preserve"> </w:delText>
        </w:r>
        <w:r w:rsidDel="009E44D3">
          <w:delText>before</w:delText>
        </w:r>
        <w:r w:rsidRPr="001C330B" w:rsidDel="009E44D3">
          <w:delText xml:space="preserve"> </w:delText>
        </w:r>
        <w:r w:rsidDel="009E44D3">
          <w:delText>1</w:delText>
        </w:r>
        <w:r w:rsidRPr="001C330B" w:rsidDel="009E44D3">
          <w:delText xml:space="preserve"> </w:delText>
        </w:r>
        <w:r w:rsidDel="009E44D3">
          <w:delText>January</w:delText>
        </w:r>
        <w:r w:rsidRPr="001C330B" w:rsidDel="009E44D3">
          <w:delText xml:space="preserve"> </w:delText>
        </w:r>
        <w:r w:rsidDel="009E44D3">
          <w:delText>2019,</w:delText>
        </w:r>
        <w:r w:rsidRPr="001C330B" w:rsidDel="009E44D3">
          <w:delText xml:space="preserve"> </w:delText>
        </w:r>
        <w:r w:rsidDel="009E44D3">
          <w:delText>no</w:delText>
        </w:r>
        <w:r w:rsidRPr="001C330B" w:rsidDel="009E44D3">
          <w:delText xml:space="preserve"> </w:delText>
        </w:r>
        <w:r w:rsidDel="009E44D3">
          <w:delText>later</w:delText>
        </w:r>
        <w:r w:rsidRPr="001C330B" w:rsidDel="009E44D3">
          <w:delText xml:space="preserve"> </w:delText>
        </w:r>
        <w:r w:rsidDel="009E44D3">
          <w:delText>than</w:delText>
        </w:r>
        <w:r w:rsidRPr="001C330B" w:rsidDel="009E44D3">
          <w:delText xml:space="preserve"> </w:delText>
        </w:r>
        <w:r w:rsidDel="009E44D3">
          <w:delText>6</w:delText>
        </w:r>
        <w:r w:rsidRPr="001C330B" w:rsidDel="009E44D3">
          <w:delText xml:space="preserve"> </w:delText>
        </w:r>
        <w:r w:rsidDel="009E44D3">
          <w:delText>weeks</w:delText>
        </w:r>
        <w:r w:rsidRPr="001C330B" w:rsidDel="009E44D3">
          <w:delText xml:space="preserve"> </w:delText>
        </w:r>
        <w:r w:rsidDel="009E44D3">
          <w:delText>after</w:delText>
        </w:r>
        <w:r w:rsidRPr="001C330B" w:rsidDel="009E44D3">
          <w:delText xml:space="preserve"> </w:delText>
        </w:r>
        <w:r w:rsidDel="009E44D3">
          <w:delText>the</w:delText>
        </w:r>
        <w:r w:rsidRPr="001C330B" w:rsidDel="009E44D3">
          <w:delText xml:space="preserve"> </w:delText>
        </w:r>
        <w:r w:rsidDel="009E44D3">
          <w:delText>quarter</w:delText>
        </w:r>
        <w:r w:rsidRPr="001C330B" w:rsidDel="009E44D3">
          <w:delText xml:space="preserve"> </w:delText>
        </w:r>
        <w:r w:rsidDel="009E44D3">
          <w:delText>end.</w:delText>
        </w:r>
      </w:del>
    </w:p>
    <w:p w14:paraId="24EBD8D2" w14:textId="0061967B" w:rsidR="00BF6324" w:rsidDel="009E44D3" w:rsidRDefault="00A51A09">
      <w:pPr>
        <w:pStyle w:val="Heading1"/>
        <w:spacing w:before="240"/>
        <w:rPr>
          <w:del w:id="514" w:author="Johannes Backer" w:date="2025-03-24T11:23:00Z"/>
        </w:rPr>
      </w:pPr>
      <w:del w:id="515" w:author="Johannes Backer" w:date="2025-03-24T11:23:00Z">
        <w:r w:rsidDel="009E44D3">
          <w:delText>Compliance</w:delText>
        </w:r>
        <w:r w:rsidDel="009E44D3">
          <w:rPr>
            <w:rFonts w:ascii="Times New Roman"/>
            <w:b w:val="0"/>
            <w:spacing w:val="15"/>
          </w:rPr>
          <w:delText xml:space="preserve"> </w:delText>
        </w:r>
        <w:r w:rsidDel="009E44D3">
          <w:delText>and</w:delText>
        </w:r>
        <w:r w:rsidDel="009E44D3">
          <w:rPr>
            <w:rFonts w:ascii="Times New Roman"/>
            <w:b w:val="0"/>
            <w:spacing w:val="15"/>
          </w:rPr>
          <w:delText xml:space="preserve"> </w:delText>
        </w:r>
        <w:r w:rsidDel="009E44D3">
          <w:delText>Reporting</w:delText>
        </w:r>
        <w:r w:rsidDel="009E44D3">
          <w:rPr>
            <w:rFonts w:ascii="Times New Roman"/>
            <w:b w:val="0"/>
            <w:spacing w:val="15"/>
          </w:rPr>
          <w:delText xml:space="preserve"> </w:delText>
        </w:r>
        <w:r w:rsidDel="009E44D3">
          <w:rPr>
            <w:spacing w:val="-4"/>
          </w:rPr>
          <w:delText>Rules</w:delText>
        </w:r>
      </w:del>
    </w:p>
    <w:p w14:paraId="06E9C4E3" w14:textId="6DD2FA71" w:rsidR="00BF6324" w:rsidDel="009E44D3" w:rsidRDefault="00AB068A">
      <w:pPr>
        <w:pStyle w:val="ListParagraph"/>
        <w:numPr>
          <w:ilvl w:val="1"/>
          <w:numId w:val="41"/>
        </w:numPr>
        <w:tabs>
          <w:tab w:val="left" w:pos="1493"/>
        </w:tabs>
        <w:spacing w:line="276" w:lineRule="auto"/>
        <w:rPr>
          <w:del w:id="516" w:author="Johannes Backer" w:date="2025-03-24T11:23:00Z"/>
        </w:rPr>
        <w:pPrChange w:id="517" w:author="Johannes Backer" w:date="2025-05-15T08:14:00Z">
          <w:pPr>
            <w:pStyle w:val="ListParagraph"/>
            <w:numPr>
              <w:ilvl w:val="1"/>
              <w:numId w:val="24"/>
            </w:numPr>
            <w:tabs>
              <w:tab w:val="left" w:pos="1493"/>
            </w:tabs>
            <w:spacing w:line="276" w:lineRule="auto"/>
            <w:ind w:left="1152" w:hanging="663"/>
          </w:pPr>
        </w:pPrChange>
      </w:pPr>
      <w:del w:id="518" w:author="Johannes Backer" w:date="2025-03-24T11:23:00Z">
        <w:r w:rsidDel="009E44D3">
          <w:delText xml:space="preserve"> </w:delText>
        </w:r>
        <w:r w:rsidR="00A83972" w:rsidDel="009E44D3">
          <w:delText>This</w:delText>
        </w:r>
        <w:r w:rsidR="00A83972" w:rsidRPr="00AB068A" w:rsidDel="009E44D3">
          <w:delText xml:space="preserve"> </w:delText>
        </w:r>
        <w:r w:rsidR="00A83972" w:rsidDel="009E44D3">
          <w:delText>document</w:delText>
        </w:r>
        <w:r w:rsidR="00A83972" w:rsidRPr="00AB068A" w:rsidDel="009E44D3">
          <w:delText xml:space="preserve"> </w:delText>
        </w:r>
        <w:r w:rsidR="00A83972" w:rsidDel="009E44D3">
          <w:delText>contains</w:delText>
        </w:r>
        <w:r w:rsidR="00A83972" w:rsidRPr="00AB068A" w:rsidDel="009E44D3">
          <w:delText xml:space="preserve"> </w:delText>
        </w:r>
        <w:r w:rsidR="00A83972" w:rsidDel="009E44D3">
          <w:delText>Guidelines</w:delText>
        </w:r>
        <w:r w:rsidR="00A83972" w:rsidRPr="00AB068A" w:rsidDel="009E44D3">
          <w:delText xml:space="preserve"> </w:delText>
        </w:r>
        <w:r w:rsidR="00A83972" w:rsidDel="009E44D3">
          <w:delText>issued</w:delText>
        </w:r>
        <w:r w:rsidR="00A83972" w:rsidRPr="00AB068A" w:rsidDel="009E44D3">
          <w:delText xml:space="preserve"> </w:delText>
        </w:r>
        <w:r w:rsidR="00A83972" w:rsidDel="009E44D3">
          <w:delText>under</w:delText>
        </w:r>
        <w:r w:rsidR="00A83972" w:rsidRPr="00AB068A" w:rsidDel="009E44D3">
          <w:delText xml:space="preserve"> </w:delText>
        </w:r>
        <w:r w:rsidR="00A83972" w:rsidDel="009E44D3">
          <w:delText>Article</w:delText>
        </w:r>
        <w:r w:rsidR="00A83972" w:rsidRPr="00AB068A" w:rsidDel="009E44D3">
          <w:delText xml:space="preserve"> </w:delText>
        </w:r>
        <w:r w:rsidR="00A83972" w:rsidDel="009E44D3">
          <w:delText>16</w:delText>
        </w:r>
        <w:r w:rsidR="00A83972" w:rsidRPr="00AB068A" w:rsidDel="009E44D3">
          <w:delText xml:space="preserve"> </w:delText>
        </w:r>
        <w:r w:rsidR="00A83972" w:rsidDel="009E44D3">
          <w:delText>of</w:delText>
        </w:r>
        <w:r w:rsidR="00A83972" w:rsidRPr="00AB068A" w:rsidDel="009E44D3">
          <w:delText xml:space="preserve"> </w:delText>
        </w:r>
        <w:r w:rsidR="00A83972" w:rsidDel="009E44D3">
          <w:delText>the</w:delText>
        </w:r>
        <w:r w:rsidR="00A83972" w:rsidRPr="00AB068A" w:rsidDel="009E44D3">
          <w:delText xml:space="preserve"> </w:delText>
        </w:r>
        <w:r w:rsidR="00A83972" w:rsidDel="009E44D3">
          <w:delText>EIOPA</w:delText>
        </w:r>
        <w:r w:rsidR="00A83972" w:rsidRPr="00AB068A" w:rsidDel="009E44D3">
          <w:delText xml:space="preserve"> </w:delText>
        </w:r>
        <w:r w:rsidR="00A83972" w:rsidDel="009E44D3">
          <w:delText>Regulation.</w:delText>
        </w:r>
        <w:r w:rsidR="00A83972" w:rsidRPr="00AB068A" w:rsidDel="009E44D3">
          <w:delText xml:space="preserve"> </w:delText>
        </w:r>
        <w:r w:rsidR="00A83972" w:rsidDel="009E44D3">
          <w:delText>In</w:delText>
        </w:r>
        <w:r w:rsidR="00A83972" w:rsidRPr="00AB068A" w:rsidDel="009E44D3">
          <w:delText xml:space="preserve"> </w:delText>
        </w:r>
        <w:r w:rsidR="00A83972" w:rsidDel="009E44D3">
          <w:delText>accordance</w:delText>
        </w:r>
        <w:r w:rsidR="00A83972" w:rsidRPr="00AB068A" w:rsidDel="009E44D3">
          <w:delText xml:space="preserve"> </w:delText>
        </w:r>
        <w:r w:rsidR="00A83972" w:rsidDel="009E44D3">
          <w:delText>with</w:delText>
        </w:r>
        <w:r w:rsidR="00A83972" w:rsidRPr="00AB068A" w:rsidDel="009E44D3">
          <w:delText xml:space="preserve"> </w:delText>
        </w:r>
        <w:r w:rsidR="00A83972" w:rsidDel="009E44D3">
          <w:delText>Article</w:delText>
        </w:r>
        <w:r w:rsidR="00A83972" w:rsidRPr="00AB068A" w:rsidDel="009E44D3">
          <w:delText xml:space="preserve"> </w:delText>
        </w:r>
        <w:r w:rsidR="00A83972" w:rsidDel="009E44D3">
          <w:delText>16(3)</w:delText>
        </w:r>
        <w:r w:rsidR="00A83972" w:rsidRPr="00AB068A" w:rsidDel="009E44D3">
          <w:delText xml:space="preserve"> </w:delText>
        </w:r>
        <w:r w:rsidR="00A83972" w:rsidDel="009E44D3">
          <w:delText>of</w:delText>
        </w:r>
        <w:r w:rsidR="00A83972" w:rsidRPr="00AB068A" w:rsidDel="009E44D3">
          <w:delText xml:space="preserve"> </w:delText>
        </w:r>
        <w:r w:rsidR="00A83972" w:rsidDel="009E44D3">
          <w:delText>the</w:delText>
        </w:r>
        <w:r w:rsidR="00A83972" w:rsidRPr="00AB068A" w:rsidDel="009E44D3">
          <w:delText xml:space="preserve"> </w:delText>
        </w:r>
        <w:r w:rsidR="00A83972" w:rsidDel="009E44D3">
          <w:delText>EIOPA</w:delText>
        </w:r>
        <w:r w:rsidR="00A83972" w:rsidRPr="00AB068A" w:rsidDel="009E44D3">
          <w:delText xml:space="preserve"> </w:delText>
        </w:r>
        <w:r w:rsidR="00A83972" w:rsidDel="009E44D3">
          <w:delText>Regulation,</w:delText>
        </w:r>
        <w:r w:rsidR="00A83972" w:rsidRPr="00AB068A" w:rsidDel="009E44D3">
          <w:delText xml:space="preserve"> </w:delText>
        </w:r>
        <w:r w:rsidR="00A83972" w:rsidDel="009E44D3">
          <w:delText>competent</w:delText>
        </w:r>
        <w:r w:rsidR="00A83972" w:rsidRPr="00AB068A" w:rsidDel="009E44D3">
          <w:delText xml:space="preserve"> </w:delText>
        </w:r>
        <w:r w:rsidR="00A83972" w:rsidDel="009E44D3">
          <w:delText>authorities</w:delText>
        </w:r>
        <w:r w:rsidR="00A83972" w:rsidRPr="00AB068A" w:rsidDel="009E44D3">
          <w:delText xml:space="preserve"> </w:delText>
        </w:r>
        <w:r w:rsidR="00A83972" w:rsidDel="009E44D3">
          <w:delText>and</w:delText>
        </w:r>
        <w:r w:rsidR="00A83972" w:rsidRPr="00AB068A" w:rsidDel="009E44D3">
          <w:delText xml:space="preserve"> </w:delText>
        </w:r>
        <w:r w:rsidR="00A83972" w:rsidDel="009E44D3">
          <w:delText>financial</w:delText>
        </w:r>
        <w:r w:rsidR="00A83972" w:rsidRPr="00AB068A" w:rsidDel="009E44D3">
          <w:delText xml:space="preserve"> </w:delText>
        </w:r>
        <w:r w:rsidR="00A83972" w:rsidDel="009E44D3">
          <w:delText>institutions</w:delText>
        </w:r>
        <w:r w:rsidR="00A83972" w:rsidRPr="00AB068A" w:rsidDel="009E44D3">
          <w:delText xml:space="preserve"> </w:delText>
        </w:r>
        <w:r w:rsidR="00A83972" w:rsidDel="009E44D3">
          <w:delText>shall</w:delText>
        </w:r>
        <w:r w:rsidR="00A83972" w:rsidRPr="00AB068A" w:rsidDel="009E44D3">
          <w:delText xml:space="preserve"> </w:delText>
        </w:r>
        <w:r w:rsidR="00A83972" w:rsidDel="009E44D3">
          <w:delText>make</w:delText>
        </w:r>
        <w:r w:rsidR="00A83972" w:rsidRPr="00AB068A" w:rsidDel="009E44D3">
          <w:delText xml:space="preserve"> </w:delText>
        </w:r>
        <w:r w:rsidR="00A83972" w:rsidDel="009E44D3">
          <w:delText>every</w:delText>
        </w:r>
        <w:r w:rsidR="00A83972" w:rsidRPr="00AB068A" w:rsidDel="009E44D3">
          <w:delText xml:space="preserve"> </w:delText>
        </w:r>
        <w:r w:rsidR="00A83972" w:rsidDel="009E44D3">
          <w:delText>effort</w:delText>
        </w:r>
        <w:r w:rsidR="00A83972" w:rsidRPr="00AB068A" w:rsidDel="009E44D3">
          <w:delText xml:space="preserve"> </w:delText>
        </w:r>
        <w:r w:rsidR="00A83972" w:rsidDel="009E44D3">
          <w:delText>to</w:delText>
        </w:r>
        <w:r w:rsidR="00A83972" w:rsidRPr="00AB068A" w:rsidDel="009E44D3">
          <w:delText xml:space="preserve"> </w:delText>
        </w:r>
        <w:r w:rsidR="00A83972" w:rsidDel="009E44D3">
          <w:delText>comply</w:delText>
        </w:r>
        <w:r w:rsidR="00A83972" w:rsidRPr="00AB068A" w:rsidDel="009E44D3">
          <w:delText xml:space="preserve"> </w:delText>
        </w:r>
        <w:r w:rsidR="00A83972" w:rsidDel="009E44D3">
          <w:delText>with</w:delText>
        </w:r>
        <w:r w:rsidR="00A83972" w:rsidRPr="00AB068A" w:rsidDel="009E44D3">
          <w:delText xml:space="preserve"> </w:delText>
        </w:r>
        <w:r w:rsidR="00A83972" w:rsidDel="009E44D3">
          <w:delText>guidelines</w:delText>
        </w:r>
        <w:r w:rsidR="00A83972" w:rsidRPr="00AB068A" w:rsidDel="009E44D3">
          <w:delText xml:space="preserve"> </w:delText>
        </w:r>
        <w:r w:rsidR="00A83972" w:rsidDel="009E44D3">
          <w:delText>and</w:delText>
        </w:r>
        <w:r w:rsidR="00A83972" w:rsidRPr="00AB068A" w:rsidDel="009E44D3">
          <w:delText xml:space="preserve"> </w:delText>
        </w:r>
        <w:r w:rsidR="00A83972" w:rsidDel="009E44D3">
          <w:delText>recommendations.</w:delText>
        </w:r>
      </w:del>
    </w:p>
    <w:p w14:paraId="5132EEB6" w14:textId="6CC342C2" w:rsidR="00BF6324" w:rsidDel="009E44D3" w:rsidRDefault="00AB068A">
      <w:pPr>
        <w:pStyle w:val="ListParagraph"/>
        <w:numPr>
          <w:ilvl w:val="1"/>
          <w:numId w:val="41"/>
        </w:numPr>
        <w:tabs>
          <w:tab w:val="left" w:pos="1493"/>
        </w:tabs>
        <w:spacing w:line="276" w:lineRule="auto"/>
        <w:rPr>
          <w:del w:id="519" w:author="Johannes Backer" w:date="2025-03-24T11:23:00Z"/>
        </w:rPr>
        <w:pPrChange w:id="520" w:author="Johannes Backer" w:date="2025-05-15T08:14:00Z">
          <w:pPr>
            <w:pStyle w:val="ListParagraph"/>
            <w:numPr>
              <w:ilvl w:val="1"/>
              <w:numId w:val="24"/>
            </w:numPr>
            <w:tabs>
              <w:tab w:val="left" w:pos="1493"/>
            </w:tabs>
            <w:spacing w:line="276" w:lineRule="auto"/>
            <w:ind w:left="1152" w:hanging="663"/>
          </w:pPr>
        </w:pPrChange>
      </w:pPr>
      <w:del w:id="521" w:author="Johannes Backer" w:date="2025-03-24T11:23:00Z">
        <w:r w:rsidDel="009E44D3">
          <w:delText xml:space="preserve"> </w:delText>
        </w:r>
        <w:r w:rsidR="00A83972" w:rsidDel="009E44D3">
          <w:delText>Competent</w:delText>
        </w:r>
        <w:r w:rsidR="00A83972" w:rsidRPr="00AB068A" w:rsidDel="009E44D3">
          <w:delText xml:space="preserve"> </w:delText>
        </w:r>
        <w:r w:rsidR="00A83972" w:rsidDel="009E44D3">
          <w:delText>authorities</w:delText>
        </w:r>
        <w:r w:rsidR="00A83972" w:rsidRPr="00AB068A" w:rsidDel="009E44D3">
          <w:delText xml:space="preserve"> </w:delText>
        </w:r>
        <w:r w:rsidR="00A83972" w:rsidDel="009E44D3">
          <w:delText>that</w:delText>
        </w:r>
        <w:r w:rsidR="00A83972" w:rsidRPr="00AB068A" w:rsidDel="009E44D3">
          <w:delText xml:space="preserve"> </w:delText>
        </w:r>
        <w:r w:rsidR="00A83972" w:rsidDel="009E44D3">
          <w:delText>comply</w:delText>
        </w:r>
        <w:r w:rsidR="00A83972" w:rsidRPr="00AB068A" w:rsidDel="009E44D3">
          <w:delText xml:space="preserve"> </w:delText>
        </w:r>
        <w:r w:rsidR="00A83972" w:rsidDel="009E44D3">
          <w:delText>or</w:delText>
        </w:r>
        <w:r w:rsidR="00A83972" w:rsidRPr="00AB068A" w:rsidDel="009E44D3">
          <w:delText xml:space="preserve"> </w:delText>
        </w:r>
        <w:r w:rsidR="00A83972" w:rsidDel="009E44D3">
          <w:delText>intend</w:delText>
        </w:r>
        <w:r w:rsidR="00A83972" w:rsidRPr="00AB068A" w:rsidDel="009E44D3">
          <w:delText xml:space="preserve"> </w:delText>
        </w:r>
        <w:r w:rsidR="00A83972" w:rsidDel="009E44D3">
          <w:delText>to</w:delText>
        </w:r>
        <w:r w:rsidR="00A83972" w:rsidRPr="00AB068A" w:rsidDel="009E44D3">
          <w:delText xml:space="preserve"> </w:delText>
        </w:r>
        <w:r w:rsidR="00A83972" w:rsidDel="009E44D3">
          <w:delText>comply</w:delText>
        </w:r>
        <w:r w:rsidR="00A83972" w:rsidRPr="00AB068A" w:rsidDel="009E44D3">
          <w:delText xml:space="preserve"> </w:delText>
        </w:r>
        <w:r w:rsidR="00A83972" w:rsidDel="009E44D3">
          <w:delText>with</w:delText>
        </w:r>
        <w:r w:rsidR="00A83972" w:rsidRPr="00AB068A" w:rsidDel="009E44D3">
          <w:delText xml:space="preserve"> </w:delText>
        </w:r>
        <w:r w:rsidR="00A83972" w:rsidDel="009E44D3">
          <w:delText>these</w:delText>
        </w:r>
        <w:r w:rsidR="00A83972" w:rsidRPr="00AB068A" w:rsidDel="009E44D3">
          <w:delText xml:space="preserve"> </w:delText>
        </w:r>
        <w:r w:rsidR="00A83972" w:rsidDel="009E44D3">
          <w:delText>Guidelines</w:delText>
        </w:r>
        <w:r w:rsidR="00A83972" w:rsidRPr="00AB068A" w:rsidDel="009E44D3">
          <w:delText xml:space="preserve"> </w:delText>
        </w:r>
        <w:r w:rsidR="00A83972" w:rsidDel="009E44D3">
          <w:delText>should</w:delText>
        </w:r>
        <w:r w:rsidR="00A83972" w:rsidRPr="00AB068A" w:rsidDel="009E44D3">
          <w:delText xml:space="preserve"> </w:delText>
        </w:r>
        <w:r w:rsidR="00A83972" w:rsidDel="009E44D3">
          <w:delText>incorporate</w:delText>
        </w:r>
        <w:r w:rsidR="00A83972" w:rsidRPr="00AB068A" w:rsidDel="009E44D3">
          <w:delText xml:space="preserve"> </w:delText>
        </w:r>
        <w:r w:rsidR="00A83972" w:rsidDel="009E44D3">
          <w:delText>them</w:delText>
        </w:r>
        <w:r w:rsidR="00A83972" w:rsidRPr="00AB068A" w:rsidDel="009E44D3">
          <w:delText xml:space="preserve"> </w:delText>
        </w:r>
        <w:r w:rsidR="00A83972" w:rsidDel="009E44D3">
          <w:delText>into</w:delText>
        </w:r>
        <w:r w:rsidR="00A83972" w:rsidRPr="00AB068A" w:rsidDel="009E44D3">
          <w:delText xml:space="preserve"> </w:delText>
        </w:r>
        <w:r w:rsidR="00A83972" w:rsidDel="009E44D3">
          <w:delText>their</w:delText>
        </w:r>
        <w:r w:rsidR="00A83972" w:rsidRPr="00AB068A" w:rsidDel="009E44D3">
          <w:delText xml:space="preserve"> </w:delText>
        </w:r>
        <w:r w:rsidR="00A83972" w:rsidDel="009E44D3">
          <w:delText>regulatory</w:delText>
        </w:r>
        <w:r w:rsidR="00A83972" w:rsidRPr="00AB068A" w:rsidDel="009E44D3">
          <w:delText xml:space="preserve"> </w:delText>
        </w:r>
        <w:r w:rsidR="00A83972" w:rsidDel="009E44D3">
          <w:delText>or</w:delText>
        </w:r>
        <w:r w:rsidR="00A83972" w:rsidRPr="00AB068A" w:rsidDel="009E44D3">
          <w:delText xml:space="preserve"> </w:delText>
        </w:r>
        <w:r w:rsidR="00A83972" w:rsidDel="009E44D3">
          <w:delText>supervisory</w:delText>
        </w:r>
        <w:r w:rsidR="00A83972" w:rsidRPr="00AB068A" w:rsidDel="009E44D3">
          <w:delText xml:space="preserve"> </w:delText>
        </w:r>
        <w:r w:rsidR="00A83972" w:rsidDel="009E44D3">
          <w:delText>framework</w:delText>
        </w:r>
        <w:r w:rsidR="00A83972" w:rsidRPr="00AB068A" w:rsidDel="009E44D3">
          <w:delText xml:space="preserve"> </w:delText>
        </w:r>
        <w:r w:rsidR="00A83972" w:rsidDel="009E44D3">
          <w:delText>in</w:delText>
        </w:r>
        <w:r w:rsidR="00A83972" w:rsidRPr="00AB068A" w:rsidDel="009E44D3">
          <w:delText xml:space="preserve"> </w:delText>
        </w:r>
        <w:r w:rsidR="00A83972" w:rsidDel="009E44D3">
          <w:delText>an</w:delText>
        </w:r>
        <w:r w:rsidR="00A83972" w:rsidRPr="00AB068A" w:rsidDel="009E44D3">
          <w:delText xml:space="preserve"> </w:delText>
        </w:r>
        <w:r w:rsidR="00A83972" w:rsidDel="009E44D3">
          <w:delText>appropriate</w:delText>
        </w:r>
        <w:r w:rsidR="00A83972" w:rsidRPr="00AB068A" w:rsidDel="009E44D3">
          <w:delText xml:space="preserve"> </w:delText>
        </w:r>
        <w:r w:rsidR="00A83972" w:rsidDel="009E44D3">
          <w:delText>manner.</w:delText>
        </w:r>
      </w:del>
    </w:p>
    <w:p w14:paraId="29FCA970" w14:textId="5D3E5D99" w:rsidR="00BF6324" w:rsidDel="009E44D3" w:rsidRDefault="00AB068A">
      <w:pPr>
        <w:pStyle w:val="ListParagraph"/>
        <w:numPr>
          <w:ilvl w:val="1"/>
          <w:numId w:val="41"/>
        </w:numPr>
        <w:tabs>
          <w:tab w:val="left" w:pos="1493"/>
        </w:tabs>
        <w:spacing w:line="276" w:lineRule="auto"/>
        <w:rPr>
          <w:del w:id="522" w:author="Johannes Backer" w:date="2025-03-24T11:23:00Z"/>
        </w:rPr>
        <w:pPrChange w:id="523" w:author="Johannes Backer" w:date="2025-05-15T08:14:00Z">
          <w:pPr>
            <w:pStyle w:val="ListParagraph"/>
            <w:numPr>
              <w:ilvl w:val="1"/>
              <w:numId w:val="24"/>
            </w:numPr>
            <w:tabs>
              <w:tab w:val="left" w:pos="1493"/>
            </w:tabs>
            <w:spacing w:line="276" w:lineRule="auto"/>
            <w:ind w:left="1152" w:hanging="663"/>
          </w:pPr>
        </w:pPrChange>
      </w:pPr>
      <w:del w:id="524" w:author="Johannes Backer" w:date="2025-03-24T11:23:00Z">
        <w:r w:rsidDel="009E44D3">
          <w:delText xml:space="preserve"> </w:delText>
        </w:r>
        <w:r w:rsidR="00A83972" w:rsidDel="009E44D3">
          <w:delText>Competent</w:delText>
        </w:r>
        <w:r w:rsidR="00A83972" w:rsidRPr="00AB068A" w:rsidDel="009E44D3">
          <w:delText xml:space="preserve"> </w:delText>
        </w:r>
        <w:r w:rsidR="00A83972" w:rsidDel="009E44D3">
          <w:delText>authorities</w:delText>
        </w:r>
        <w:r w:rsidR="00A83972" w:rsidRPr="00AB068A" w:rsidDel="009E44D3">
          <w:delText xml:space="preserve"> </w:delText>
        </w:r>
        <w:r w:rsidR="00A83972" w:rsidDel="009E44D3">
          <w:delText>shall</w:delText>
        </w:r>
        <w:r w:rsidR="00A83972" w:rsidRPr="00AB068A" w:rsidDel="009E44D3">
          <w:delText xml:space="preserve"> </w:delText>
        </w:r>
        <w:r w:rsidR="00A83972" w:rsidDel="009E44D3">
          <w:delText>confirm</w:delText>
        </w:r>
        <w:r w:rsidR="00A83972" w:rsidRPr="00AB068A" w:rsidDel="009E44D3">
          <w:delText xml:space="preserve"> </w:delText>
        </w:r>
        <w:r w:rsidR="00A83972" w:rsidDel="009E44D3">
          <w:delText>to</w:delText>
        </w:r>
        <w:r w:rsidR="00A83972" w:rsidRPr="00AB068A" w:rsidDel="009E44D3">
          <w:delText xml:space="preserve"> </w:delText>
        </w:r>
        <w:r w:rsidR="00A83972" w:rsidDel="009E44D3">
          <w:delText>EIOPA</w:delText>
        </w:r>
        <w:r w:rsidR="00A83972" w:rsidRPr="00AB068A" w:rsidDel="009E44D3">
          <w:delText xml:space="preserve"> </w:delText>
        </w:r>
        <w:r w:rsidR="00A83972" w:rsidDel="009E44D3">
          <w:delText>whether</w:delText>
        </w:r>
        <w:r w:rsidR="00A83972" w:rsidRPr="00AB068A" w:rsidDel="009E44D3">
          <w:delText xml:space="preserve"> </w:delText>
        </w:r>
        <w:r w:rsidR="00A83972" w:rsidDel="009E44D3">
          <w:delText>they</w:delText>
        </w:r>
        <w:r w:rsidR="00A83972" w:rsidRPr="00AB068A" w:rsidDel="009E44D3">
          <w:delText xml:space="preserve"> </w:delText>
        </w:r>
        <w:r w:rsidR="00A83972" w:rsidDel="009E44D3">
          <w:delText>comply</w:delText>
        </w:r>
        <w:r w:rsidR="00A83972" w:rsidRPr="00AB068A" w:rsidDel="009E44D3">
          <w:delText xml:space="preserve"> </w:delText>
        </w:r>
        <w:r w:rsidR="00A83972" w:rsidDel="009E44D3">
          <w:delText>or</w:delText>
        </w:r>
        <w:r w:rsidR="00A83972" w:rsidRPr="00AB068A" w:rsidDel="009E44D3">
          <w:delText xml:space="preserve"> </w:delText>
        </w:r>
        <w:r w:rsidR="00A83972" w:rsidDel="009E44D3">
          <w:delText>intend</w:delText>
        </w:r>
        <w:r w:rsidR="00A83972" w:rsidRPr="00AB068A" w:rsidDel="009E44D3">
          <w:delText xml:space="preserve"> </w:delText>
        </w:r>
        <w:r w:rsidR="00A83972" w:rsidDel="009E44D3">
          <w:delText>to</w:delText>
        </w:r>
        <w:r w:rsidR="00A83972" w:rsidRPr="00AB068A" w:rsidDel="009E44D3">
          <w:delText xml:space="preserve"> </w:delText>
        </w:r>
        <w:r w:rsidR="00A83972" w:rsidDel="009E44D3">
          <w:delText>comply</w:delText>
        </w:r>
        <w:r w:rsidR="00A83972" w:rsidRPr="00AB068A" w:rsidDel="009E44D3">
          <w:delText xml:space="preserve"> </w:delText>
        </w:r>
        <w:r w:rsidR="00A83972" w:rsidDel="009E44D3">
          <w:delText>with</w:delText>
        </w:r>
        <w:r w:rsidR="00A83972" w:rsidRPr="00AB068A" w:rsidDel="009E44D3">
          <w:delText xml:space="preserve"> </w:delText>
        </w:r>
        <w:r w:rsidR="00A83972" w:rsidDel="009E44D3">
          <w:delText>these</w:delText>
        </w:r>
        <w:r w:rsidR="00A83972" w:rsidRPr="00AB068A" w:rsidDel="009E44D3">
          <w:delText xml:space="preserve"> </w:delText>
        </w:r>
        <w:r w:rsidR="00A83972" w:rsidDel="009E44D3">
          <w:delText>Guidelines,</w:delText>
        </w:r>
        <w:r w:rsidR="00A83972" w:rsidRPr="00AB068A" w:rsidDel="009E44D3">
          <w:delText xml:space="preserve"> </w:delText>
        </w:r>
        <w:r w:rsidR="00A83972" w:rsidDel="009E44D3">
          <w:delText>with</w:delText>
        </w:r>
        <w:r w:rsidR="00A83972" w:rsidRPr="00AB068A" w:rsidDel="009E44D3">
          <w:delText xml:space="preserve"> </w:delText>
        </w:r>
        <w:r w:rsidR="00A83972" w:rsidDel="009E44D3">
          <w:delText>reasons</w:delText>
        </w:r>
        <w:r w:rsidR="00A83972" w:rsidRPr="00AB068A" w:rsidDel="009E44D3">
          <w:delText xml:space="preserve"> </w:delText>
        </w:r>
        <w:r w:rsidR="00A83972" w:rsidDel="009E44D3">
          <w:delText>for</w:delText>
        </w:r>
        <w:r w:rsidR="00A83972" w:rsidRPr="00AB068A" w:rsidDel="009E44D3">
          <w:delText xml:space="preserve"> </w:delText>
        </w:r>
        <w:r w:rsidR="00A83972" w:rsidDel="009E44D3">
          <w:delText>non-compliance,</w:delText>
        </w:r>
        <w:r w:rsidR="00A83972" w:rsidRPr="00AB068A" w:rsidDel="009E44D3">
          <w:delText xml:space="preserve"> </w:delText>
        </w:r>
        <w:r w:rsidR="00A83972" w:rsidDel="009E44D3">
          <w:delText>within</w:delText>
        </w:r>
        <w:r w:rsidR="00A83972" w:rsidRPr="00AB068A" w:rsidDel="009E44D3">
          <w:delText xml:space="preserve"> </w:delText>
        </w:r>
        <w:r w:rsidR="00A83972" w:rsidDel="009E44D3">
          <w:delText>two</w:delText>
        </w:r>
        <w:r w:rsidR="00A83972" w:rsidRPr="00AB068A" w:rsidDel="009E44D3">
          <w:delText xml:space="preserve"> </w:delText>
        </w:r>
        <w:r w:rsidR="00A83972" w:rsidDel="009E44D3">
          <w:delText>months</w:delText>
        </w:r>
        <w:r w:rsidR="00A83972" w:rsidRPr="00AB068A" w:rsidDel="009E44D3">
          <w:delText xml:space="preserve"> </w:delText>
        </w:r>
        <w:r w:rsidR="00A83972" w:rsidDel="009E44D3">
          <w:delText>after</w:delText>
        </w:r>
        <w:r w:rsidR="00A83972" w:rsidRPr="00AB068A" w:rsidDel="009E44D3">
          <w:delText xml:space="preserve"> </w:delText>
        </w:r>
        <w:r w:rsidR="00A83972" w:rsidDel="009E44D3">
          <w:delText>the</w:delText>
        </w:r>
        <w:r w:rsidR="00A83972" w:rsidRPr="00AB068A" w:rsidDel="009E44D3">
          <w:delText xml:space="preserve"> </w:delText>
        </w:r>
        <w:r w:rsidR="00A83972" w:rsidDel="009E44D3">
          <w:delText>issuance</w:delText>
        </w:r>
        <w:r w:rsidR="00A83972" w:rsidRPr="00AB068A" w:rsidDel="009E44D3">
          <w:delText xml:space="preserve"> </w:delText>
        </w:r>
        <w:r w:rsidR="00A83972" w:rsidDel="009E44D3">
          <w:delText>of</w:delText>
        </w:r>
        <w:r w:rsidR="00A83972" w:rsidRPr="00AB068A" w:rsidDel="009E44D3">
          <w:delText xml:space="preserve"> </w:delText>
        </w:r>
        <w:r w:rsidR="00A83972" w:rsidDel="009E44D3">
          <w:delText>the</w:delText>
        </w:r>
        <w:r w:rsidR="00A83972" w:rsidRPr="00AB068A" w:rsidDel="009E44D3">
          <w:delText xml:space="preserve"> </w:delText>
        </w:r>
        <w:r w:rsidR="00A83972" w:rsidDel="009E44D3">
          <w:delText>translated</w:delText>
        </w:r>
        <w:r w:rsidR="00A83972" w:rsidRPr="00AB068A" w:rsidDel="009E44D3">
          <w:delText xml:space="preserve"> </w:delText>
        </w:r>
        <w:r w:rsidR="00A83972" w:rsidDel="009E44D3">
          <w:delText>versions.</w:delText>
        </w:r>
      </w:del>
    </w:p>
    <w:p w14:paraId="722AB6CF" w14:textId="76FF036B" w:rsidR="00BF6324" w:rsidDel="009E44D3" w:rsidRDefault="00AB068A">
      <w:pPr>
        <w:pStyle w:val="ListParagraph"/>
        <w:numPr>
          <w:ilvl w:val="1"/>
          <w:numId w:val="41"/>
        </w:numPr>
        <w:tabs>
          <w:tab w:val="left" w:pos="1493"/>
        </w:tabs>
        <w:spacing w:line="276" w:lineRule="auto"/>
        <w:rPr>
          <w:del w:id="525" w:author="Johannes Backer" w:date="2025-03-24T11:23:00Z"/>
        </w:rPr>
        <w:pPrChange w:id="526" w:author="Johannes Backer" w:date="2025-05-15T08:14:00Z">
          <w:pPr>
            <w:pStyle w:val="ListParagraph"/>
            <w:numPr>
              <w:ilvl w:val="1"/>
              <w:numId w:val="24"/>
            </w:numPr>
            <w:tabs>
              <w:tab w:val="left" w:pos="1493"/>
            </w:tabs>
            <w:spacing w:line="276" w:lineRule="auto"/>
            <w:ind w:left="1152" w:hanging="663"/>
          </w:pPr>
        </w:pPrChange>
      </w:pPr>
      <w:del w:id="527" w:author="Johannes Backer" w:date="2025-03-24T11:23:00Z">
        <w:r w:rsidDel="009E44D3">
          <w:delText xml:space="preserve"> </w:delText>
        </w:r>
        <w:r w:rsidR="00A83972" w:rsidDel="009E44D3">
          <w:delText>In</w:delText>
        </w:r>
        <w:r w:rsidR="00A83972" w:rsidRPr="00AB068A" w:rsidDel="009E44D3">
          <w:delText xml:space="preserve"> </w:delText>
        </w:r>
        <w:r w:rsidR="00A83972" w:rsidDel="009E44D3">
          <w:delText>the</w:delText>
        </w:r>
        <w:r w:rsidR="00A83972" w:rsidRPr="00AB068A" w:rsidDel="009E44D3">
          <w:delText xml:space="preserve"> </w:delText>
        </w:r>
        <w:r w:rsidR="00A83972" w:rsidDel="009E44D3">
          <w:delText>absence</w:delText>
        </w:r>
        <w:r w:rsidR="00A83972" w:rsidRPr="00AB068A" w:rsidDel="009E44D3">
          <w:delText xml:space="preserve"> </w:delText>
        </w:r>
        <w:r w:rsidR="00A83972" w:rsidDel="009E44D3">
          <w:delText>of</w:delText>
        </w:r>
        <w:r w:rsidR="00A83972" w:rsidRPr="00AB068A" w:rsidDel="009E44D3">
          <w:delText xml:space="preserve"> </w:delText>
        </w:r>
        <w:r w:rsidR="00A83972" w:rsidDel="009E44D3">
          <w:delText>a</w:delText>
        </w:r>
        <w:r w:rsidR="00A83972" w:rsidRPr="00AB068A" w:rsidDel="009E44D3">
          <w:delText xml:space="preserve"> </w:delText>
        </w:r>
        <w:r w:rsidR="00A83972" w:rsidDel="009E44D3">
          <w:delText>response</w:delText>
        </w:r>
        <w:r w:rsidR="00A83972" w:rsidRPr="00AB068A" w:rsidDel="009E44D3">
          <w:delText xml:space="preserve"> </w:delText>
        </w:r>
        <w:r w:rsidR="00A83972" w:rsidDel="009E44D3">
          <w:delText>by</w:delText>
        </w:r>
        <w:r w:rsidR="00A83972" w:rsidRPr="00AB068A" w:rsidDel="009E44D3">
          <w:delText xml:space="preserve"> </w:delText>
        </w:r>
        <w:r w:rsidR="00A83972" w:rsidDel="009E44D3">
          <w:delText>this</w:delText>
        </w:r>
        <w:r w:rsidR="00A83972" w:rsidRPr="00AB068A" w:rsidDel="009E44D3">
          <w:delText xml:space="preserve"> </w:delText>
        </w:r>
        <w:r w:rsidR="00A83972" w:rsidDel="009E44D3">
          <w:delText>deadline,</w:delText>
        </w:r>
        <w:r w:rsidR="00A83972" w:rsidRPr="00AB068A" w:rsidDel="009E44D3">
          <w:delText xml:space="preserve"> </w:delText>
        </w:r>
        <w:r w:rsidR="00A83972" w:rsidDel="009E44D3">
          <w:delText>competent</w:delText>
        </w:r>
        <w:r w:rsidR="00A83972" w:rsidRPr="00AB068A" w:rsidDel="009E44D3">
          <w:delText xml:space="preserve"> </w:delText>
        </w:r>
        <w:r w:rsidR="00A83972" w:rsidDel="009E44D3">
          <w:delText>authorities</w:delText>
        </w:r>
        <w:r w:rsidR="00A83972" w:rsidRPr="00AB068A" w:rsidDel="009E44D3">
          <w:delText xml:space="preserve"> </w:delText>
        </w:r>
        <w:r w:rsidR="003469C8" w:rsidRPr="00AB068A" w:rsidDel="009E44D3">
          <w:delText xml:space="preserve">               </w:delText>
        </w:r>
        <w:r w:rsidR="00A83972" w:rsidDel="009E44D3">
          <w:delText>will</w:delText>
        </w:r>
        <w:r w:rsidR="00A83972" w:rsidRPr="00AB068A" w:rsidDel="009E44D3">
          <w:delText xml:space="preserve"> </w:delText>
        </w:r>
        <w:r w:rsidR="00A83972" w:rsidDel="009E44D3">
          <w:delText>be</w:delText>
        </w:r>
        <w:r w:rsidR="00A83972" w:rsidRPr="00AB068A" w:rsidDel="009E44D3">
          <w:delText xml:space="preserve"> </w:delText>
        </w:r>
        <w:r w:rsidR="00A83972" w:rsidDel="009E44D3">
          <w:delText>considered</w:delText>
        </w:r>
        <w:r w:rsidR="00A83972" w:rsidRPr="00AB068A" w:rsidDel="009E44D3">
          <w:delText xml:space="preserve"> </w:delText>
        </w:r>
        <w:r w:rsidR="00A83972" w:rsidDel="009E44D3">
          <w:delText>as</w:delText>
        </w:r>
        <w:r w:rsidR="00A83972" w:rsidRPr="00AB068A" w:rsidDel="009E44D3">
          <w:delText xml:space="preserve"> </w:delText>
        </w:r>
        <w:r w:rsidR="00A83972" w:rsidDel="009E44D3">
          <w:delText>non-compliant</w:delText>
        </w:r>
        <w:r w:rsidR="00A83972" w:rsidRPr="00AB068A" w:rsidDel="009E44D3">
          <w:delText xml:space="preserve"> </w:delText>
        </w:r>
        <w:r w:rsidR="00A83972" w:rsidDel="009E44D3">
          <w:delText>to</w:delText>
        </w:r>
        <w:r w:rsidR="00A83972" w:rsidRPr="00AB068A" w:rsidDel="009E44D3">
          <w:delText xml:space="preserve"> </w:delText>
        </w:r>
        <w:r w:rsidR="00A83972" w:rsidDel="009E44D3">
          <w:delText>the</w:delText>
        </w:r>
        <w:r w:rsidR="00A83972" w:rsidRPr="00AB068A" w:rsidDel="009E44D3">
          <w:delText xml:space="preserve"> </w:delText>
        </w:r>
        <w:r w:rsidR="00A83972" w:rsidDel="009E44D3">
          <w:delText>reporting</w:delText>
        </w:r>
        <w:r w:rsidR="00A83972" w:rsidRPr="00AB068A" w:rsidDel="009E44D3">
          <w:delText xml:space="preserve"> </w:delText>
        </w:r>
        <w:r w:rsidR="00A83972" w:rsidDel="009E44D3">
          <w:delText>and</w:delText>
        </w:r>
        <w:r w:rsidR="00A83972" w:rsidRPr="00AB068A" w:rsidDel="009E44D3">
          <w:delText xml:space="preserve"> </w:delText>
        </w:r>
        <w:r w:rsidR="00A83972" w:rsidDel="009E44D3">
          <w:delText>reported</w:delText>
        </w:r>
        <w:r w:rsidR="00A83972" w:rsidRPr="00AB068A" w:rsidDel="009E44D3">
          <w:delText xml:space="preserve"> </w:delText>
        </w:r>
        <w:r w:rsidR="00A83972" w:rsidDel="009E44D3">
          <w:delText>as</w:delText>
        </w:r>
        <w:r w:rsidR="00A83972" w:rsidRPr="00AB068A" w:rsidDel="009E44D3">
          <w:delText xml:space="preserve"> </w:delText>
        </w:r>
        <w:r w:rsidR="00A83972" w:rsidDel="009E44D3">
          <w:delText>such.</w:delText>
        </w:r>
      </w:del>
    </w:p>
    <w:p w14:paraId="6BB4061A" w14:textId="77777777" w:rsidR="00BF6324" w:rsidRDefault="00A51A09">
      <w:pPr>
        <w:pStyle w:val="Heading1"/>
        <w:spacing w:before="236"/>
        <w:jc w:val="left"/>
      </w:pPr>
      <w:r>
        <w:t>Final</w:t>
      </w:r>
      <w:r>
        <w:rPr>
          <w:rFonts w:ascii="Times New Roman"/>
          <w:b w:val="0"/>
          <w:spacing w:val="15"/>
        </w:rPr>
        <w:t xml:space="preserve"> </w:t>
      </w:r>
      <w:r>
        <w:t>Provision</w:t>
      </w:r>
      <w:r>
        <w:rPr>
          <w:rFonts w:ascii="Times New Roman"/>
          <w:b w:val="0"/>
          <w:spacing w:val="17"/>
        </w:rPr>
        <w:t xml:space="preserve"> </w:t>
      </w:r>
      <w:r>
        <w:t>on</w:t>
      </w:r>
      <w:r>
        <w:rPr>
          <w:rFonts w:ascii="Times New Roman"/>
          <w:b w:val="0"/>
          <w:spacing w:val="18"/>
        </w:rPr>
        <w:t xml:space="preserve"> </w:t>
      </w:r>
      <w:r>
        <w:rPr>
          <w:spacing w:val="-2"/>
        </w:rPr>
        <w:t>Reviews</w:t>
      </w:r>
    </w:p>
    <w:p w14:paraId="745B0AA7" w14:textId="71EDDDA2" w:rsidR="00BF6324" w:rsidRDefault="00AB068A">
      <w:pPr>
        <w:pStyle w:val="ListParagraph"/>
        <w:numPr>
          <w:ilvl w:val="1"/>
          <w:numId w:val="41"/>
        </w:numPr>
        <w:tabs>
          <w:tab w:val="left" w:pos="1493"/>
        </w:tabs>
        <w:spacing w:line="276" w:lineRule="auto"/>
        <w:pPrChange w:id="528" w:author="Johannes Backer" w:date="2025-05-15T08:14:00Z">
          <w:pPr>
            <w:pStyle w:val="ListParagraph"/>
            <w:numPr>
              <w:ilvl w:val="1"/>
              <w:numId w:val="24"/>
            </w:numPr>
            <w:tabs>
              <w:tab w:val="left" w:pos="1493"/>
            </w:tabs>
            <w:spacing w:line="276" w:lineRule="auto"/>
            <w:ind w:left="1152" w:hanging="663"/>
          </w:pPr>
        </w:pPrChange>
      </w:pPr>
      <w:r>
        <w:t xml:space="preserve"> </w:t>
      </w:r>
      <w:r w:rsidR="00A83972">
        <w:t>The</w:t>
      </w:r>
      <w:r w:rsidR="00A83972">
        <w:rPr>
          <w:rFonts w:ascii="Times New Roman"/>
          <w:spacing w:val="17"/>
        </w:rPr>
        <w:t xml:space="preserve"> </w:t>
      </w:r>
      <w:r w:rsidR="00A83972">
        <w:t>present</w:t>
      </w:r>
      <w:r w:rsidR="00A83972">
        <w:rPr>
          <w:rFonts w:ascii="Times New Roman"/>
          <w:spacing w:val="18"/>
        </w:rPr>
        <w:t xml:space="preserve"> </w:t>
      </w:r>
      <w:r w:rsidR="00A83972">
        <w:t>Guidelines</w:t>
      </w:r>
      <w:r w:rsidR="00A83972">
        <w:rPr>
          <w:rFonts w:ascii="Times New Roman"/>
          <w:spacing w:val="20"/>
        </w:rPr>
        <w:t xml:space="preserve"> </w:t>
      </w:r>
      <w:r w:rsidR="00A83972">
        <w:t>shall</w:t>
      </w:r>
      <w:r w:rsidR="00A83972">
        <w:rPr>
          <w:rFonts w:ascii="Times New Roman"/>
          <w:spacing w:val="15"/>
        </w:rPr>
        <w:t xml:space="preserve"> </w:t>
      </w:r>
      <w:r w:rsidR="00A83972">
        <w:t>be</w:t>
      </w:r>
      <w:r w:rsidR="00A83972">
        <w:rPr>
          <w:rFonts w:ascii="Times New Roman"/>
          <w:spacing w:val="20"/>
        </w:rPr>
        <w:t xml:space="preserve"> </w:t>
      </w:r>
      <w:r w:rsidR="00A83972">
        <w:t>subject</w:t>
      </w:r>
      <w:r w:rsidR="00A83972">
        <w:rPr>
          <w:rFonts w:ascii="Times New Roman"/>
          <w:spacing w:val="18"/>
        </w:rPr>
        <w:t xml:space="preserve"> </w:t>
      </w:r>
      <w:r w:rsidR="00A83972">
        <w:t>to</w:t>
      </w:r>
      <w:r w:rsidR="00A83972">
        <w:rPr>
          <w:rFonts w:ascii="Times New Roman"/>
          <w:spacing w:val="19"/>
        </w:rPr>
        <w:t xml:space="preserve"> </w:t>
      </w:r>
      <w:r w:rsidR="00A83972">
        <w:t>a</w:t>
      </w:r>
      <w:r w:rsidR="00A83972">
        <w:rPr>
          <w:rFonts w:ascii="Times New Roman"/>
          <w:spacing w:val="21"/>
        </w:rPr>
        <w:t xml:space="preserve"> </w:t>
      </w:r>
      <w:r w:rsidR="00A83972">
        <w:t>review</w:t>
      </w:r>
      <w:r w:rsidR="00A83972">
        <w:rPr>
          <w:rFonts w:ascii="Times New Roman"/>
          <w:spacing w:val="17"/>
        </w:rPr>
        <w:t xml:space="preserve"> </w:t>
      </w:r>
      <w:r w:rsidR="00A83972">
        <w:t>by</w:t>
      </w:r>
      <w:r w:rsidR="00A83972">
        <w:rPr>
          <w:rFonts w:ascii="Times New Roman"/>
          <w:spacing w:val="18"/>
        </w:rPr>
        <w:t xml:space="preserve"> </w:t>
      </w:r>
      <w:r w:rsidR="00A83972">
        <w:rPr>
          <w:spacing w:val="-2"/>
        </w:rPr>
        <w:t>EIOPA.</w:t>
      </w:r>
    </w:p>
    <w:sectPr w:rsidR="00BF6324">
      <w:pgSz w:w="11900" w:h="16840"/>
      <w:pgMar w:top="1040" w:right="1000" w:bottom="560" w:left="1000" w:header="0" w:footer="3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4FAF2" w14:textId="77777777" w:rsidR="00FF2326" w:rsidRDefault="00FF2326">
      <w:r>
        <w:separator/>
      </w:r>
    </w:p>
  </w:endnote>
  <w:endnote w:type="continuationSeparator" w:id="0">
    <w:p w14:paraId="319C19A3" w14:textId="77777777" w:rsidR="00FF2326" w:rsidRDefault="00FF2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195C2" w14:textId="77777777" w:rsidR="00BF6324" w:rsidRDefault="00A51A09">
    <w:pPr>
      <w:pStyle w:val="BodyText"/>
      <w:spacing w:before="0" w:line="14" w:lineRule="auto"/>
      <w:ind w:left="0" w:right="0" w:firstLine="0"/>
      <w:jc w:val="left"/>
      <w:rPr>
        <w:sz w:val="20"/>
      </w:rPr>
    </w:pPr>
    <w:r>
      <w:rPr>
        <w:noProof/>
      </w:rPr>
      <mc:AlternateContent>
        <mc:Choice Requires="wps">
          <w:drawing>
            <wp:anchor distT="0" distB="0" distL="0" distR="0" simplePos="0" relativeHeight="487288832" behindDoc="1" locked="0" layoutInCell="1" allowOverlap="1" wp14:anchorId="0BB54C37" wp14:editId="45398F08">
              <wp:simplePos x="0" y="0"/>
              <wp:positionH relativeFrom="page">
                <wp:posOffset>3569206</wp:posOffset>
              </wp:positionH>
              <wp:positionV relativeFrom="page">
                <wp:posOffset>10314831</wp:posOffset>
              </wp:positionV>
              <wp:extent cx="394970" cy="1644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4970" cy="164465"/>
                      </a:xfrm>
                      <a:prstGeom prst="rect">
                        <a:avLst/>
                      </a:prstGeom>
                    </wps:spPr>
                    <wps:txbx>
                      <w:txbxContent>
                        <w:p w14:paraId="026F535C" w14:textId="77777777" w:rsidR="00BF6324" w:rsidRDefault="00A51A09">
                          <w:pPr>
                            <w:spacing w:before="20"/>
                            <w:ind w:left="60"/>
                            <w:rPr>
                              <w:sz w:val="18"/>
                            </w:rPr>
                          </w:pPr>
                          <w:r>
                            <w:rPr>
                              <w:spacing w:val="-2"/>
                              <w:sz w:val="18"/>
                            </w:rPr>
                            <w:fldChar w:fldCharType="begin"/>
                          </w:r>
                          <w:r>
                            <w:rPr>
                              <w:spacing w:val="-2"/>
                              <w:sz w:val="18"/>
                            </w:rPr>
                            <w:instrText xml:space="preserve"> PAGE </w:instrText>
                          </w:r>
                          <w:r>
                            <w:rPr>
                              <w:spacing w:val="-2"/>
                              <w:sz w:val="18"/>
                            </w:rPr>
                            <w:fldChar w:fldCharType="separate"/>
                          </w:r>
                          <w:r>
                            <w:rPr>
                              <w:spacing w:val="-2"/>
                              <w:sz w:val="18"/>
                            </w:rPr>
                            <w:t>10</w:t>
                          </w:r>
                          <w:r>
                            <w:rPr>
                              <w:spacing w:val="-2"/>
                              <w:sz w:val="18"/>
                            </w:rPr>
                            <w:fldChar w:fldCharType="end"/>
                          </w:r>
                          <w:r>
                            <w:rPr>
                              <w:spacing w:val="-2"/>
                              <w:sz w:val="18"/>
                            </w:rPr>
                            <w:t>/</w:t>
                          </w:r>
                          <w:r>
                            <w:rPr>
                              <w:spacing w:val="-2"/>
                              <w:sz w:val="18"/>
                            </w:rPr>
                            <w:fldChar w:fldCharType="begin"/>
                          </w:r>
                          <w:r>
                            <w:rPr>
                              <w:spacing w:val="-2"/>
                              <w:sz w:val="18"/>
                            </w:rPr>
                            <w:instrText xml:space="preserve"> NUMPAGES </w:instrText>
                          </w:r>
                          <w:r>
                            <w:rPr>
                              <w:spacing w:val="-2"/>
                              <w:sz w:val="18"/>
                            </w:rPr>
                            <w:fldChar w:fldCharType="separate"/>
                          </w:r>
                          <w:r>
                            <w:rPr>
                              <w:spacing w:val="-2"/>
                              <w:sz w:val="18"/>
                            </w:rPr>
                            <w:t>36</w:t>
                          </w:r>
                          <w:r>
                            <w:rPr>
                              <w:spacing w:val="-2"/>
                              <w:sz w:val="18"/>
                            </w:rPr>
                            <w:fldChar w:fldCharType="end"/>
                          </w:r>
                        </w:p>
                      </w:txbxContent>
                    </wps:txbx>
                    <wps:bodyPr wrap="square" lIns="0" tIns="0" rIns="0" bIns="0" rtlCol="0">
                      <a:noAutofit/>
                    </wps:bodyPr>
                  </wps:wsp>
                </a:graphicData>
              </a:graphic>
            </wp:anchor>
          </w:drawing>
        </mc:Choice>
        <mc:Fallback>
          <w:pict>
            <v:shapetype w14:anchorId="0BB54C37" id="_x0000_t202" coordsize="21600,21600" o:spt="202" path="m,l,21600r21600,l21600,xe">
              <v:stroke joinstyle="miter"/>
              <v:path gradientshapeok="t" o:connecttype="rect"/>
            </v:shapetype>
            <v:shape id="Textbox 1" o:spid="_x0000_s1034" type="#_x0000_t202" style="position:absolute;margin-left:281.05pt;margin-top:812.2pt;width:31.1pt;height:12.95pt;z-index:-16027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" filled="f" stroked="f">
              <v:textbox inset="0,0,0,0">
                <w:txbxContent>
                  <w:p w14:paraId="026F535C" w14:textId="77777777" w:rsidR="00BF6324" w:rsidRDefault="00A51A09">
                    <w:pPr>
                      <w:spacing w:before="20"/>
                      <w:ind w:left="60"/>
                      <w:rPr>
                        <w:sz w:val="18"/>
                      </w:rPr>
                    </w:pPr>
                    <w:r>
                      <w:rPr>
                        <w:spacing w:val="-2"/>
                        <w:sz w:val="18"/>
                      </w:rPr>
                      <w:fldChar w:fldCharType="begin"/>
                    </w:r>
                    <w:r>
                      <w:rPr>
                        <w:spacing w:val="-2"/>
                        <w:sz w:val="18"/>
                      </w:rPr>
                      <w:instrText xml:space="preserve"> PAGE </w:instrText>
                    </w:r>
                    <w:r>
                      <w:rPr>
                        <w:spacing w:val="-2"/>
                        <w:sz w:val="18"/>
                      </w:rPr>
                      <w:fldChar w:fldCharType="separate"/>
                    </w:r>
                    <w:r>
                      <w:rPr>
                        <w:spacing w:val="-2"/>
                        <w:sz w:val="18"/>
                      </w:rPr>
                      <w:t>10</w:t>
                    </w:r>
                    <w:r>
                      <w:rPr>
                        <w:spacing w:val="-2"/>
                        <w:sz w:val="18"/>
                      </w:rPr>
                      <w:fldChar w:fldCharType="end"/>
                    </w:r>
                    <w:r>
                      <w:rPr>
                        <w:spacing w:val="-2"/>
                        <w:sz w:val="18"/>
                      </w:rPr>
                      <w:t>/</w:t>
                    </w:r>
                    <w:r>
                      <w:rPr>
                        <w:spacing w:val="-2"/>
                        <w:sz w:val="18"/>
                      </w:rPr>
                      <w:fldChar w:fldCharType="begin"/>
                    </w:r>
                    <w:r>
                      <w:rPr>
                        <w:spacing w:val="-2"/>
                        <w:sz w:val="18"/>
                      </w:rPr>
                      <w:instrText xml:space="preserve"> NUMPAGES </w:instrText>
                    </w:r>
                    <w:r>
                      <w:rPr>
                        <w:spacing w:val="-2"/>
                        <w:sz w:val="18"/>
                      </w:rPr>
                      <w:fldChar w:fldCharType="separate"/>
                    </w:r>
                    <w:r>
                      <w:rPr>
                        <w:spacing w:val="-2"/>
                        <w:sz w:val="18"/>
                      </w:rPr>
                      <w:t>36</w:t>
                    </w:r>
                    <w:r>
                      <w:rPr>
                        <w:spacing w:val="-2"/>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821E6" w14:textId="77777777" w:rsidR="00FF2326" w:rsidRDefault="00FF2326">
      <w:r>
        <w:separator/>
      </w:r>
    </w:p>
  </w:footnote>
  <w:footnote w:type="continuationSeparator" w:id="0">
    <w:p w14:paraId="7AB93DD5" w14:textId="77777777" w:rsidR="00FF2326" w:rsidRDefault="00FF2326">
      <w:r>
        <w:continuationSeparator/>
      </w:r>
    </w:p>
  </w:footnote>
  <w:footnote w:id="1">
    <w:p w14:paraId="24A4FAEC" w14:textId="09E2DEEA" w:rsidR="00795CE1" w:rsidRDefault="00795CE1">
      <w:pPr>
        <w:pStyle w:val="FootnoteText"/>
      </w:pPr>
      <w:ins w:id="7" w:author="Johannes Backer" w:date="2025-05-19T17:43:00Z">
        <w:r>
          <w:rPr>
            <w:rStyle w:val="FootnoteReference"/>
          </w:rPr>
          <w:footnoteRef/>
        </w:r>
        <w:r>
          <w:t xml:space="preserve"> </w:t>
        </w:r>
        <w:r w:rsidRPr="00BD31C1">
          <w:t>Regulation (EU) No 1094/2010 of the European Parliament and of the Council of 24 November 2010 establishing a European Supervisory Authority (European Insurance and Occupational Pensions Authority), amending Decision No 716/2009/EC and repealing Commission Decision 2009/79/EC (OJ L 331, 15.12.2010, p. 48)</w:t>
        </w:r>
      </w:ins>
    </w:p>
  </w:footnote>
  <w:footnote w:id="2">
    <w:p w14:paraId="41471CB9" w14:textId="2D34F780" w:rsidR="00E900A9" w:rsidRDefault="00E900A9">
      <w:pPr>
        <w:pStyle w:val="FootnoteText"/>
      </w:pPr>
      <w:ins w:id="39" w:author="Johannes Backer" w:date="2025-05-19T17:50:00Z">
        <w:r>
          <w:rPr>
            <w:rStyle w:val="FootnoteReference"/>
          </w:rPr>
          <w:footnoteRef/>
        </w:r>
        <w:r>
          <w:t xml:space="preserve"> </w:t>
        </w:r>
        <w:r w:rsidRPr="00E900A9">
          <w:t>Commission Implementing Regulation (EU) 2023/894 of 4 April 2023 laying down implementing technical standards for the application of Directive 2009/138/EC of the European Parliament and the Council with regard to the templates for the submission by insurance and reinsurance undertakings to their supervisory authorities of information necessary for their supervision and repealing Implementing Regulation (EU) 2015/245 (OJ L 120, 05/05/2023, p. 1–1596)</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58D9"/>
    <w:multiLevelType w:val="hybridMultilevel"/>
    <w:tmpl w:val="AB44BFE0"/>
    <w:lvl w:ilvl="0" w:tplc="A2B69644">
      <w:start w:val="1"/>
      <w:numFmt w:val="lowerRoman"/>
      <w:lvlText w:val="(%1)"/>
      <w:lvlJc w:val="left"/>
      <w:pPr>
        <w:ind w:left="2161" w:hanging="720"/>
      </w:pPr>
      <w:rPr>
        <w:rFonts w:ascii="Verdana" w:eastAsia="Verdana" w:hAnsi="Verdana" w:cs="Verdana" w:hint="default"/>
        <w:spacing w:val="-3"/>
        <w:w w:val="100"/>
        <w:sz w:val="22"/>
        <w:szCs w:val="22"/>
        <w:lang w:val="en-US" w:eastAsia="en-US" w:bidi="ar-SA"/>
      </w:rPr>
    </w:lvl>
    <w:lvl w:ilvl="1" w:tplc="2FECB734">
      <w:numFmt w:val="bullet"/>
      <w:lvlText w:val="•"/>
      <w:lvlJc w:val="left"/>
      <w:pPr>
        <w:ind w:left="2994" w:hanging="720"/>
      </w:pPr>
      <w:rPr>
        <w:rFonts w:hint="default"/>
        <w:lang w:val="en-US" w:eastAsia="en-US" w:bidi="ar-SA"/>
      </w:rPr>
    </w:lvl>
    <w:lvl w:ilvl="2" w:tplc="E948EDAE">
      <w:numFmt w:val="bullet"/>
      <w:lvlText w:val="•"/>
      <w:lvlJc w:val="left"/>
      <w:pPr>
        <w:ind w:left="3829" w:hanging="720"/>
      </w:pPr>
      <w:rPr>
        <w:rFonts w:hint="default"/>
        <w:lang w:val="en-US" w:eastAsia="en-US" w:bidi="ar-SA"/>
      </w:rPr>
    </w:lvl>
    <w:lvl w:ilvl="3" w:tplc="CE7C23CE">
      <w:numFmt w:val="bullet"/>
      <w:lvlText w:val="•"/>
      <w:lvlJc w:val="left"/>
      <w:pPr>
        <w:ind w:left="4663" w:hanging="720"/>
      </w:pPr>
      <w:rPr>
        <w:rFonts w:hint="default"/>
        <w:lang w:val="en-US" w:eastAsia="en-US" w:bidi="ar-SA"/>
      </w:rPr>
    </w:lvl>
    <w:lvl w:ilvl="4" w:tplc="F592953A">
      <w:numFmt w:val="bullet"/>
      <w:lvlText w:val="•"/>
      <w:lvlJc w:val="left"/>
      <w:pPr>
        <w:ind w:left="5498" w:hanging="720"/>
      </w:pPr>
      <w:rPr>
        <w:rFonts w:hint="default"/>
        <w:lang w:val="en-US" w:eastAsia="en-US" w:bidi="ar-SA"/>
      </w:rPr>
    </w:lvl>
    <w:lvl w:ilvl="5" w:tplc="5C2A3EE2">
      <w:numFmt w:val="bullet"/>
      <w:lvlText w:val="•"/>
      <w:lvlJc w:val="left"/>
      <w:pPr>
        <w:ind w:left="6333" w:hanging="720"/>
      </w:pPr>
      <w:rPr>
        <w:rFonts w:hint="default"/>
        <w:lang w:val="en-US" w:eastAsia="en-US" w:bidi="ar-SA"/>
      </w:rPr>
    </w:lvl>
    <w:lvl w:ilvl="6" w:tplc="B54CD6C4">
      <w:numFmt w:val="bullet"/>
      <w:lvlText w:val="•"/>
      <w:lvlJc w:val="left"/>
      <w:pPr>
        <w:ind w:left="7167" w:hanging="720"/>
      </w:pPr>
      <w:rPr>
        <w:rFonts w:hint="default"/>
        <w:lang w:val="en-US" w:eastAsia="en-US" w:bidi="ar-SA"/>
      </w:rPr>
    </w:lvl>
    <w:lvl w:ilvl="7" w:tplc="CBC6E9C4">
      <w:numFmt w:val="bullet"/>
      <w:lvlText w:val="•"/>
      <w:lvlJc w:val="left"/>
      <w:pPr>
        <w:ind w:left="8002" w:hanging="720"/>
      </w:pPr>
      <w:rPr>
        <w:rFonts w:hint="default"/>
        <w:lang w:val="en-US" w:eastAsia="en-US" w:bidi="ar-SA"/>
      </w:rPr>
    </w:lvl>
    <w:lvl w:ilvl="8" w:tplc="A41AF9AE">
      <w:numFmt w:val="bullet"/>
      <w:lvlText w:val="•"/>
      <w:lvlJc w:val="left"/>
      <w:pPr>
        <w:ind w:left="8837" w:hanging="720"/>
      </w:pPr>
      <w:rPr>
        <w:rFonts w:hint="default"/>
        <w:lang w:val="en-US" w:eastAsia="en-US" w:bidi="ar-SA"/>
      </w:rPr>
    </w:lvl>
  </w:abstractNum>
  <w:abstractNum w:abstractNumId="1" w15:restartNumberingAfterBreak="0">
    <w:nsid w:val="04137503"/>
    <w:multiLevelType w:val="hybridMultilevel"/>
    <w:tmpl w:val="6598D528"/>
    <w:lvl w:ilvl="0" w:tplc="E0C68EBA">
      <w:start w:val="1"/>
      <w:numFmt w:val="lowerLetter"/>
      <w:lvlText w:val="%1)"/>
      <w:lvlJc w:val="left"/>
      <w:pPr>
        <w:ind w:left="1493" w:hanging="341"/>
      </w:pPr>
      <w:rPr>
        <w:rFonts w:ascii="Verdana" w:eastAsia="Verdana" w:hAnsi="Verdana" w:cs="Verdana" w:hint="default"/>
        <w:b w:val="0"/>
        <w:bCs w:val="0"/>
        <w:i w:val="0"/>
        <w:iCs w:val="0"/>
        <w:spacing w:val="-1"/>
        <w:w w:val="100"/>
        <w:sz w:val="22"/>
        <w:szCs w:val="22"/>
        <w:lang w:val="en-US" w:eastAsia="en-US" w:bidi="ar-SA"/>
      </w:rPr>
    </w:lvl>
    <w:lvl w:ilvl="1" w:tplc="EFE85242">
      <w:numFmt w:val="bullet"/>
      <w:lvlText w:val="•"/>
      <w:lvlJc w:val="left"/>
      <w:pPr>
        <w:ind w:left="2340" w:hanging="341"/>
      </w:pPr>
      <w:rPr>
        <w:rFonts w:hint="default"/>
        <w:lang w:val="en-US" w:eastAsia="en-US" w:bidi="ar-SA"/>
      </w:rPr>
    </w:lvl>
    <w:lvl w:ilvl="2" w:tplc="33246D6E">
      <w:numFmt w:val="bullet"/>
      <w:lvlText w:val="•"/>
      <w:lvlJc w:val="left"/>
      <w:pPr>
        <w:ind w:left="3180" w:hanging="341"/>
      </w:pPr>
      <w:rPr>
        <w:rFonts w:hint="default"/>
        <w:lang w:val="en-US" w:eastAsia="en-US" w:bidi="ar-SA"/>
      </w:rPr>
    </w:lvl>
    <w:lvl w:ilvl="3" w:tplc="8C12107A">
      <w:numFmt w:val="bullet"/>
      <w:lvlText w:val="•"/>
      <w:lvlJc w:val="left"/>
      <w:pPr>
        <w:ind w:left="4020" w:hanging="341"/>
      </w:pPr>
      <w:rPr>
        <w:rFonts w:hint="default"/>
        <w:lang w:val="en-US" w:eastAsia="en-US" w:bidi="ar-SA"/>
      </w:rPr>
    </w:lvl>
    <w:lvl w:ilvl="4" w:tplc="804663DA">
      <w:numFmt w:val="bullet"/>
      <w:lvlText w:val="•"/>
      <w:lvlJc w:val="left"/>
      <w:pPr>
        <w:ind w:left="4860" w:hanging="341"/>
      </w:pPr>
      <w:rPr>
        <w:rFonts w:hint="default"/>
        <w:lang w:val="en-US" w:eastAsia="en-US" w:bidi="ar-SA"/>
      </w:rPr>
    </w:lvl>
    <w:lvl w:ilvl="5" w:tplc="FACACE6C">
      <w:numFmt w:val="bullet"/>
      <w:lvlText w:val="•"/>
      <w:lvlJc w:val="left"/>
      <w:pPr>
        <w:ind w:left="5700" w:hanging="341"/>
      </w:pPr>
      <w:rPr>
        <w:rFonts w:hint="default"/>
        <w:lang w:val="en-US" w:eastAsia="en-US" w:bidi="ar-SA"/>
      </w:rPr>
    </w:lvl>
    <w:lvl w:ilvl="6" w:tplc="BD362F74">
      <w:numFmt w:val="bullet"/>
      <w:lvlText w:val="•"/>
      <w:lvlJc w:val="left"/>
      <w:pPr>
        <w:ind w:left="6540" w:hanging="341"/>
      </w:pPr>
      <w:rPr>
        <w:rFonts w:hint="default"/>
        <w:lang w:val="en-US" w:eastAsia="en-US" w:bidi="ar-SA"/>
      </w:rPr>
    </w:lvl>
    <w:lvl w:ilvl="7" w:tplc="C930D6E0">
      <w:numFmt w:val="bullet"/>
      <w:lvlText w:val="•"/>
      <w:lvlJc w:val="left"/>
      <w:pPr>
        <w:ind w:left="7380" w:hanging="341"/>
      </w:pPr>
      <w:rPr>
        <w:rFonts w:hint="default"/>
        <w:lang w:val="en-US" w:eastAsia="en-US" w:bidi="ar-SA"/>
      </w:rPr>
    </w:lvl>
    <w:lvl w:ilvl="8" w:tplc="E3E2F222">
      <w:numFmt w:val="bullet"/>
      <w:lvlText w:val="•"/>
      <w:lvlJc w:val="left"/>
      <w:pPr>
        <w:ind w:left="8220" w:hanging="341"/>
      </w:pPr>
      <w:rPr>
        <w:rFonts w:hint="default"/>
        <w:lang w:val="en-US" w:eastAsia="en-US" w:bidi="ar-SA"/>
      </w:rPr>
    </w:lvl>
  </w:abstractNum>
  <w:abstractNum w:abstractNumId="2" w15:restartNumberingAfterBreak="0">
    <w:nsid w:val="06A067EE"/>
    <w:multiLevelType w:val="hybridMultilevel"/>
    <w:tmpl w:val="D6F2A2C6"/>
    <w:lvl w:ilvl="0" w:tplc="3D8C6D20">
      <w:start w:val="37"/>
      <w:numFmt w:val="lowerLetter"/>
      <w:lvlText w:val="%1)"/>
      <w:lvlJc w:val="left"/>
      <w:pPr>
        <w:ind w:left="2218" w:hanging="375"/>
      </w:pPr>
      <w:rPr>
        <w:rFonts w:hint="default"/>
      </w:rPr>
    </w:lvl>
    <w:lvl w:ilvl="1" w:tplc="08090019" w:tentative="1">
      <w:start w:val="1"/>
      <w:numFmt w:val="lowerLetter"/>
      <w:lvlText w:val="%2."/>
      <w:lvlJc w:val="left"/>
      <w:pPr>
        <w:ind w:left="2923" w:hanging="360"/>
      </w:pPr>
    </w:lvl>
    <w:lvl w:ilvl="2" w:tplc="0809001B" w:tentative="1">
      <w:start w:val="1"/>
      <w:numFmt w:val="lowerRoman"/>
      <w:lvlText w:val="%3."/>
      <w:lvlJc w:val="right"/>
      <w:pPr>
        <w:ind w:left="3643" w:hanging="180"/>
      </w:pPr>
    </w:lvl>
    <w:lvl w:ilvl="3" w:tplc="0809000F" w:tentative="1">
      <w:start w:val="1"/>
      <w:numFmt w:val="decimal"/>
      <w:lvlText w:val="%4."/>
      <w:lvlJc w:val="left"/>
      <w:pPr>
        <w:ind w:left="4363" w:hanging="360"/>
      </w:pPr>
    </w:lvl>
    <w:lvl w:ilvl="4" w:tplc="08090019" w:tentative="1">
      <w:start w:val="1"/>
      <w:numFmt w:val="lowerLetter"/>
      <w:lvlText w:val="%5."/>
      <w:lvlJc w:val="left"/>
      <w:pPr>
        <w:ind w:left="5083" w:hanging="360"/>
      </w:pPr>
    </w:lvl>
    <w:lvl w:ilvl="5" w:tplc="0809001B" w:tentative="1">
      <w:start w:val="1"/>
      <w:numFmt w:val="lowerRoman"/>
      <w:lvlText w:val="%6."/>
      <w:lvlJc w:val="right"/>
      <w:pPr>
        <w:ind w:left="5803" w:hanging="180"/>
      </w:pPr>
    </w:lvl>
    <w:lvl w:ilvl="6" w:tplc="0809000F" w:tentative="1">
      <w:start w:val="1"/>
      <w:numFmt w:val="decimal"/>
      <w:lvlText w:val="%7."/>
      <w:lvlJc w:val="left"/>
      <w:pPr>
        <w:ind w:left="6523" w:hanging="360"/>
      </w:pPr>
    </w:lvl>
    <w:lvl w:ilvl="7" w:tplc="08090019" w:tentative="1">
      <w:start w:val="1"/>
      <w:numFmt w:val="lowerLetter"/>
      <w:lvlText w:val="%8."/>
      <w:lvlJc w:val="left"/>
      <w:pPr>
        <w:ind w:left="7243" w:hanging="360"/>
      </w:pPr>
    </w:lvl>
    <w:lvl w:ilvl="8" w:tplc="0809001B" w:tentative="1">
      <w:start w:val="1"/>
      <w:numFmt w:val="lowerRoman"/>
      <w:lvlText w:val="%9."/>
      <w:lvlJc w:val="right"/>
      <w:pPr>
        <w:ind w:left="7963" w:hanging="180"/>
      </w:pPr>
    </w:lvl>
  </w:abstractNum>
  <w:abstractNum w:abstractNumId="3" w15:restartNumberingAfterBreak="0">
    <w:nsid w:val="0989774C"/>
    <w:multiLevelType w:val="hybridMultilevel"/>
    <w:tmpl w:val="E6E0BE90"/>
    <w:lvl w:ilvl="0" w:tplc="3DE6ECB0">
      <w:start w:val="1"/>
      <w:numFmt w:val="lowerLetter"/>
      <w:lvlText w:val="%1)"/>
      <w:lvlJc w:val="left"/>
      <w:pPr>
        <w:ind w:left="1493" w:hanging="341"/>
      </w:pPr>
      <w:rPr>
        <w:rFonts w:ascii="Verdana" w:eastAsia="Verdana" w:hAnsi="Verdana" w:cs="Verdana" w:hint="default"/>
        <w:b w:val="0"/>
        <w:bCs w:val="0"/>
        <w:i w:val="0"/>
        <w:iCs w:val="0"/>
        <w:spacing w:val="-1"/>
        <w:w w:val="100"/>
        <w:sz w:val="22"/>
        <w:szCs w:val="22"/>
        <w:lang w:val="en-US" w:eastAsia="en-US" w:bidi="ar-SA"/>
      </w:rPr>
    </w:lvl>
    <w:lvl w:ilvl="1" w:tplc="A0322E3E">
      <w:numFmt w:val="bullet"/>
      <w:lvlText w:val="•"/>
      <w:lvlJc w:val="left"/>
      <w:pPr>
        <w:ind w:left="2340" w:hanging="341"/>
      </w:pPr>
      <w:rPr>
        <w:rFonts w:hint="default"/>
        <w:lang w:val="en-US" w:eastAsia="en-US" w:bidi="ar-SA"/>
      </w:rPr>
    </w:lvl>
    <w:lvl w:ilvl="2" w:tplc="5B984554">
      <w:numFmt w:val="bullet"/>
      <w:lvlText w:val="•"/>
      <w:lvlJc w:val="left"/>
      <w:pPr>
        <w:ind w:left="3180" w:hanging="341"/>
      </w:pPr>
      <w:rPr>
        <w:rFonts w:hint="default"/>
        <w:lang w:val="en-US" w:eastAsia="en-US" w:bidi="ar-SA"/>
      </w:rPr>
    </w:lvl>
    <w:lvl w:ilvl="3" w:tplc="1AA6BA6C">
      <w:numFmt w:val="bullet"/>
      <w:lvlText w:val="•"/>
      <w:lvlJc w:val="left"/>
      <w:pPr>
        <w:ind w:left="4020" w:hanging="341"/>
      </w:pPr>
      <w:rPr>
        <w:rFonts w:hint="default"/>
        <w:lang w:val="en-US" w:eastAsia="en-US" w:bidi="ar-SA"/>
      </w:rPr>
    </w:lvl>
    <w:lvl w:ilvl="4" w:tplc="74F0882A">
      <w:numFmt w:val="bullet"/>
      <w:lvlText w:val="•"/>
      <w:lvlJc w:val="left"/>
      <w:pPr>
        <w:ind w:left="4860" w:hanging="341"/>
      </w:pPr>
      <w:rPr>
        <w:rFonts w:hint="default"/>
        <w:lang w:val="en-US" w:eastAsia="en-US" w:bidi="ar-SA"/>
      </w:rPr>
    </w:lvl>
    <w:lvl w:ilvl="5" w:tplc="307211A2">
      <w:numFmt w:val="bullet"/>
      <w:lvlText w:val="•"/>
      <w:lvlJc w:val="left"/>
      <w:pPr>
        <w:ind w:left="5700" w:hanging="341"/>
      </w:pPr>
      <w:rPr>
        <w:rFonts w:hint="default"/>
        <w:lang w:val="en-US" w:eastAsia="en-US" w:bidi="ar-SA"/>
      </w:rPr>
    </w:lvl>
    <w:lvl w:ilvl="6" w:tplc="F44CB428">
      <w:numFmt w:val="bullet"/>
      <w:lvlText w:val="•"/>
      <w:lvlJc w:val="left"/>
      <w:pPr>
        <w:ind w:left="6540" w:hanging="341"/>
      </w:pPr>
      <w:rPr>
        <w:rFonts w:hint="default"/>
        <w:lang w:val="en-US" w:eastAsia="en-US" w:bidi="ar-SA"/>
      </w:rPr>
    </w:lvl>
    <w:lvl w:ilvl="7" w:tplc="F8AA4582">
      <w:numFmt w:val="bullet"/>
      <w:lvlText w:val="•"/>
      <w:lvlJc w:val="left"/>
      <w:pPr>
        <w:ind w:left="7380" w:hanging="341"/>
      </w:pPr>
      <w:rPr>
        <w:rFonts w:hint="default"/>
        <w:lang w:val="en-US" w:eastAsia="en-US" w:bidi="ar-SA"/>
      </w:rPr>
    </w:lvl>
    <w:lvl w:ilvl="8" w:tplc="DD5211A8">
      <w:numFmt w:val="bullet"/>
      <w:lvlText w:val="•"/>
      <w:lvlJc w:val="left"/>
      <w:pPr>
        <w:ind w:left="8220" w:hanging="341"/>
      </w:pPr>
      <w:rPr>
        <w:rFonts w:hint="default"/>
        <w:lang w:val="en-US" w:eastAsia="en-US" w:bidi="ar-SA"/>
      </w:rPr>
    </w:lvl>
  </w:abstractNum>
  <w:abstractNum w:abstractNumId="4" w15:restartNumberingAfterBreak="0">
    <w:nsid w:val="0A342522"/>
    <w:multiLevelType w:val="hybridMultilevel"/>
    <w:tmpl w:val="BB80B05C"/>
    <w:lvl w:ilvl="0" w:tplc="FFFFFFFF">
      <w:start w:val="1"/>
      <w:numFmt w:val="lowerRoman"/>
      <w:lvlText w:val="(%1)"/>
      <w:lvlJc w:val="left"/>
      <w:pPr>
        <w:ind w:left="2520" w:hanging="1080"/>
      </w:pPr>
      <w:rPr>
        <w:rFonts w:hint="default"/>
        <w:sz w:val="22"/>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0D9242C1"/>
    <w:multiLevelType w:val="multilevel"/>
    <w:tmpl w:val="687E2588"/>
    <w:lvl w:ilvl="0">
      <w:start w:val="1"/>
      <w:numFmt w:val="decimal"/>
      <w:lvlText w:val="%1"/>
      <w:lvlJc w:val="left"/>
      <w:pPr>
        <w:ind w:left="525" w:hanging="525"/>
      </w:pPr>
      <w:rPr>
        <w:rFonts w:hint="default"/>
      </w:rPr>
    </w:lvl>
    <w:lvl w:ilvl="1">
      <w:start w:val="11"/>
      <w:numFmt w:val="decimal"/>
      <w:lvlText w:val="%1.%2"/>
      <w:lvlJc w:val="left"/>
      <w:pPr>
        <w:ind w:left="1209" w:hanging="720"/>
      </w:pPr>
      <w:rPr>
        <w:rFonts w:hint="default"/>
      </w:rPr>
    </w:lvl>
    <w:lvl w:ilvl="2">
      <w:start w:val="1"/>
      <w:numFmt w:val="decimal"/>
      <w:lvlText w:val="%1.%2.%3"/>
      <w:lvlJc w:val="left"/>
      <w:pPr>
        <w:ind w:left="1698" w:hanging="720"/>
      </w:pPr>
      <w:rPr>
        <w:rFonts w:hint="default"/>
      </w:rPr>
    </w:lvl>
    <w:lvl w:ilvl="3">
      <w:start w:val="1"/>
      <w:numFmt w:val="decimal"/>
      <w:lvlText w:val="%1.%2.%3.%4"/>
      <w:lvlJc w:val="left"/>
      <w:pPr>
        <w:ind w:left="2547" w:hanging="1080"/>
      </w:pPr>
      <w:rPr>
        <w:rFonts w:hint="default"/>
      </w:rPr>
    </w:lvl>
    <w:lvl w:ilvl="4">
      <w:start w:val="1"/>
      <w:numFmt w:val="decimal"/>
      <w:lvlText w:val="%1.%2.%3.%4.%5"/>
      <w:lvlJc w:val="left"/>
      <w:pPr>
        <w:ind w:left="3396" w:hanging="1440"/>
      </w:pPr>
      <w:rPr>
        <w:rFonts w:hint="default"/>
      </w:rPr>
    </w:lvl>
    <w:lvl w:ilvl="5">
      <w:start w:val="1"/>
      <w:numFmt w:val="decimal"/>
      <w:lvlText w:val="%1.%2.%3.%4.%5.%6"/>
      <w:lvlJc w:val="left"/>
      <w:pPr>
        <w:ind w:left="4245" w:hanging="1800"/>
      </w:pPr>
      <w:rPr>
        <w:rFonts w:hint="default"/>
      </w:rPr>
    </w:lvl>
    <w:lvl w:ilvl="6">
      <w:start w:val="1"/>
      <w:numFmt w:val="decimal"/>
      <w:lvlText w:val="%1.%2.%3.%4.%5.%6.%7"/>
      <w:lvlJc w:val="left"/>
      <w:pPr>
        <w:ind w:left="4734" w:hanging="1800"/>
      </w:pPr>
      <w:rPr>
        <w:rFonts w:hint="default"/>
      </w:rPr>
    </w:lvl>
    <w:lvl w:ilvl="7">
      <w:start w:val="1"/>
      <w:numFmt w:val="decimal"/>
      <w:lvlText w:val="%1.%2.%3.%4.%5.%6.%7.%8"/>
      <w:lvlJc w:val="left"/>
      <w:pPr>
        <w:ind w:left="5583" w:hanging="2160"/>
      </w:pPr>
      <w:rPr>
        <w:rFonts w:hint="default"/>
      </w:rPr>
    </w:lvl>
    <w:lvl w:ilvl="8">
      <w:start w:val="1"/>
      <w:numFmt w:val="decimal"/>
      <w:lvlText w:val="%1.%2.%3.%4.%5.%6.%7.%8.%9"/>
      <w:lvlJc w:val="left"/>
      <w:pPr>
        <w:ind w:left="6432" w:hanging="2520"/>
      </w:pPr>
      <w:rPr>
        <w:rFonts w:hint="default"/>
      </w:rPr>
    </w:lvl>
  </w:abstractNum>
  <w:abstractNum w:abstractNumId="6" w15:restartNumberingAfterBreak="0">
    <w:nsid w:val="0F4D32F0"/>
    <w:multiLevelType w:val="hybridMultilevel"/>
    <w:tmpl w:val="AAECC10E"/>
    <w:lvl w:ilvl="0" w:tplc="B034311A">
      <w:start w:val="1"/>
      <w:numFmt w:val="lowerRoman"/>
      <w:lvlText w:val="%1."/>
      <w:lvlJc w:val="left"/>
      <w:pPr>
        <w:ind w:left="2292" w:hanging="322"/>
      </w:pPr>
      <w:rPr>
        <w:rFonts w:ascii="Verdana" w:eastAsia="Verdana" w:hAnsi="Verdana" w:cs="Verdana" w:hint="default"/>
        <w:b w:val="0"/>
        <w:bCs w:val="0"/>
        <w:i w:val="0"/>
        <w:iCs w:val="0"/>
        <w:spacing w:val="-1"/>
        <w:w w:val="100"/>
        <w:sz w:val="22"/>
        <w:szCs w:val="22"/>
        <w:lang w:val="en-US" w:eastAsia="en-US" w:bidi="ar-SA"/>
      </w:rPr>
    </w:lvl>
    <w:lvl w:ilvl="1" w:tplc="246A7934">
      <w:start w:val="1"/>
      <w:numFmt w:val="lowerLetter"/>
      <w:lvlText w:val="%2)"/>
      <w:lvlJc w:val="left"/>
      <w:pPr>
        <w:ind w:left="3252" w:hanging="360"/>
      </w:pPr>
      <w:rPr>
        <w:rFonts w:ascii="Verdana" w:eastAsia="Verdana" w:hAnsi="Verdana" w:cs="Verdana" w:hint="default"/>
        <w:b w:val="0"/>
        <w:bCs w:val="0"/>
        <w:i w:val="0"/>
        <w:iCs w:val="0"/>
        <w:spacing w:val="-1"/>
        <w:w w:val="100"/>
        <w:sz w:val="22"/>
        <w:szCs w:val="22"/>
        <w:lang w:val="en-US" w:eastAsia="en-US" w:bidi="ar-SA"/>
      </w:rPr>
    </w:lvl>
    <w:lvl w:ilvl="2" w:tplc="66343004">
      <w:numFmt w:val="bullet"/>
      <w:lvlText w:val="•"/>
      <w:lvlJc w:val="left"/>
      <w:pPr>
        <w:ind w:left="3997" w:hanging="360"/>
      </w:pPr>
      <w:rPr>
        <w:rFonts w:hint="default"/>
        <w:lang w:val="en-US" w:eastAsia="en-US" w:bidi="ar-SA"/>
      </w:rPr>
    </w:lvl>
    <w:lvl w:ilvl="3" w:tplc="8E20D61A">
      <w:numFmt w:val="bullet"/>
      <w:lvlText w:val="•"/>
      <w:lvlJc w:val="left"/>
      <w:pPr>
        <w:ind w:left="4735" w:hanging="360"/>
      </w:pPr>
      <w:rPr>
        <w:rFonts w:hint="default"/>
        <w:lang w:val="en-US" w:eastAsia="en-US" w:bidi="ar-SA"/>
      </w:rPr>
    </w:lvl>
    <w:lvl w:ilvl="4" w:tplc="396C4916">
      <w:numFmt w:val="bullet"/>
      <w:lvlText w:val="•"/>
      <w:lvlJc w:val="left"/>
      <w:pPr>
        <w:ind w:left="5473" w:hanging="360"/>
      </w:pPr>
      <w:rPr>
        <w:rFonts w:hint="default"/>
        <w:lang w:val="en-US" w:eastAsia="en-US" w:bidi="ar-SA"/>
      </w:rPr>
    </w:lvl>
    <w:lvl w:ilvl="5" w:tplc="68B0AF76">
      <w:numFmt w:val="bullet"/>
      <w:lvlText w:val="•"/>
      <w:lvlJc w:val="left"/>
      <w:pPr>
        <w:ind w:left="6211" w:hanging="360"/>
      </w:pPr>
      <w:rPr>
        <w:rFonts w:hint="default"/>
        <w:lang w:val="en-US" w:eastAsia="en-US" w:bidi="ar-SA"/>
      </w:rPr>
    </w:lvl>
    <w:lvl w:ilvl="6" w:tplc="D9985FBE">
      <w:numFmt w:val="bullet"/>
      <w:lvlText w:val="•"/>
      <w:lvlJc w:val="left"/>
      <w:pPr>
        <w:ind w:left="6948" w:hanging="360"/>
      </w:pPr>
      <w:rPr>
        <w:rFonts w:hint="default"/>
        <w:lang w:val="en-US" w:eastAsia="en-US" w:bidi="ar-SA"/>
      </w:rPr>
    </w:lvl>
    <w:lvl w:ilvl="7" w:tplc="6D1E8CD0">
      <w:numFmt w:val="bullet"/>
      <w:lvlText w:val="•"/>
      <w:lvlJc w:val="left"/>
      <w:pPr>
        <w:ind w:left="7686" w:hanging="360"/>
      </w:pPr>
      <w:rPr>
        <w:rFonts w:hint="default"/>
        <w:lang w:val="en-US" w:eastAsia="en-US" w:bidi="ar-SA"/>
      </w:rPr>
    </w:lvl>
    <w:lvl w:ilvl="8" w:tplc="9A6CAF76">
      <w:numFmt w:val="bullet"/>
      <w:lvlText w:val="•"/>
      <w:lvlJc w:val="left"/>
      <w:pPr>
        <w:ind w:left="8424" w:hanging="360"/>
      </w:pPr>
      <w:rPr>
        <w:rFonts w:hint="default"/>
        <w:lang w:val="en-US" w:eastAsia="en-US" w:bidi="ar-SA"/>
      </w:rPr>
    </w:lvl>
  </w:abstractNum>
  <w:abstractNum w:abstractNumId="7" w15:restartNumberingAfterBreak="0">
    <w:nsid w:val="17990D66"/>
    <w:multiLevelType w:val="hybridMultilevel"/>
    <w:tmpl w:val="4518FE96"/>
    <w:lvl w:ilvl="0" w:tplc="4BB0168E">
      <w:start w:val="1"/>
      <w:numFmt w:val="lowerLetter"/>
      <w:lvlText w:val="%1)"/>
      <w:lvlJc w:val="left"/>
      <w:pPr>
        <w:ind w:left="1493" w:hanging="341"/>
      </w:pPr>
      <w:rPr>
        <w:rFonts w:hint="default"/>
        <w:spacing w:val="-1"/>
        <w:w w:val="100"/>
        <w:lang w:val="en-US" w:eastAsia="en-US" w:bidi="ar-SA"/>
      </w:rPr>
    </w:lvl>
    <w:lvl w:ilvl="1" w:tplc="BCC2172C">
      <w:numFmt w:val="bullet"/>
      <w:lvlText w:val="•"/>
      <w:lvlJc w:val="left"/>
      <w:pPr>
        <w:ind w:left="2340" w:hanging="341"/>
      </w:pPr>
      <w:rPr>
        <w:rFonts w:hint="default"/>
        <w:lang w:val="en-US" w:eastAsia="en-US" w:bidi="ar-SA"/>
      </w:rPr>
    </w:lvl>
    <w:lvl w:ilvl="2" w:tplc="3B1E6E60">
      <w:numFmt w:val="bullet"/>
      <w:lvlText w:val="•"/>
      <w:lvlJc w:val="left"/>
      <w:pPr>
        <w:ind w:left="3180" w:hanging="341"/>
      </w:pPr>
      <w:rPr>
        <w:rFonts w:hint="default"/>
        <w:lang w:val="en-US" w:eastAsia="en-US" w:bidi="ar-SA"/>
      </w:rPr>
    </w:lvl>
    <w:lvl w:ilvl="3" w:tplc="B2D66B1C">
      <w:numFmt w:val="bullet"/>
      <w:lvlText w:val="•"/>
      <w:lvlJc w:val="left"/>
      <w:pPr>
        <w:ind w:left="4020" w:hanging="341"/>
      </w:pPr>
      <w:rPr>
        <w:rFonts w:hint="default"/>
        <w:lang w:val="en-US" w:eastAsia="en-US" w:bidi="ar-SA"/>
      </w:rPr>
    </w:lvl>
    <w:lvl w:ilvl="4" w:tplc="6922BC78">
      <w:numFmt w:val="bullet"/>
      <w:lvlText w:val="•"/>
      <w:lvlJc w:val="left"/>
      <w:pPr>
        <w:ind w:left="4860" w:hanging="341"/>
      </w:pPr>
      <w:rPr>
        <w:rFonts w:hint="default"/>
        <w:lang w:val="en-US" w:eastAsia="en-US" w:bidi="ar-SA"/>
      </w:rPr>
    </w:lvl>
    <w:lvl w:ilvl="5" w:tplc="D480C918">
      <w:numFmt w:val="bullet"/>
      <w:lvlText w:val="•"/>
      <w:lvlJc w:val="left"/>
      <w:pPr>
        <w:ind w:left="5700" w:hanging="341"/>
      </w:pPr>
      <w:rPr>
        <w:rFonts w:hint="default"/>
        <w:lang w:val="en-US" w:eastAsia="en-US" w:bidi="ar-SA"/>
      </w:rPr>
    </w:lvl>
    <w:lvl w:ilvl="6" w:tplc="36420ECA">
      <w:numFmt w:val="bullet"/>
      <w:lvlText w:val="•"/>
      <w:lvlJc w:val="left"/>
      <w:pPr>
        <w:ind w:left="6540" w:hanging="341"/>
      </w:pPr>
      <w:rPr>
        <w:rFonts w:hint="default"/>
        <w:lang w:val="en-US" w:eastAsia="en-US" w:bidi="ar-SA"/>
      </w:rPr>
    </w:lvl>
    <w:lvl w:ilvl="7" w:tplc="A45E5C38">
      <w:numFmt w:val="bullet"/>
      <w:lvlText w:val="•"/>
      <w:lvlJc w:val="left"/>
      <w:pPr>
        <w:ind w:left="7380" w:hanging="341"/>
      </w:pPr>
      <w:rPr>
        <w:rFonts w:hint="default"/>
        <w:lang w:val="en-US" w:eastAsia="en-US" w:bidi="ar-SA"/>
      </w:rPr>
    </w:lvl>
    <w:lvl w:ilvl="8" w:tplc="50BCB372">
      <w:numFmt w:val="bullet"/>
      <w:lvlText w:val="•"/>
      <w:lvlJc w:val="left"/>
      <w:pPr>
        <w:ind w:left="8220" w:hanging="341"/>
      </w:pPr>
      <w:rPr>
        <w:rFonts w:hint="default"/>
        <w:lang w:val="en-US" w:eastAsia="en-US" w:bidi="ar-SA"/>
      </w:rPr>
    </w:lvl>
  </w:abstractNum>
  <w:abstractNum w:abstractNumId="8" w15:restartNumberingAfterBreak="0">
    <w:nsid w:val="1B3B5BE0"/>
    <w:multiLevelType w:val="hybridMultilevel"/>
    <w:tmpl w:val="C0CA7EA0"/>
    <w:lvl w:ilvl="0" w:tplc="28B05968">
      <w:start w:val="1"/>
      <w:numFmt w:val="lowerRoman"/>
      <w:lvlText w:val="%1."/>
      <w:lvlJc w:val="left"/>
      <w:pPr>
        <w:ind w:left="2292" w:hanging="322"/>
      </w:pPr>
      <w:rPr>
        <w:rFonts w:ascii="Verdana" w:eastAsia="Verdana" w:hAnsi="Verdana" w:cs="Verdana" w:hint="default"/>
        <w:b w:val="0"/>
        <w:bCs w:val="0"/>
        <w:i w:val="0"/>
        <w:iCs w:val="0"/>
        <w:spacing w:val="-1"/>
        <w:w w:val="100"/>
        <w:sz w:val="22"/>
        <w:szCs w:val="22"/>
        <w:lang w:val="en-US" w:eastAsia="en-US" w:bidi="ar-SA"/>
      </w:rPr>
    </w:lvl>
    <w:lvl w:ilvl="1" w:tplc="7CD45076">
      <w:start w:val="1"/>
      <w:numFmt w:val="lowerLetter"/>
      <w:lvlText w:val="%2)"/>
      <w:lvlJc w:val="left"/>
      <w:pPr>
        <w:ind w:left="3394" w:hanging="360"/>
      </w:pPr>
      <w:rPr>
        <w:rFonts w:ascii="Verdana" w:eastAsia="Verdana" w:hAnsi="Verdana" w:cs="Verdana" w:hint="default"/>
        <w:b w:val="0"/>
        <w:bCs w:val="0"/>
        <w:i w:val="0"/>
        <w:iCs w:val="0"/>
        <w:spacing w:val="-1"/>
        <w:w w:val="100"/>
        <w:sz w:val="22"/>
        <w:szCs w:val="22"/>
        <w:lang w:val="en-US" w:eastAsia="en-US" w:bidi="ar-SA"/>
      </w:rPr>
    </w:lvl>
    <w:lvl w:ilvl="2" w:tplc="22EC3592">
      <w:numFmt w:val="bullet"/>
      <w:lvlText w:val="•"/>
      <w:lvlJc w:val="left"/>
      <w:pPr>
        <w:ind w:left="4122" w:hanging="360"/>
      </w:pPr>
      <w:rPr>
        <w:rFonts w:hint="default"/>
        <w:lang w:val="en-US" w:eastAsia="en-US" w:bidi="ar-SA"/>
      </w:rPr>
    </w:lvl>
    <w:lvl w:ilvl="3" w:tplc="70AA9742">
      <w:numFmt w:val="bullet"/>
      <w:lvlText w:val="•"/>
      <w:lvlJc w:val="left"/>
      <w:pPr>
        <w:ind w:left="4844" w:hanging="360"/>
      </w:pPr>
      <w:rPr>
        <w:rFonts w:hint="default"/>
        <w:lang w:val="en-US" w:eastAsia="en-US" w:bidi="ar-SA"/>
      </w:rPr>
    </w:lvl>
    <w:lvl w:ilvl="4" w:tplc="35B253D2">
      <w:numFmt w:val="bullet"/>
      <w:lvlText w:val="•"/>
      <w:lvlJc w:val="left"/>
      <w:pPr>
        <w:ind w:left="5566" w:hanging="360"/>
      </w:pPr>
      <w:rPr>
        <w:rFonts w:hint="default"/>
        <w:lang w:val="en-US" w:eastAsia="en-US" w:bidi="ar-SA"/>
      </w:rPr>
    </w:lvl>
    <w:lvl w:ilvl="5" w:tplc="1E3C49FE">
      <w:numFmt w:val="bullet"/>
      <w:lvlText w:val="•"/>
      <w:lvlJc w:val="left"/>
      <w:pPr>
        <w:ind w:left="6288" w:hanging="360"/>
      </w:pPr>
      <w:rPr>
        <w:rFonts w:hint="default"/>
        <w:lang w:val="en-US" w:eastAsia="en-US" w:bidi="ar-SA"/>
      </w:rPr>
    </w:lvl>
    <w:lvl w:ilvl="6" w:tplc="296678E8">
      <w:numFmt w:val="bullet"/>
      <w:lvlText w:val="•"/>
      <w:lvlJc w:val="left"/>
      <w:pPr>
        <w:ind w:left="7011" w:hanging="360"/>
      </w:pPr>
      <w:rPr>
        <w:rFonts w:hint="default"/>
        <w:lang w:val="en-US" w:eastAsia="en-US" w:bidi="ar-SA"/>
      </w:rPr>
    </w:lvl>
    <w:lvl w:ilvl="7" w:tplc="FF1C8BA4">
      <w:numFmt w:val="bullet"/>
      <w:lvlText w:val="•"/>
      <w:lvlJc w:val="left"/>
      <w:pPr>
        <w:ind w:left="7733" w:hanging="360"/>
      </w:pPr>
      <w:rPr>
        <w:rFonts w:hint="default"/>
        <w:lang w:val="en-US" w:eastAsia="en-US" w:bidi="ar-SA"/>
      </w:rPr>
    </w:lvl>
    <w:lvl w:ilvl="8" w:tplc="B5DE7B42">
      <w:numFmt w:val="bullet"/>
      <w:lvlText w:val="•"/>
      <w:lvlJc w:val="left"/>
      <w:pPr>
        <w:ind w:left="8455" w:hanging="360"/>
      </w:pPr>
      <w:rPr>
        <w:rFonts w:hint="default"/>
        <w:lang w:val="en-US" w:eastAsia="en-US" w:bidi="ar-SA"/>
      </w:rPr>
    </w:lvl>
  </w:abstractNum>
  <w:abstractNum w:abstractNumId="9" w15:restartNumberingAfterBreak="0">
    <w:nsid w:val="1C826616"/>
    <w:multiLevelType w:val="hybridMultilevel"/>
    <w:tmpl w:val="383221E0"/>
    <w:lvl w:ilvl="0" w:tplc="E1481C24">
      <w:start w:val="1"/>
      <w:numFmt w:val="lowerLetter"/>
      <w:lvlText w:val="%1)"/>
      <w:lvlJc w:val="left"/>
      <w:pPr>
        <w:ind w:left="1493" w:hanging="341"/>
      </w:pPr>
      <w:rPr>
        <w:rFonts w:ascii="Verdana" w:eastAsia="Verdana" w:hAnsi="Verdana" w:cs="Verdana" w:hint="default"/>
        <w:b w:val="0"/>
        <w:bCs w:val="0"/>
        <w:i w:val="0"/>
        <w:iCs w:val="0"/>
        <w:spacing w:val="-1"/>
        <w:w w:val="100"/>
        <w:sz w:val="22"/>
        <w:szCs w:val="22"/>
        <w:lang w:val="en-US" w:eastAsia="en-US" w:bidi="ar-SA"/>
      </w:rPr>
    </w:lvl>
    <w:lvl w:ilvl="1" w:tplc="D91A46A0">
      <w:numFmt w:val="bullet"/>
      <w:lvlText w:val="•"/>
      <w:lvlJc w:val="left"/>
      <w:pPr>
        <w:ind w:left="2340" w:hanging="341"/>
      </w:pPr>
      <w:rPr>
        <w:rFonts w:hint="default"/>
        <w:lang w:val="en-US" w:eastAsia="en-US" w:bidi="ar-SA"/>
      </w:rPr>
    </w:lvl>
    <w:lvl w:ilvl="2" w:tplc="FD9838EA">
      <w:numFmt w:val="bullet"/>
      <w:lvlText w:val="•"/>
      <w:lvlJc w:val="left"/>
      <w:pPr>
        <w:ind w:left="3180" w:hanging="341"/>
      </w:pPr>
      <w:rPr>
        <w:rFonts w:hint="default"/>
        <w:lang w:val="en-US" w:eastAsia="en-US" w:bidi="ar-SA"/>
      </w:rPr>
    </w:lvl>
    <w:lvl w:ilvl="3" w:tplc="EE1EB05E">
      <w:numFmt w:val="bullet"/>
      <w:lvlText w:val="•"/>
      <w:lvlJc w:val="left"/>
      <w:pPr>
        <w:ind w:left="4020" w:hanging="341"/>
      </w:pPr>
      <w:rPr>
        <w:rFonts w:hint="default"/>
        <w:lang w:val="en-US" w:eastAsia="en-US" w:bidi="ar-SA"/>
      </w:rPr>
    </w:lvl>
    <w:lvl w:ilvl="4" w:tplc="B8AE6BFA">
      <w:numFmt w:val="bullet"/>
      <w:lvlText w:val="•"/>
      <w:lvlJc w:val="left"/>
      <w:pPr>
        <w:ind w:left="4860" w:hanging="341"/>
      </w:pPr>
      <w:rPr>
        <w:rFonts w:hint="default"/>
        <w:lang w:val="en-US" w:eastAsia="en-US" w:bidi="ar-SA"/>
      </w:rPr>
    </w:lvl>
    <w:lvl w:ilvl="5" w:tplc="B2B8E826">
      <w:numFmt w:val="bullet"/>
      <w:lvlText w:val="•"/>
      <w:lvlJc w:val="left"/>
      <w:pPr>
        <w:ind w:left="5700" w:hanging="341"/>
      </w:pPr>
      <w:rPr>
        <w:rFonts w:hint="default"/>
        <w:lang w:val="en-US" w:eastAsia="en-US" w:bidi="ar-SA"/>
      </w:rPr>
    </w:lvl>
    <w:lvl w:ilvl="6" w:tplc="7786ABC0">
      <w:numFmt w:val="bullet"/>
      <w:lvlText w:val="•"/>
      <w:lvlJc w:val="left"/>
      <w:pPr>
        <w:ind w:left="6540" w:hanging="341"/>
      </w:pPr>
      <w:rPr>
        <w:rFonts w:hint="default"/>
        <w:lang w:val="en-US" w:eastAsia="en-US" w:bidi="ar-SA"/>
      </w:rPr>
    </w:lvl>
    <w:lvl w:ilvl="7" w:tplc="92845B30">
      <w:numFmt w:val="bullet"/>
      <w:lvlText w:val="•"/>
      <w:lvlJc w:val="left"/>
      <w:pPr>
        <w:ind w:left="7380" w:hanging="341"/>
      </w:pPr>
      <w:rPr>
        <w:rFonts w:hint="default"/>
        <w:lang w:val="en-US" w:eastAsia="en-US" w:bidi="ar-SA"/>
      </w:rPr>
    </w:lvl>
    <w:lvl w:ilvl="8" w:tplc="B3B6DD04">
      <w:numFmt w:val="bullet"/>
      <w:lvlText w:val="•"/>
      <w:lvlJc w:val="left"/>
      <w:pPr>
        <w:ind w:left="8220" w:hanging="341"/>
      </w:pPr>
      <w:rPr>
        <w:rFonts w:hint="default"/>
        <w:lang w:val="en-US" w:eastAsia="en-US" w:bidi="ar-SA"/>
      </w:rPr>
    </w:lvl>
  </w:abstractNum>
  <w:abstractNum w:abstractNumId="10" w15:restartNumberingAfterBreak="0">
    <w:nsid w:val="1DD10EA0"/>
    <w:multiLevelType w:val="hybridMultilevel"/>
    <w:tmpl w:val="89ACEBFE"/>
    <w:lvl w:ilvl="0" w:tplc="32F66B82">
      <w:start w:val="1"/>
      <w:numFmt w:val="lowerLetter"/>
      <w:lvlText w:val="%1)"/>
      <w:lvlJc w:val="left"/>
      <w:pPr>
        <w:ind w:left="1493" w:hanging="341"/>
      </w:pPr>
      <w:rPr>
        <w:rFonts w:ascii="Verdana" w:eastAsia="Verdana" w:hAnsi="Verdana" w:cs="Verdana" w:hint="default"/>
        <w:b w:val="0"/>
        <w:bCs w:val="0"/>
        <w:i w:val="0"/>
        <w:iCs w:val="0"/>
        <w:spacing w:val="-1"/>
        <w:w w:val="100"/>
        <w:sz w:val="22"/>
        <w:szCs w:val="22"/>
        <w:lang w:val="en-US" w:eastAsia="en-US" w:bidi="ar-SA"/>
      </w:rPr>
    </w:lvl>
    <w:lvl w:ilvl="1" w:tplc="F8FC8246">
      <w:numFmt w:val="bullet"/>
      <w:lvlText w:val="•"/>
      <w:lvlJc w:val="left"/>
      <w:pPr>
        <w:ind w:left="2340" w:hanging="341"/>
      </w:pPr>
      <w:rPr>
        <w:rFonts w:hint="default"/>
        <w:lang w:val="en-US" w:eastAsia="en-US" w:bidi="ar-SA"/>
      </w:rPr>
    </w:lvl>
    <w:lvl w:ilvl="2" w:tplc="28AEFE1C">
      <w:numFmt w:val="bullet"/>
      <w:lvlText w:val="•"/>
      <w:lvlJc w:val="left"/>
      <w:pPr>
        <w:ind w:left="3180" w:hanging="341"/>
      </w:pPr>
      <w:rPr>
        <w:rFonts w:hint="default"/>
        <w:lang w:val="en-US" w:eastAsia="en-US" w:bidi="ar-SA"/>
      </w:rPr>
    </w:lvl>
    <w:lvl w:ilvl="3" w:tplc="3BC699B8">
      <w:numFmt w:val="bullet"/>
      <w:lvlText w:val="•"/>
      <w:lvlJc w:val="left"/>
      <w:pPr>
        <w:ind w:left="4020" w:hanging="341"/>
      </w:pPr>
      <w:rPr>
        <w:rFonts w:hint="default"/>
        <w:lang w:val="en-US" w:eastAsia="en-US" w:bidi="ar-SA"/>
      </w:rPr>
    </w:lvl>
    <w:lvl w:ilvl="4" w:tplc="BDE6938E">
      <w:numFmt w:val="bullet"/>
      <w:lvlText w:val="•"/>
      <w:lvlJc w:val="left"/>
      <w:pPr>
        <w:ind w:left="4860" w:hanging="341"/>
      </w:pPr>
      <w:rPr>
        <w:rFonts w:hint="default"/>
        <w:lang w:val="en-US" w:eastAsia="en-US" w:bidi="ar-SA"/>
      </w:rPr>
    </w:lvl>
    <w:lvl w:ilvl="5" w:tplc="403CCDA4">
      <w:numFmt w:val="bullet"/>
      <w:lvlText w:val="•"/>
      <w:lvlJc w:val="left"/>
      <w:pPr>
        <w:ind w:left="5700" w:hanging="341"/>
      </w:pPr>
      <w:rPr>
        <w:rFonts w:hint="default"/>
        <w:lang w:val="en-US" w:eastAsia="en-US" w:bidi="ar-SA"/>
      </w:rPr>
    </w:lvl>
    <w:lvl w:ilvl="6" w:tplc="C96016C6">
      <w:numFmt w:val="bullet"/>
      <w:lvlText w:val="•"/>
      <w:lvlJc w:val="left"/>
      <w:pPr>
        <w:ind w:left="6540" w:hanging="341"/>
      </w:pPr>
      <w:rPr>
        <w:rFonts w:hint="default"/>
        <w:lang w:val="en-US" w:eastAsia="en-US" w:bidi="ar-SA"/>
      </w:rPr>
    </w:lvl>
    <w:lvl w:ilvl="7" w:tplc="EA66E41C">
      <w:numFmt w:val="bullet"/>
      <w:lvlText w:val="•"/>
      <w:lvlJc w:val="left"/>
      <w:pPr>
        <w:ind w:left="7380" w:hanging="341"/>
      </w:pPr>
      <w:rPr>
        <w:rFonts w:hint="default"/>
        <w:lang w:val="en-US" w:eastAsia="en-US" w:bidi="ar-SA"/>
      </w:rPr>
    </w:lvl>
    <w:lvl w:ilvl="8" w:tplc="CB6C6C28">
      <w:numFmt w:val="bullet"/>
      <w:lvlText w:val="•"/>
      <w:lvlJc w:val="left"/>
      <w:pPr>
        <w:ind w:left="8220" w:hanging="341"/>
      </w:pPr>
      <w:rPr>
        <w:rFonts w:hint="default"/>
        <w:lang w:val="en-US" w:eastAsia="en-US" w:bidi="ar-SA"/>
      </w:rPr>
    </w:lvl>
  </w:abstractNum>
  <w:abstractNum w:abstractNumId="11" w15:restartNumberingAfterBreak="0">
    <w:nsid w:val="22392B23"/>
    <w:multiLevelType w:val="hybridMultilevel"/>
    <w:tmpl w:val="3EA47238"/>
    <w:lvl w:ilvl="0" w:tplc="3552DEA8">
      <w:numFmt w:val="bullet"/>
      <w:lvlText w:val="-"/>
      <w:lvlJc w:val="left"/>
      <w:pPr>
        <w:ind w:left="2213"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68609500">
      <w:numFmt w:val="bullet"/>
      <w:lvlText w:val="•"/>
      <w:lvlJc w:val="left"/>
      <w:pPr>
        <w:ind w:left="2988" w:hanging="360"/>
      </w:pPr>
      <w:rPr>
        <w:rFonts w:hint="default"/>
        <w:lang w:val="en-US" w:eastAsia="en-US" w:bidi="ar-SA"/>
      </w:rPr>
    </w:lvl>
    <w:lvl w:ilvl="2" w:tplc="8D7669B2">
      <w:numFmt w:val="bullet"/>
      <w:lvlText w:val="•"/>
      <w:lvlJc w:val="left"/>
      <w:pPr>
        <w:ind w:left="3756" w:hanging="360"/>
      </w:pPr>
      <w:rPr>
        <w:rFonts w:hint="default"/>
        <w:lang w:val="en-US" w:eastAsia="en-US" w:bidi="ar-SA"/>
      </w:rPr>
    </w:lvl>
    <w:lvl w:ilvl="3" w:tplc="5900AE9A">
      <w:numFmt w:val="bullet"/>
      <w:lvlText w:val="•"/>
      <w:lvlJc w:val="left"/>
      <w:pPr>
        <w:ind w:left="4524" w:hanging="360"/>
      </w:pPr>
      <w:rPr>
        <w:rFonts w:hint="default"/>
        <w:lang w:val="en-US" w:eastAsia="en-US" w:bidi="ar-SA"/>
      </w:rPr>
    </w:lvl>
    <w:lvl w:ilvl="4" w:tplc="E300F70E">
      <w:numFmt w:val="bullet"/>
      <w:lvlText w:val="•"/>
      <w:lvlJc w:val="left"/>
      <w:pPr>
        <w:ind w:left="5292" w:hanging="360"/>
      </w:pPr>
      <w:rPr>
        <w:rFonts w:hint="default"/>
        <w:lang w:val="en-US" w:eastAsia="en-US" w:bidi="ar-SA"/>
      </w:rPr>
    </w:lvl>
    <w:lvl w:ilvl="5" w:tplc="86469EE8">
      <w:numFmt w:val="bullet"/>
      <w:lvlText w:val="•"/>
      <w:lvlJc w:val="left"/>
      <w:pPr>
        <w:ind w:left="6060" w:hanging="360"/>
      </w:pPr>
      <w:rPr>
        <w:rFonts w:hint="default"/>
        <w:lang w:val="en-US" w:eastAsia="en-US" w:bidi="ar-SA"/>
      </w:rPr>
    </w:lvl>
    <w:lvl w:ilvl="6" w:tplc="AD02930E">
      <w:numFmt w:val="bullet"/>
      <w:lvlText w:val="•"/>
      <w:lvlJc w:val="left"/>
      <w:pPr>
        <w:ind w:left="6828" w:hanging="360"/>
      </w:pPr>
      <w:rPr>
        <w:rFonts w:hint="default"/>
        <w:lang w:val="en-US" w:eastAsia="en-US" w:bidi="ar-SA"/>
      </w:rPr>
    </w:lvl>
    <w:lvl w:ilvl="7" w:tplc="EA9C0214">
      <w:numFmt w:val="bullet"/>
      <w:lvlText w:val="•"/>
      <w:lvlJc w:val="left"/>
      <w:pPr>
        <w:ind w:left="7596" w:hanging="360"/>
      </w:pPr>
      <w:rPr>
        <w:rFonts w:hint="default"/>
        <w:lang w:val="en-US" w:eastAsia="en-US" w:bidi="ar-SA"/>
      </w:rPr>
    </w:lvl>
    <w:lvl w:ilvl="8" w:tplc="11265AE4">
      <w:numFmt w:val="bullet"/>
      <w:lvlText w:val="•"/>
      <w:lvlJc w:val="left"/>
      <w:pPr>
        <w:ind w:left="8364" w:hanging="360"/>
      </w:pPr>
      <w:rPr>
        <w:rFonts w:hint="default"/>
        <w:lang w:val="en-US" w:eastAsia="en-US" w:bidi="ar-SA"/>
      </w:rPr>
    </w:lvl>
  </w:abstractNum>
  <w:abstractNum w:abstractNumId="12" w15:restartNumberingAfterBreak="0">
    <w:nsid w:val="2A414058"/>
    <w:multiLevelType w:val="hybridMultilevel"/>
    <w:tmpl w:val="4580B65E"/>
    <w:lvl w:ilvl="0" w:tplc="E5B4C6DC">
      <w:start w:val="1"/>
      <w:numFmt w:val="lowerLetter"/>
      <w:lvlText w:val="%1)"/>
      <w:lvlJc w:val="left"/>
      <w:pPr>
        <w:ind w:left="1493" w:hanging="341"/>
      </w:pPr>
      <w:rPr>
        <w:rFonts w:ascii="Verdana" w:eastAsia="Verdana" w:hAnsi="Verdana" w:cs="Verdana" w:hint="default"/>
        <w:b w:val="0"/>
        <w:bCs w:val="0"/>
        <w:i w:val="0"/>
        <w:iCs w:val="0"/>
        <w:spacing w:val="-1"/>
        <w:w w:val="100"/>
        <w:sz w:val="22"/>
        <w:szCs w:val="22"/>
        <w:lang w:val="en-US" w:eastAsia="en-US" w:bidi="ar-SA"/>
      </w:rPr>
    </w:lvl>
    <w:lvl w:ilvl="1" w:tplc="A2CE6ACA">
      <w:numFmt w:val="bullet"/>
      <w:lvlText w:val="•"/>
      <w:lvlJc w:val="left"/>
      <w:pPr>
        <w:ind w:left="2340" w:hanging="341"/>
      </w:pPr>
      <w:rPr>
        <w:rFonts w:hint="default"/>
        <w:lang w:val="en-US" w:eastAsia="en-US" w:bidi="ar-SA"/>
      </w:rPr>
    </w:lvl>
    <w:lvl w:ilvl="2" w:tplc="59F6C4D0">
      <w:numFmt w:val="bullet"/>
      <w:lvlText w:val="•"/>
      <w:lvlJc w:val="left"/>
      <w:pPr>
        <w:ind w:left="3180" w:hanging="341"/>
      </w:pPr>
      <w:rPr>
        <w:rFonts w:hint="default"/>
        <w:lang w:val="en-US" w:eastAsia="en-US" w:bidi="ar-SA"/>
      </w:rPr>
    </w:lvl>
    <w:lvl w:ilvl="3" w:tplc="DCECE8F2">
      <w:numFmt w:val="bullet"/>
      <w:lvlText w:val="•"/>
      <w:lvlJc w:val="left"/>
      <w:pPr>
        <w:ind w:left="4020" w:hanging="341"/>
      </w:pPr>
      <w:rPr>
        <w:rFonts w:hint="default"/>
        <w:lang w:val="en-US" w:eastAsia="en-US" w:bidi="ar-SA"/>
      </w:rPr>
    </w:lvl>
    <w:lvl w:ilvl="4" w:tplc="1DB28942">
      <w:numFmt w:val="bullet"/>
      <w:lvlText w:val="•"/>
      <w:lvlJc w:val="left"/>
      <w:pPr>
        <w:ind w:left="4860" w:hanging="341"/>
      </w:pPr>
      <w:rPr>
        <w:rFonts w:hint="default"/>
        <w:lang w:val="en-US" w:eastAsia="en-US" w:bidi="ar-SA"/>
      </w:rPr>
    </w:lvl>
    <w:lvl w:ilvl="5" w:tplc="23B654B6">
      <w:numFmt w:val="bullet"/>
      <w:lvlText w:val="•"/>
      <w:lvlJc w:val="left"/>
      <w:pPr>
        <w:ind w:left="5700" w:hanging="341"/>
      </w:pPr>
      <w:rPr>
        <w:rFonts w:hint="default"/>
        <w:lang w:val="en-US" w:eastAsia="en-US" w:bidi="ar-SA"/>
      </w:rPr>
    </w:lvl>
    <w:lvl w:ilvl="6" w:tplc="2F705B56">
      <w:numFmt w:val="bullet"/>
      <w:lvlText w:val="•"/>
      <w:lvlJc w:val="left"/>
      <w:pPr>
        <w:ind w:left="6540" w:hanging="341"/>
      </w:pPr>
      <w:rPr>
        <w:rFonts w:hint="default"/>
        <w:lang w:val="en-US" w:eastAsia="en-US" w:bidi="ar-SA"/>
      </w:rPr>
    </w:lvl>
    <w:lvl w:ilvl="7" w:tplc="4862509C">
      <w:numFmt w:val="bullet"/>
      <w:lvlText w:val="•"/>
      <w:lvlJc w:val="left"/>
      <w:pPr>
        <w:ind w:left="7380" w:hanging="341"/>
      </w:pPr>
      <w:rPr>
        <w:rFonts w:hint="default"/>
        <w:lang w:val="en-US" w:eastAsia="en-US" w:bidi="ar-SA"/>
      </w:rPr>
    </w:lvl>
    <w:lvl w:ilvl="8" w:tplc="EDCC6E74">
      <w:numFmt w:val="bullet"/>
      <w:lvlText w:val="•"/>
      <w:lvlJc w:val="left"/>
      <w:pPr>
        <w:ind w:left="8220" w:hanging="341"/>
      </w:pPr>
      <w:rPr>
        <w:rFonts w:hint="default"/>
        <w:lang w:val="en-US" w:eastAsia="en-US" w:bidi="ar-SA"/>
      </w:rPr>
    </w:lvl>
  </w:abstractNum>
  <w:abstractNum w:abstractNumId="13" w15:restartNumberingAfterBreak="0">
    <w:nsid w:val="2A594A93"/>
    <w:multiLevelType w:val="hybridMultilevel"/>
    <w:tmpl w:val="2014FDBA"/>
    <w:lvl w:ilvl="0" w:tplc="4C2C8F9E">
      <w:start w:val="42"/>
      <w:numFmt w:val="lowerLetter"/>
      <w:lvlText w:val="%1)"/>
      <w:lvlJc w:val="left"/>
      <w:pPr>
        <w:ind w:left="1527" w:hanging="375"/>
      </w:pPr>
      <w:rPr>
        <w:rFonts w:hint="default"/>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14" w15:restartNumberingAfterBreak="0">
    <w:nsid w:val="2F73171D"/>
    <w:multiLevelType w:val="hybridMultilevel"/>
    <w:tmpl w:val="AEF8E2D0"/>
    <w:lvl w:ilvl="0" w:tplc="C44E7218">
      <w:start w:val="40"/>
      <w:numFmt w:val="lowerLetter"/>
      <w:lvlText w:val="%1)"/>
      <w:lvlJc w:val="left"/>
      <w:pPr>
        <w:ind w:left="1692" w:hanging="540"/>
      </w:pPr>
      <w:rPr>
        <w:rFonts w:ascii="Verdana" w:eastAsia="Verdana" w:hAnsi="Verdana" w:cs="Verdana" w:hint="default"/>
        <w:b w:val="0"/>
        <w:bCs w:val="0"/>
        <w:i w:val="0"/>
        <w:iCs w:val="0"/>
        <w:spacing w:val="-1"/>
        <w:w w:val="100"/>
        <w:sz w:val="22"/>
        <w:szCs w:val="22"/>
        <w:lang w:val="en-US" w:eastAsia="en-US" w:bidi="ar-SA"/>
      </w:rPr>
    </w:lvl>
    <w:lvl w:ilvl="1" w:tplc="82A0A674">
      <w:numFmt w:val="bullet"/>
      <w:lvlText w:val="•"/>
      <w:lvlJc w:val="left"/>
      <w:pPr>
        <w:ind w:left="2520" w:hanging="540"/>
      </w:pPr>
      <w:rPr>
        <w:rFonts w:hint="default"/>
        <w:lang w:val="en-US" w:eastAsia="en-US" w:bidi="ar-SA"/>
      </w:rPr>
    </w:lvl>
    <w:lvl w:ilvl="2" w:tplc="2BB06346">
      <w:numFmt w:val="bullet"/>
      <w:lvlText w:val="•"/>
      <w:lvlJc w:val="left"/>
      <w:pPr>
        <w:ind w:left="3340" w:hanging="540"/>
      </w:pPr>
      <w:rPr>
        <w:rFonts w:hint="default"/>
        <w:lang w:val="en-US" w:eastAsia="en-US" w:bidi="ar-SA"/>
      </w:rPr>
    </w:lvl>
    <w:lvl w:ilvl="3" w:tplc="FD066A4C">
      <w:numFmt w:val="bullet"/>
      <w:lvlText w:val="•"/>
      <w:lvlJc w:val="left"/>
      <w:pPr>
        <w:ind w:left="4160" w:hanging="540"/>
      </w:pPr>
      <w:rPr>
        <w:rFonts w:hint="default"/>
        <w:lang w:val="en-US" w:eastAsia="en-US" w:bidi="ar-SA"/>
      </w:rPr>
    </w:lvl>
    <w:lvl w:ilvl="4" w:tplc="764CD438">
      <w:numFmt w:val="bullet"/>
      <w:lvlText w:val="•"/>
      <w:lvlJc w:val="left"/>
      <w:pPr>
        <w:ind w:left="4980" w:hanging="540"/>
      </w:pPr>
      <w:rPr>
        <w:rFonts w:hint="default"/>
        <w:lang w:val="en-US" w:eastAsia="en-US" w:bidi="ar-SA"/>
      </w:rPr>
    </w:lvl>
    <w:lvl w:ilvl="5" w:tplc="E0E2E5F2">
      <w:numFmt w:val="bullet"/>
      <w:lvlText w:val="•"/>
      <w:lvlJc w:val="left"/>
      <w:pPr>
        <w:ind w:left="5800" w:hanging="540"/>
      </w:pPr>
      <w:rPr>
        <w:rFonts w:hint="default"/>
        <w:lang w:val="en-US" w:eastAsia="en-US" w:bidi="ar-SA"/>
      </w:rPr>
    </w:lvl>
    <w:lvl w:ilvl="6" w:tplc="064E3494">
      <w:numFmt w:val="bullet"/>
      <w:lvlText w:val="•"/>
      <w:lvlJc w:val="left"/>
      <w:pPr>
        <w:ind w:left="6620" w:hanging="540"/>
      </w:pPr>
      <w:rPr>
        <w:rFonts w:hint="default"/>
        <w:lang w:val="en-US" w:eastAsia="en-US" w:bidi="ar-SA"/>
      </w:rPr>
    </w:lvl>
    <w:lvl w:ilvl="7" w:tplc="9EEC3FA0">
      <w:numFmt w:val="bullet"/>
      <w:lvlText w:val="•"/>
      <w:lvlJc w:val="left"/>
      <w:pPr>
        <w:ind w:left="7440" w:hanging="540"/>
      </w:pPr>
      <w:rPr>
        <w:rFonts w:hint="default"/>
        <w:lang w:val="en-US" w:eastAsia="en-US" w:bidi="ar-SA"/>
      </w:rPr>
    </w:lvl>
    <w:lvl w:ilvl="8" w:tplc="5F524C86">
      <w:numFmt w:val="bullet"/>
      <w:lvlText w:val="•"/>
      <w:lvlJc w:val="left"/>
      <w:pPr>
        <w:ind w:left="8260" w:hanging="540"/>
      </w:pPr>
      <w:rPr>
        <w:rFonts w:hint="default"/>
        <w:lang w:val="en-US" w:eastAsia="en-US" w:bidi="ar-SA"/>
      </w:rPr>
    </w:lvl>
  </w:abstractNum>
  <w:abstractNum w:abstractNumId="15" w15:restartNumberingAfterBreak="0">
    <w:nsid w:val="301F627D"/>
    <w:multiLevelType w:val="hybridMultilevel"/>
    <w:tmpl w:val="55DC46AC"/>
    <w:lvl w:ilvl="0" w:tplc="08090017">
      <w:start w:val="38"/>
      <w:numFmt w:val="lowerLetter"/>
      <w:lvlText w:val="%1)"/>
      <w:lvlJc w:val="left"/>
      <w:pPr>
        <w:ind w:left="1512" w:hanging="360"/>
      </w:pPr>
      <w:rPr>
        <w:rFonts w:hint="default"/>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16" w15:restartNumberingAfterBreak="0">
    <w:nsid w:val="3081710F"/>
    <w:multiLevelType w:val="hybridMultilevel"/>
    <w:tmpl w:val="F73C3B46"/>
    <w:lvl w:ilvl="0" w:tplc="E90E60F4">
      <w:start w:val="9"/>
      <w:numFmt w:val="lowerLetter"/>
      <w:lvlText w:val="%1)"/>
      <w:lvlJc w:val="left"/>
      <w:pPr>
        <w:ind w:left="1853" w:hanging="360"/>
      </w:pPr>
      <w:rPr>
        <w:rFonts w:hint="default"/>
      </w:rPr>
    </w:lvl>
    <w:lvl w:ilvl="1" w:tplc="08090019" w:tentative="1">
      <w:start w:val="1"/>
      <w:numFmt w:val="lowerLetter"/>
      <w:lvlText w:val="%2."/>
      <w:lvlJc w:val="left"/>
      <w:pPr>
        <w:ind w:left="2573" w:hanging="360"/>
      </w:pPr>
    </w:lvl>
    <w:lvl w:ilvl="2" w:tplc="0809001B" w:tentative="1">
      <w:start w:val="1"/>
      <w:numFmt w:val="lowerRoman"/>
      <w:lvlText w:val="%3."/>
      <w:lvlJc w:val="right"/>
      <w:pPr>
        <w:ind w:left="3293" w:hanging="180"/>
      </w:pPr>
    </w:lvl>
    <w:lvl w:ilvl="3" w:tplc="0809000F" w:tentative="1">
      <w:start w:val="1"/>
      <w:numFmt w:val="decimal"/>
      <w:lvlText w:val="%4."/>
      <w:lvlJc w:val="left"/>
      <w:pPr>
        <w:ind w:left="4013" w:hanging="360"/>
      </w:pPr>
    </w:lvl>
    <w:lvl w:ilvl="4" w:tplc="08090019" w:tentative="1">
      <w:start w:val="1"/>
      <w:numFmt w:val="lowerLetter"/>
      <w:lvlText w:val="%5."/>
      <w:lvlJc w:val="left"/>
      <w:pPr>
        <w:ind w:left="4733" w:hanging="360"/>
      </w:pPr>
    </w:lvl>
    <w:lvl w:ilvl="5" w:tplc="0809001B" w:tentative="1">
      <w:start w:val="1"/>
      <w:numFmt w:val="lowerRoman"/>
      <w:lvlText w:val="%6."/>
      <w:lvlJc w:val="right"/>
      <w:pPr>
        <w:ind w:left="5453" w:hanging="180"/>
      </w:pPr>
    </w:lvl>
    <w:lvl w:ilvl="6" w:tplc="0809000F" w:tentative="1">
      <w:start w:val="1"/>
      <w:numFmt w:val="decimal"/>
      <w:lvlText w:val="%7."/>
      <w:lvlJc w:val="left"/>
      <w:pPr>
        <w:ind w:left="6173" w:hanging="360"/>
      </w:pPr>
    </w:lvl>
    <w:lvl w:ilvl="7" w:tplc="08090019" w:tentative="1">
      <w:start w:val="1"/>
      <w:numFmt w:val="lowerLetter"/>
      <w:lvlText w:val="%8."/>
      <w:lvlJc w:val="left"/>
      <w:pPr>
        <w:ind w:left="6893" w:hanging="360"/>
      </w:pPr>
    </w:lvl>
    <w:lvl w:ilvl="8" w:tplc="0809001B" w:tentative="1">
      <w:start w:val="1"/>
      <w:numFmt w:val="lowerRoman"/>
      <w:lvlText w:val="%9."/>
      <w:lvlJc w:val="right"/>
      <w:pPr>
        <w:ind w:left="7613" w:hanging="180"/>
      </w:pPr>
    </w:lvl>
  </w:abstractNum>
  <w:abstractNum w:abstractNumId="17" w15:restartNumberingAfterBreak="0">
    <w:nsid w:val="32D268BC"/>
    <w:multiLevelType w:val="hybridMultilevel"/>
    <w:tmpl w:val="AB1A8DF2"/>
    <w:lvl w:ilvl="0" w:tplc="D4EE4B8C">
      <w:start w:val="34"/>
      <w:numFmt w:val="lowerLetter"/>
      <w:lvlText w:val="%1)"/>
      <w:lvlJc w:val="left"/>
      <w:pPr>
        <w:ind w:left="1556" w:hanging="405"/>
      </w:pPr>
      <w:rPr>
        <w:rFonts w:hint="default"/>
      </w:rPr>
    </w:lvl>
    <w:lvl w:ilvl="1" w:tplc="08090019" w:tentative="1">
      <w:start w:val="1"/>
      <w:numFmt w:val="lowerLetter"/>
      <w:lvlText w:val="%2."/>
      <w:lvlJc w:val="left"/>
      <w:pPr>
        <w:ind w:left="2231" w:hanging="360"/>
      </w:pPr>
    </w:lvl>
    <w:lvl w:ilvl="2" w:tplc="0809001B" w:tentative="1">
      <w:start w:val="1"/>
      <w:numFmt w:val="lowerRoman"/>
      <w:lvlText w:val="%3."/>
      <w:lvlJc w:val="right"/>
      <w:pPr>
        <w:ind w:left="2951" w:hanging="180"/>
      </w:pPr>
    </w:lvl>
    <w:lvl w:ilvl="3" w:tplc="0809000F" w:tentative="1">
      <w:start w:val="1"/>
      <w:numFmt w:val="decimal"/>
      <w:lvlText w:val="%4."/>
      <w:lvlJc w:val="left"/>
      <w:pPr>
        <w:ind w:left="3671" w:hanging="360"/>
      </w:pPr>
    </w:lvl>
    <w:lvl w:ilvl="4" w:tplc="08090019" w:tentative="1">
      <w:start w:val="1"/>
      <w:numFmt w:val="lowerLetter"/>
      <w:lvlText w:val="%5."/>
      <w:lvlJc w:val="left"/>
      <w:pPr>
        <w:ind w:left="4391" w:hanging="360"/>
      </w:pPr>
    </w:lvl>
    <w:lvl w:ilvl="5" w:tplc="0809001B" w:tentative="1">
      <w:start w:val="1"/>
      <w:numFmt w:val="lowerRoman"/>
      <w:lvlText w:val="%6."/>
      <w:lvlJc w:val="right"/>
      <w:pPr>
        <w:ind w:left="5111" w:hanging="180"/>
      </w:pPr>
    </w:lvl>
    <w:lvl w:ilvl="6" w:tplc="0809000F" w:tentative="1">
      <w:start w:val="1"/>
      <w:numFmt w:val="decimal"/>
      <w:lvlText w:val="%7."/>
      <w:lvlJc w:val="left"/>
      <w:pPr>
        <w:ind w:left="5831" w:hanging="360"/>
      </w:pPr>
    </w:lvl>
    <w:lvl w:ilvl="7" w:tplc="08090019" w:tentative="1">
      <w:start w:val="1"/>
      <w:numFmt w:val="lowerLetter"/>
      <w:lvlText w:val="%8."/>
      <w:lvlJc w:val="left"/>
      <w:pPr>
        <w:ind w:left="6551" w:hanging="360"/>
      </w:pPr>
    </w:lvl>
    <w:lvl w:ilvl="8" w:tplc="0809001B" w:tentative="1">
      <w:start w:val="1"/>
      <w:numFmt w:val="lowerRoman"/>
      <w:lvlText w:val="%9."/>
      <w:lvlJc w:val="right"/>
      <w:pPr>
        <w:ind w:left="7271" w:hanging="180"/>
      </w:pPr>
    </w:lvl>
  </w:abstractNum>
  <w:abstractNum w:abstractNumId="18" w15:restartNumberingAfterBreak="0">
    <w:nsid w:val="334A5C99"/>
    <w:multiLevelType w:val="hybridMultilevel"/>
    <w:tmpl w:val="4FF836E2"/>
    <w:lvl w:ilvl="0" w:tplc="FEF49608">
      <w:start w:val="9"/>
      <w:numFmt w:val="lowerLetter"/>
      <w:lvlText w:val="%1)"/>
      <w:lvlJc w:val="left"/>
      <w:pPr>
        <w:ind w:left="1493" w:hanging="418"/>
      </w:pPr>
      <w:rPr>
        <w:rFonts w:ascii="Verdana" w:eastAsia="Verdana" w:hAnsi="Verdana" w:cs="Verdana" w:hint="default"/>
        <w:b w:val="0"/>
        <w:bCs w:val="0"/>
        <w:i w:val="0"/>
        <w:iCs w:val="0"/>
        <w:spacing w:val="-4"/>
        <w:w w:val="100"/>
        <w:sz w:val="22"/>
        <w:szCs w:val="22"/>
        <w:lang w:val="en-US" w:eastAsia="en-US" w:bidi="ar-SA"/>
      </w:rPr>
    </w:lvl>
    <w:lvl w:ilvl="1" w:tplc="44B65D72">
      <w:numFmt w:val="bullet"/>
      <w:lvlText w:val="•"/>
      <w:lvlJc w:val="left"/>
      <w:pPr>
        <w:ind w:left="2340" w:hanging="418"/>
      </w:pPr>
      <w:rPr>
        <w:rFonts w:hint="default"/>
        <w:lang w:val="en-US" w:eastAsia="en-US" w:bidi="ar-SA"/>
      </w:rPr>
    </w:lvl>
    <w:lvl w:ilvl="2" w:tplc="3B7459B6">
      <w:numFmt w:val="bullet"/>
      <w:lvlText w:val="•"/>
      <w:lvlJc w:val="left"/>
      <w:pPr>
        <w:ind w:left="3180" w:hanging="418"/>
      </w:pPr>
      <w:rPr>
        <w:rFonts w:hint="default"/>
        <w:lang w:val="en-US" w:eastAsia="en-US" w:bidi="ar-SA"/>
      </w:rPr>
    </w:lvl>
    <w:lvl w:ilvl="3" w:tplc="02DAD5F6">
      <w:numFmt w:val="bullet"/>
      <w:lvlText w:val="•"/>
      <w:lvlJc w:val="left"/>
      <w:pPr>
        <w:ind w:left="4020" w:hanging="418"/>
      </w:pPr>
      <w:rPr>
        <w:rFonts w:hint="default"/>
        <w:lang w:val="en-US" w:eastAsia="en-US" w:bidi="ar-SA"/>
      </w:rPr>
    </w:lvl>
    <w:lvl w:ilvl="4" w:tplc="C4A0AC04">
      <w:numFmt w:val="bullet"/>
      <w:lvlText w:val="•"/>
      <w:lvlJc w:val="left"/>
      <w:pPr>
        <w:ind w:left="4860" w:hanging="418"/>
      </w:pPr>
      <w:rPr>
        <w:rFonts w:hint="default"/>
        <w:lang w:val="en-US" w:eastAsia="en-US" w:bidi="ar-SA"/>
      </w:rPr>
    </w:lvl>
    <w:lvl w:ilvl="5" w:tplc="9E804380">
      <w:numFmt w:val="bullet"/>
      <w:lvlText w:val="•"/>
      <w:lvlJc w:val="left"/>
      <w:pPr>
        <w:ind w:left="5700" w:hanging="418"/>
      </w:pPr>
      <w:rPr>
        <w:rFonts w:hint="default"/>
        <w:lang w:val="en-US" w:eastAsia="en-US" w:bidi="ar-SA"/>
      </w:rPr>
    </w:lvl>
    <w:lvl w:ilvl="6" w:tplc="EB9C6940">
      <w:numFmt w:val="bullet"/>
      <w:lvlText w:val="•"/>
      <w:lvlJc w:val="left"/>
      <w:pPr>
        <w:ind w:left="6540" w:hanging="418"/>
      </w:pPr>
      <w:rPr>
        <w:rFonts w:hint="default"/>
        <w:lang w:val="en-US" w:eastAsia="en-US" w:bidi="ar-SA"/>
      </w:rPr>
    </w:lvl>
    <w:lvl w:ilvl="7" w:tplc="4A7C08BA">
      <w:numFmt w:val="bullet"/>
      <w:lvlText w:val="•"/>
      <w:lvlJc w:val="left"/>
      <w:pPr>
        <w:ind w:left="7380" w:hanging="418"/>
      </w:pPr>
      <w:rPr>
        <w:rFonts w:hint="default"/>
        <w:lang w:val="en-US" w:eastAsia="en-US" w:bidi="ar-SA"/>
      </w:rPr>
    </w:lvl>
    <w:lvl w:ilvl="8" w:tplc="2BAAA22C">
      <w:numFmt w:val="bullet"/>
      <w:lvlText w:val="•"/>
      <w:lvlJc w:val="left"/>
      <w:pPr>
        <w:ind w:left="8220" w:hanging="418"/>
      </w:pPr>
      <w:rPr>
        <w:rFonts w:hint="default"/>
        <w:lang w:val="en-US" w:eastAsia="en-US" w:bidi="ar-SA"/>
      </w:rPr>
    </w:lvl>
  </w:abstractNum>
  <w:abstractNum w:abstractNumId="19" w15:restartNumberingAfterBreak="0">
    <w:nsid w:val="33CB3116"/>
    <w:multiLevelType w:val="hybridMultilevel"/>
    <w:tmpl w:val="BB80B05C"/>
    <w:lvl w:ilvl="0" w:tplc="6A42E6AA">
      <w:start w:val="1"/>
      <w:numFmt w:val="lowerRoman"/>
      <w:lvlText w:val="(%1)"/>
      <w:lvlJc w:val="left"/>
      <w:pPr>
        <w:ind w:left="2520" w:hanging="1080"/>
      </w:pPr>
      <w:rPr>
        <w:rFonts w:hint="default"/>
        <w:sz w:val="22"/>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373C2EDF"/>
    <w:multiLevelType w:val="hybridMultilevel"/>
    <w:tmpl w:val="D0FC0A66"/>
    <w:lvl w:ilvl="0" w:tplc="28B05968">
      <w:start w:val="1"/>
      <w:numFmt w:val="lowerRoman"/>
      <w:lvlText w:val="%1."/>
      <w:lvlJc w:val="left"/>
      <w:pPr>
        <w:ind w:left="2213" w:hanging="360"/>
      </w:pPr>
      <w:rPr>
        <w:rFonts w:ascii="Verdana" w:eastAsia="Verdana" w:hAnsi="Verdana" w:cs="Verdana" w:hint="default"/>
        <w:b w:val="0"/>
        <w:bCs w:val="0"/>
        <w:i w:val="0"/>
        <w:iCs w:val="0"/>
        <w:spacing w:val="-1"/>
        <w:w w:val="100"/>
        <w:sz w:val="22"/>
        <w:szCs w:val="22"/>
        <w:lang w:val="en-US" w:eastAsia="en-US" w:bidi="ar-SA"/>
      </w:rPr>
    </w:lvl>
    <w:lvl w:ilvl="1" w:tplc="08090019" w:tentative="1">
      <w:start w:val="1"/>
      <w:numFmt w:val="lowerLetter"/>
      <w:lvlText w:val="%2."/>
      <w:lvlJc w:val="left"/>
      <w:pPr>
        <w:ind w:left="2933" w:hanging="360"/>
      </w:pPr>
    </w:lvl>
    <w:lvl w:ilvl="2" w:tplc="0809001B" w:tentative="1">
      <w:start w:val="1"/>
      <w:numFmt w:val="lowerRoman"/>
      <w:lvlText w:val="%3."/>
      <w:lvlJc w:val="right"/>
      <w:pPr>
        <w:ind w:left="3653" w:hanging="180"/>
      </w:pPr>
    </w:lvl>
    <w:lvl w:ilvl="3" w:tplc="0809000F" w:tentative="1">
      <w:start w:val="1"/>
      <w:numFmt w:val="decimal"/>
      <w:lvlText w:val="%4."/>
      <w:lvlJc w:val="left"/>
      <w:pPr>
        <w:ind w:left="4373" w:hanging="360"/>
      </w:pPr>
    </w:lvl>
    <w:lvl w:ilvl="4" w:tplc="08090019" w:tentative="1">
      <w:start w:val="1"/>
      <w:numFmt w:val="lowerLetter"/>
      <w:lvlText w:val="%5."/>
      <w:lvlJc w:val="left"/>
      <w:pPr>
        <w:ind w:left="5093" w:hanging="360"/>
      </w:pPr>
    </w:lvl>
    <w:lvl w:ilvl="5" w:tplc="0809001B" w:tentative="1">
      <w:start w:val="1"/>
      <w:numFmt w:val="lowerRoman"/>
      <w:lvlText w:val="%6."/>
      <w:lvlJc w:val="right"/>
      <w:pPr>
        <w:ind w:left="5813" w:hanging="180"/>
      </w:pPr>
    </w:lvl>
    <w:lvl w:ilvl="6" w:tplc="0809000F" w:tentative="1">
      <w:start w:val="1"/>
      <w:numFmt w:val="decimal"/>
      <w:lvlText w:val="%7."/>
      <w:lvlJc w:val="left"/>
      <w:pPr>
        <w:ind w:left="6533" w:hanging="360"/>
      </w:pPr>
    </w:lvl>
    <w:lvl w:ilvl="7" w:tplc="08090019" w:tentative="1">
      <w:start w:val="1"/>
      <w:numFmt w:val="lowerLetter"/>
      <w:lvlText w:val="%8."/>
      <w:lvlJc w:val="left"/>
      <w:pPr>
        <w:ind w:left="7253" w:hanging="360"/>
      </w:pPr>
    </w:lvl>
    <w:lvl w:ilvl="8" w:tplc="0809001B" w:tentative="1">
      <w:start w:val="1"/>
      <w:numFmt w:val="lowerRoman"/>
      <w:lvlText w:val="%9."/>
      <w:lvlJc w:val="right"/>
      <w:pPr>
        <w:ind w:left="7973" w:hanging="180"/>
      </w:pPr>
    </w:lvl>
  </w:abstractNum>
  <w:abstractNum w:abstractNumId="21" w15:restartNumberingAfterBreak="0">
    <w:nsid w:val="38891FC0"/>
    <w:multiLevelType w:val="hybridMultilevel"/>
    <w:tmpl w:val="8BD25EC0"/>
    <w:lvl w:ilvl="0" w:tplc="8A488600">
      <w:start w:val="1"/>
      <w:numFmt w:val="lowerLetter"/>
      <w:lvlText w:val="%1)"/>
      <w:lvlJc w:val="left"/>
      <w:pPr>
        <w:ind w:left="1493" w:hanging="341"/>
      </w:pPr>
      <w:rPr>
        <w:rFonts w:ascii="Verdana" w:eastAsia="Verdana" w:hAnsi="Verdana" w:cs="Verdana" w:hint="default"/>
        <w:b w:val="0"/>
        <w:bCs w:val="0"/>
        <w:i w:val="0"/>
        <w:iCs w:val="0"/>
        <w:spacing w:val="-1"/>
        <w:w w:val="100"/>
        <w:sz w:val="22"/>
        <w:szCs w:val="22"/>
        <w:lang w:val="en-US" w:eastAsia="en-US" w:bidi="ar-SA"/>
      </w:rPr>
    </w:lvl>
    <w:lvl w:ilvl="1" w:tplc="3006C5A4">
      <w:numFmt w:val="bullet"/>
      <w:lvlText w:val="•"/>
      <w:lvlJc w:val="left"/>
      <w:pPr>
        <w:ind w:left="2340" w:hanging="341"/>
      </w:pPr>
      <w:rPr>
        <w:rFonts w:hint="default"/>
        <w:lang w:val="en-US" w:eastAsia="en-US" w:bidi="ar-SA"/>
      </w:rPr>
    </w:lvl>
    <w:lvl w:ilvl="2" w:tplc="9BE2C420">
      <w:numFmt w:val="bullet"/>
      <w:lvlText w:val="•"/>
      <w:lvlJc w:val="left"/>
      <w:pPr>
        <w:ind w:left="3180" w:hanging="341"/>
      </w:pPr>
      <w:rPr>
        <w:rFonts w:hint="default"/>
        <w:lang w:val="en-US" w:eastAsia="en-US" w:bidi="ar-SA"/>
      </w:rPr>
    </w:lvl>
    <w:lvl w:ilvl="3" w:tplc="713A29FC">
      <w:numFmt w:val="bullet"/>
      <w:lvlText w:val="•"/>
      <w:lvlJc w:val="left"/>
      <w:pPr>
        <w:ind w:left="4020" w:hanging="341"/>
      </w:pPr>
      <w:rPr>
        <w:rFonts w:hint="default"/>
        <w:lang w:val="en-US" w:eastAsia="en-US" w:bidi="ar-SA"/>
      </w:rPr>
    </w:lvl>
    <w:lvl w:ilvl="4" w:tplc="02DCE95C">
      <w:numFmt w:val="bullet"/>
      <w:lvlText w:val="•"/>
      <w:lvlJc w:val="left"/>
      <w:pPr>
        <w:ind w:left="4860" w:hanging="341"/>
      </w:pPr>
      <w:rPr>
        <w:rFonts w:hint="default"/>
        <w:lang w:val="en-US" w:eastAsia="en-US" w:bidi="ar-SA"/>
      </w:rPr>
    </w:lvl>
    <w:lvl w:ilvl="5" w:tplc="1ED894BA">
      <w:numFmt w:val="bullet"/>
      <w:lvlText w:val="•"/>
      <w:lvlJc w:val="left"/>
      <w:pPr>
        <w:ind w:left="5700" w:hanging="341"/>
      </w:pPr>
      <w:rPr>
        <w:rFonts w:hint="default"/>
        <w:lang w:val="en-US" w:eastAsia="en-US" w:bidi="ar-SA"/>
      </w:rPr>
    </w:lvl>
    <w:lvl w:ilvl="6" w:tplc="1F927972">
      <w:numFmt w:val="bullet"/>
      <w:lvlText w:val="•"/>
      <w:lvlJc w:val="left"/>
      <w:pPr>
        <w:ind w:left="6540" w:hanging="341"/>
      </w:pPr>
      <w:rPr>
        <w:rFonts w:hint="default"/>
        <w:lang w:val="en-US" w:eastAsia="en-US" w:bidi="ar-SA"/>
      </w:rPr>
    </w:lvl>
    <w:lvl w:ilvl="7" w:tplc="9154EB46">
      <w:numFmt w:val="bullet"/>
      <w:lvlText w:val="•"/>
      <w:lvlJc w:val="left"/>
      <w:pPr>
        <w:ind w:left="7380" w:hanging="341"/>
      </w:pPr>
      <w:rPr>
        <w:rFonts w:hint="default"/>
        <w:lang w:val="en-US" w:eastAsia="en-US" w:bidi="ar-SA"/>
      </w:rPr>
    </w:lvl>
    <w:lvl w:ilvl="8" w:tplc="97AAF180">
      <w:numFmt w:val="bullet"/>
      <w:lvlText w:val="•"/>
      <w:lvlJc w:val="left"/>
      <w:pPr>
        <w:ind w:left="8220" w:hanging="341"/>
      </w:pPr>
      <w:rPr>
        <w:rFonts w:hint="default"/>
        <w:lang w:val="en-US" w:eastAsia="en-US" w:bidi="ar-SA"/>
      </w:rPr>
    </w:lvl>
  </w:abstractNum>
  <w:abstractNum w:abstractNumId="22" w15:restartNumberingAfterBreak="0">
    <w:nsid w:val="38F42395"/>
    <w:multiLevelType w:val="hybridMultilevel"/>
    <w:tmpl w:val="66B489C6"/>
    <w:lvl w:ilvl="0" w:tplc="17789D34">
      <w:start w:val="51"/>
      <w:numFmt w:val="lowerLetter"/>
      <w:lvlText w:val="%1)"/>
      <w:lvlJc w:val="left"/>
      <w:pPr>
        <w:ind w:left="1692" w:hanging="540"/>
      </w:pPr>
      <w:rPr>
        <w:rFonts w:ascii="Verdana" w:eastAsia="Verdana" w:hAnsi="Verdana" w:cs="Verdana" w:hint="default"/>
        <w:b w:val="0"/>
        <w:bCs w:val="0"/>
        <w:i w:val="0"/>
        <w:iCs w:val="0"/>
        <w:spacing w:val="-1"/>
        <w:w w:val="100"/>
        <w:sz w:val="22"/>
        <w:szCs w:val="22"/>
        <w:lang w:val="en-US" w:eastAsia="en-US" w:bidi="ar-SA"/>
      </w:rPr>
    </w:lvl>
    <w:lvl w:ilvl="1" w:tplc="5DC020F4">
      <w:numFmt w:val="bullet"/>
      <w:lvlText w:val="•"/>
      <w:lvlJc w:val="left"/>
      <w:pPr>
        <w:ind w:left="2520" w:hanging="540"/>
      </w:pPr>
      <w:rPr>
        <w:rFonts w:hint="default"/>
        <w:lang w:val="en-US" w:eastAsia="en-US" w:bidi="ar-SA"/>
      </w:rPr>
    </w:lvl>
    <w:lvl w:ilvl="2" w:tplc="7B7811A0">
      <w:numFmt w:val="bullet"/>
      <w:lvlText w:val="•"/>
      <w:lvlJc w:val="left"/>
      <w:pPr>
        <w:ind w:left="3340" w:hanging="540"/>
      </w:pPr>
      <w:rPr>
        <w:rFonts w:hint="default"/>
        <w:lang w:val="en-US" w:eastAsia="en-US" w:bidi="ar-SA"/>
      </w:rPr>
    </w:lvl>
    <w:lvl w:ilvl="3" w:tplc="75E43A1A">
      <w:numFmt w:val="bullet"/>
      <w:lvlText w:val="•"/>
      <w:lvlJc w:val="left"/>
      <w:pPr>
        <w:ind w:left="4160" w:hanging="540"/>
      </w:pPr>
      <w:rPr>
        <w:rFonts w:hint="default"/>
        <w:lang w:val="en-US" w:eastAsia="en-US" w:bidi="ar-SA"/>
      </w:rPr>
    </w:lvl>
    <w:lvl w:ilvl="4" w:tplc="4394D0A8">
      <w:numFmt w:val="bullet"/>
      <w:lvlText w:val="•"/>
      <w:lvlJc w:val="left"/>
      <w:pPr>
        <w:ind w:left="4980" w:hanging="540"/>
      </w:pPr>
      <w:rPr>
        <w:rFonts w:hint="default"/>
        <w:lang w:val="en-US" w:eastAsia="en-US" w:bidi="ar-SA"/>
      </w:rPr>
    </w:lvl>
    <w:lvl w:ilvl="5" w:tplc="4E7C8190">
      <w:numFmt w:val="bullet"/>
      <w:lvlText w:val="•"/>
      <w:lvlJc w:val="left"/>
      <w:pPr>
        <w:ind w:left="5800" w:hanging="540"/>
      </w:pPr>
      <w:rPr>
        <w:rFonts w:hint="default"/>
        <w:lang w:val="en-US" w:eastAsia="en-US" w:bidi="ar-SA"/>
      </w:rPr>
    </w:lvl>
    <w:lvl w:ilvl="6" w:tplc="1AEC3FDA">
      <w:numFmt w:val="bullet"/>
      <w:lvlText w:val="•"/>
      <w:lvlJc w:val="left"/>
      <w:pPr>
        <w:ind w:left="6620" w:hanging="540"/>
      </w:pPr>
      <w:rPr>
        <w:rFonts w:hint="default"/>
        <w:lang w:val="en-US" w:eastAsia="en-US" w:bidi="ar-SA"/>
      </w:rPr>
    </w:lvl>
    <w:lvl w:ilvl="7" w:tplc="DE867974">
      <w:numFmt w:val="bullet"/>
      <w:lvlText w:val="•"/>
      <w:lvlJc w:val="left"/>
      <w:pPr>
        <w:ind w:left="7440" w:hanging="540"/>
      </w:pPr>
      <w:rPr>
        <w:rFonts w:hint="default"/>
        <w:lang w:val="en-US" w:eastAsia="en-US" w:bidi="ar-SA"/>
      </w:rPr>
    </w:lvl>
    <w:lvl w:ilvl="8" w:tplc="D9BA3D90">
      <w:numFmt w:val="bullet"/>
      <w:lvlText w:val="•"/>
      <w:lvlJc w:val="left"/>
      <w:pPr>
        <w:ind w:left="8260" w:hanging="540"/>
      </w:pPr>
      <w:rPr>
        <w:rFonts w:hint="default"/>
        <w:lang w:val="en-US" w:eastAsia="en-US" w:bidi="ar-SA"/>
      </w:rPr>
    </w:lvl>
  </w:abstractNum>
  <w:abstractNum w:abstractNumId="23" w15:restartNumberingAfterBreak="0">
    <w:nsid w:val="426A2A18"/>
    <w:multiLevelType w:val="hybridMultilevel"/>
    <w:tmpl w:val="487C1554"/>
    <w:lvl w:ilvl="0" w:tplc="B4C6C530">
      <w:start w:val="2"/>
      <w:numFmt w:val="lowerRoman"/>
      <w:lvlText w:val="%1)"/>
      <w:lvlJc w:val="left"/>
      <w:pPr>
        <w:ind w:left="1692" w:hanging="540"/>
      </w:pPr>
      <w:rPr>
        <w:rFonts w:ascii="Verdana" w:eastAsia="Verdana" w:hAnsi="Verdana" w:cs="Verdana" w:hint="default"/>
        <w:b w:val="0"/>
        <w:bCs w:val="0"/>
        <w:i w:val="0"/>
        <w:iCs w:val="0"/>
        <w:spacing w:val="-4"/>
        <w:w w:val="100"/>
        <w:sz w:val="22"/>
        <w:szCs w:val="22"/>
        <w:lang w:val="en-US" w:eastAsia="en-US" w:bidi="ar-SA"/>
      </w:rPr>
    </w:lvl>
    <w:lvl w:ilvl="1" w:tplc="62F23DC8">
      <w:numFmt w:val="bullet"/>
      <w:lvlText w:val="•"/>
      <w:lvlJc w:val="left"/>
      <w:pPr>
        <w:ind w:left="2520" w:hanging="540"/>
      </w:pPr>
      <w:rPr>
        <w:rFonts w:hint="default"/>
        <w:lang w:val="en-US" w:eastAsia="en-US" w:bidi="ar-SA"/>
      </w:rPr>
    </w:lvl>
    <w:lvl w:ilvl="2" w:tplc="73EA68E6">
      <w:numFmt w:val="bullet"/>
      <w:lvlText w:val="•"/>
      <w:lvlJc w:val="left"/>
      <w:pPr>
        <w:ind w:left="3340" w:hanging="540"/>
      </w:pPr>
      <w:rPr>
        <w:rFonts w:hint="default"/>
        <w:lang w:val="en-US" w:eastAsia="en-US" w:bidi="ar-SA"/>
      </w:rPr>
    </w:lvl>
    <w:lvl w:ilvl="3" w:tplc="A268EDF4">
      <w:numFmt w:val="bullet"/>
      <w:lvlText w:val="•"/>
      <w:lvlJc w:val="left"/>
      <w:pPr>
        <w:ind w:left="4160" w:hanging="540"/>
      </w:pPr>
      <w:rPr>
        <w:rFonts w:hint="default"/>
        <w:lang w:val="en-US" w:eastAsia="en-US" w:bidi="ar-SA"/>
      </w:rPr>
    </w:lvl>
    <w:lvl w:ilvl="4" w:tplc="6540D8B2">
      <w:numFmt w:val="bullet"/>
      <w:lvlText w:val="•"/>
      <w:lvlJc w:val="left"/>
      <w:pPr>
        <w:ind w:left="4980" w:hanging="540"/>
      </w:pPr>
      <w:rPr>
        <w:rFonts w:hint="default"/>
        <w:lang w:val="en-US" w:eastAsia="en-US" w:bidi="ar-SA"/>
      </w:rPr>
    </w:lvl>
    <w:lvl w:ilvl="5" w:tplc="AB124C6A">
      <w:numFmt w:val="bullet"/>
      <w:lvlText w:val="•"/>
      <w:lvlJc w:val="left"/>
      <w:pPr>
        <w:ind w:left="5800" w:hanging="540"/>
      </w:pPr>
      <w:rPr>
        <w:rFonts w:hint="default"/>
        <w:lang w:val="en-US" w:eastAsia="en-US" w:bidi="ar-SA"/>
      </w:rPr>
    </w:lvl>
    <w:lvl w:ilvl="6" w:tplc="E9307F18">
      <w:numFmt w:val="bullet"/>
      <w:lvlText w:val="•"/>
      <w:lvlJc w:val="left"/>
      <w:pPr>
        <w:ind w:left="6620" w:hanging="540"/>
      </w:pPr>
      <w:rPr>
        <w:rFonts w:hint="default"/>
        <w:lang w:val="en-US" w:eastAsia="en-US" w:bidi="ar-SA"/>
      </w:rPr>
    </w:lvl>
    <w:lvl w:ilvl="7" w:tplc="2878FC02">
      <w:numFmt w:val="bullet"/>
      <w:lvlText w:val="•"/>
      <w:lvlJc w:val="left"/>
      <w:pPr>
        <w:ind w:left="7440" w:hanging="540"/>
      </w:pPr>
      <w:rPr>
        <w:rFonts w:hint="default"/>
        <w:lang w:val="en-US" w:eastAsia="en-US" w:bidi="ar-SA"/>
      </w:rPr>
    </w:lvl>
    <w:lvl w:ilvl="8" w:tplc="5E24E41C">
      <w:numFmt w:val="bullet"/>
      <w:lvlText w:val="•"/>
      <w:lvlJc w:val="left"/>
      <w:pPr>
        <w:ind w:left="8260" w:hanging="540"/>
      </w:pPr>
      <w:rPr>
        <w:rFonts w:hint="default"/>
        <w:lang w:val="en-US" w:eastAsia="en-US" w:bidi="ar-SA"/>
      </w:rPr>
    </w:lvl>
  </w:abstractNum>
  <w:abstractNum w:abstractNumId="24" w15:restartNumberingAfterBreak="0">
    <w:nsid w:val="46764F6E"/>
    <w:multiLevelType w:val="multilevel"/>
    <w:tmpl w:val="0282B702"/>
    <w:lvl w:ilvl="0">
      <w:start w:val="1"/>
      <w:numFmt w:val="decimal"/>
      <w:lvlText w:val="%1"/>
      <w:lvlJc w:val="left"/>
      <w:pPr>
        <w:ind w:left="1152" w:hanging="663"/>
      </w:pPr>
      <w:rPr>
        <w:rFonts w:hint="default"/>
        <w:lang w:val="en-US" w:eastAsia="en-US" w:bidi="ar-SA"/>
      </w:rPr>
    </w:lvl>
    <w:lvl w:ilvl="1">
      <w:start w:val="1"/>
      <w:numFmt w:val="decimal"/>
      <w:lvlText w:val="%1.%2"/>
      <w:lvlJc w:val="left"/>
      <w:pPr>
        <w:ind w:left="1152" w:hanging="663"/>
      </w:pPr>
      <w:rPr>
        <w:rFonts w:ascii="Verdana" w:eastAsia="Verdana" w:hAnsi="Verdana" w:cs="Verdana" w:hint="default"/>
        <w:b w:val="0"/>
        <w:bCs w:val="0"/>
        <w:i w:val="0"/>
        <w:iCs w:val="0"/>
        <w:spacing w:val="-2"/>
        <w:w w:val="100"/>
        <w:sz w:val="22"/>
        <w:szCs w:val="22"/>
        <w:lang w:val="en-US" w:eastAsia="en-US" w:bidi="ar-SA"/>
      </w:rPr>
    </w:lvl>
    <w:lvl w:ilvl="2">
      <w:start w:val="1"/>
      <w:numFmt w:val="lowerLetter"/>
      <w:lvlText w:val="%3)"/>
      <w:lvlJc w:val="left"/>
      <w:pPr>
        <w:ind w:left="1493" w:hanging="341"/>
      </w:pPr>
      <w:rPr>
        <w:rFonts w:hint="default"/>
        <w:spacing w:val="-1"/>
        <w:w w:val="100"/>
        <w:lang w:val="en-US" w:eastAsia="en-US" w:bidi="ar-SA"/>
      </w:rPr>
    </w:lvl>
    <w:lvl w:ilvl="3">
      <w:numFmt w:val="bullet"/>
      <w:lvlText w:val="•"/>
      <w:lvlJc w:val="left"/>
      <w:pPr>
        <w:ind w:left="3366" w:hanging="341"/>
      </w:pPr>
      <w:rPr>
        <w:rFonts w:hint="default"/>
        <w:lang w:val="en-US" w:eastAsia="en-US" w:bidi="ar-SA"/>
      </w:rPr>
    </w:lvl>
    <w:lvl w:ilvl="4">
      <w:numFmt w:val="bullet"/>
      <w:lvlText w:val="•"/>
      <w:lvlJc w:val="left"/>
      <w:pPr>
        <w:ind w:left="4300" w:hanging="341"/>
      </w:pPr>
      <w:rPr>
        <w:rFonts w:hint="default"/>
        <w:lang w:val="en-US" w:eastAsia="en-US" w:bidi="ar-SA"/>
      </w:rPr>
    </w:lvl>
    <w:lvl w:ilvl="5">
      <w:numFmt w:val="bullet"/>
      <w:lvlText w:val="•"/>
      <w:lvlJc w:val="left"/>
      <w:pPr>
        <w:ind w:left="5233" w:hanging="341"/>
      </w:pPr>
      <w:rPr>
        <w:rFonts w:hint="default"/>
        <w:lang w:val="en-US" w:eastAsia="en-US" w:bidi="ar-SA"/>
      </w:rPr>
    </w:lvl>
    <w:lvl w:ilvl="6">
      <w:numFmt w:val="bullet"/>
      <w:lvlText w:val="•"/>
      <w:lvlJc w:val="left"/>
      <w:pPr>
        <w:ind w:left="6166" w:hanging="341"/>
      </w:pPr>
      <w:rPr>
        <w:rFonts w:hint="default"/>
        <w:lang w:val="en-US" w:eastAsia="en-US" w:bidi="ar-SA"/>
      </w:rPr>
    </w:lvl>
    <w:lvl w:ilvl="7">
      <w:numFmt w:val="bullet"/>
      <w:lvlText w:val="•"/>
      <w:lvlJc w:val="left"/>
      <w:pPr>
        <w:ind w:left="7100" w:hanging="341"/>
      </w:pPr>
      <w:rPr>
        <w:rFonts w:hint="default"/>
        <w:lang w:val="en-US" w:eastAsia="en-US" w:bidi="ar-SA"/>
      </w:rPr>
    </w:lvl>
    <w:lvl w:ilvl="8">
      <w:numFmt w:val="bullet"/>
      <w:lvlText w:val="•"/>
      <w:lvlJc w:val="left"/>
      <w:pPr>
        <w:ind w:left="8033" w:hanging="341"/>
      </w:pPr>
      <w:rPr>
        <w:rFonts w:hint="default"/>
        <w:lang w:val="en-US" w:eastAsia="en-US" w:bidi="ar-SA"/>
      </w:rPr>
    </w:lvl>
  </w:abstractNum>
  <w:abstractNum w:abstractNumId="25" w15:restartNumberingAfterBreak="0">
    <w:nsid w:val="46CD6D5B"/>
    <w:multiLevelType w:val="hybridMultilevel"/>
    <w:tmpl w:val="0CB262C0"/>
    <w:lvl w:ilvl="0" w:tplc="D67600F2">
      <w:start w:val="1"/>
      <w:numFmt w:val="lowerLetter"/>
      <w:lvlText w:val="%1)"/>
      <w:lvlJc w:val="left"/>
      <w:pPr>
        <w:ind w:left="1493" w:hanging="341"/>
      </w:pPr>
      <w:rPr>
        <w:rFonts w:hint="default"/>
        <w:spacing w:val="-1"/>
        <w:w w:val="100"/>
        <w:lang w:val="en-US" w:eastAsia="en-US" w:bidi="ar-SA"/>
      </w:rPr>
    </w:lvl>
    <w:lvl w:ilvl="1" w:tplc="84F2C3E6">
      <w:numFmt w:val="bullet"/>
      <w:lvlText w:val="•"/>
      <w:lvlJc w:val="left"/>
      <w:pPr>
        <w:ind w:left="2340" w:hanging="341"/>
      </w:pPr>
      <w:rPr>
        <w:rFonts w:hint="default"/>
        <w:lang w:val="en-US" w:eastAsia="en-US" w:bidi="ar-SA"/>
      </w:rPr>
    </w:lvl>
    <w:lvl w:ilvl="2" w:tplc="E592BA22">
      <w:numFmt w:val="bullet"/>
      <w:lvlText w:val="•"/>
      <w:lvlJc w:val="left"/>
      <w:pPr>
        <w:ind w:left="3180" w:hanging="341"/>
      </w:pPr>
      <w:rPr>
        <w:rFonts w:hint="default"/>
        <w:lang w:val="en-US" w:eastAsia="en-US" w:bidi="ar-SA"/>
      </w:rPr>
    </w:lvl>
    <w:lvl w:ilvl="3" w:tplc="2974C7E6">
      <w:numFmt w:val="bullet"/>
      <w:lvlText w:val="•"/>
      <w:lvlJc w:val="left"/>
      <w:pPr>
        <w:ind w:left="4020" w:hanging="341"/>
      </w:pPr>
      <w:rPr>
        <w:rFonts w:hint="default"/>
        <w:lang w:val="en-US" w:eastAsia="en-US" w:bidi="ar-SA"/>
      </w:rPr>
    </w:lvl>
    <w:lvl w:ilvl="4" w:tplc="7D9C56E6">
      <w:numFmt w:val="bullet"/>
      <w:lvlText w:val="•"/>
      <w:lvlJc w:val="left"/>
      <w:pPr>
        <w:ind w:left="4860" w:hanging="341"/>
      </w:pPr>
      <w:rPr>
        <w:rFonts w:hint="default"/>
        <w:lang w:val="en-US" w:eastAsia="en-US" w:bidi="ar-SA"/>
      </w:rPr>
    </w:lvl>
    <w:lvl w:ilvl="5" w:tplc="31D2AA28">
      <w:numFmt w:val="bullet"/>
      <w:lvlText w:val="•"/>
      <w:lvlJc w:val="left"/>
      <w:pPr>
        <w:ind w:left="5700" w:hanging="341"/>
      </w:pPr>
      <w:rPr>
        <w:rFonts w:hint="default"/>
        <w:lang w:val="en-US" w:eastAsia="en-US" w:bidi="ar-SA"/>
      </w:rPr>
    </w:lvl>
    <w:lvl w:ilvl="6" w:tplc="61CA06AE">
      <w:numFmt w:val="bullet"/>
      <w:lvlText w:val="•"/>
      <w:lvlJc w:val="left"/>
      <w:pPr>
        <w:ind w:left="6540" w:hanging="341"/>
      </w:pPr>
      <w:rPr>
        <w:rFonts w:hint="default"/>
        <w:lang w:val="en-US" w:eastAsia="en-US" w:bidi="ar-SA"/>
      </w:rPr>
    </w:lvl>
    <w:lvl w:ilvl="7" w:tplc="B8AC23A2">
      <w:numFmt w:val="bullet"/>
      <w:lvlText w:val="•"/>
      <w:lvlJc w:val="left"/>
      <w:pPr>
        <w:ind w:left="7380" w:hanging="341"/>
      </w:pPr>
      <w:rPr>
        <w:rFonts w:hint="default"/>
        <w:lang w:val="en-US" w:eastAsia="en-US" w:bidi="ar-SA"/>
      </w:rPr>
    </w:lvl>
    <w:lvl w:ilvl="8" w:tplc="666A71F2">
      <w:numFmt w:val="bullet"/>
      <w:lvlText w:val="•"/>
      <w:lvlJc w:val="left"/>
      <w:pPr>
        <w:ind w:left="8220" w:hanging="341"/>
      </w:pPr>
      <w:rPr>
        <w:rFonts w:hint="default"/>
        <w:lang w:val="en-US" w:eastAsia="en-US" w:bidi="ar-SA"/>
      </w:rPr>
    </w:lvl>
  </w:abstractNum>
  <w:abstractNum w:abstractNumId="26" w15:restartNumberingAfterBreak="0">
    <w:nsid w:val="4EA96278"/>
    <w:multiLevelType w:val="hybridMultilevel"/>
    <w:tmpl w:val="DA3E1120"/>
    <w:lvl w:ilvl="0" w:tplc="38824CC2">
      <w:start w:val="1"/>
      <w:numFmt w:val="lowerLetter"/>
      <w:lvlText w:val="%1)"/>
      <w:lvlJc w:val="left"/>
      <w:pPr>
        <w:ind w:left="1493" w:hanging="341"/>
      </w:pPr>
      <w:rPr>
        <w:rFonts w:hint="default"/>
        <w:spacing w:val="-1"/>
        <w:w w:val="100"/>
        <w:lang w:val="en-US" w:eastAsia="en-US" w:bidi="ar-SA"/>
      </w:rPr>
    </w:lvl>
    <w:lvl w:ilvl="1" w:tplc="3CC855E6">
      <w:numFmt w:val="bullet"/>
      <w:lvlText w:val="•"/>
      <w:lvlJc w:val="left"/>
      <w:pPr>
        <w:ind w:left="2340" w:hanging="341"/>
      </w:pPr>
      <w:rPr>
        <w:rFonts w:hint="default"/>
        <w:lang w:val="en-US" w:eastAsia="en-US" w:bidi="ar-SA"/>
      </w:rPr>
    </w:lvl>
    <w:lvl w:ilvl="2" w:tplc="CDFA7A76">
      <w:numFmt w:val="bullet"/>
      <w:lvlText w:val="•"/>
      <w:lvlJc w:val="left"/>
      <w:pPr>
        <w:ind w:left="3180" w:hanging="341"/>
      </w:pPr>
      <w:rPr>
        <w:rFonts w:hint="default"/>
        <w:lang w:val="en-US" w:eastAsia="en-US" w:bidi="ar-SA"/>
      </w:rPr>
    </w:lvl>
    <w:lvl w:ilvl="3" w:tplc="852437AA">
      <w:numFmt w:val="bullet"/>
      <w:lvlText w:val="•"/>
      <w:lvlJc w:val="left"/>
      <w:pPr>
        <w:ind w:left="4020" w:hanging="341"/>
      </w:pPr>
      <w:rPr>
        <w:rFonts w:hint="default"/>
        <w:lang w:val="en-US" w:eastAsia="en-US" w:bidi="ar-SA"/>
      </w:rPr>
    </w:lvl>
    <w:lvl w:ilvl="4" w:tplc="EC7E42B2">
      <w:numFmt w:val="bullet"/>
      <w:lvlText w:val="•"/>
      <w:lvlJc w:val="left"/>
      <w:pPr>
        <w:ind w:left="4860" w:hanging="341"/>
      </w:pPr>
      <w:rPr>
        <w:rFonts w:hint="default"/>
        <w:lang w:val="en-US" w:eastAsia="en-US" w:bidi="ar-SA"/>
      </w:rPr>
    </w:lvl>
    <w:lvl w:ilvl="5" w:tplc="2C087540">
      <w:numFmt w:val="bullet"/>
      <w:lvlText w:val="•"/>
      <w:lvlJc w:val="left"/>
      <w:pPr>
        <w:ind w:left="5700" w:hanging="341"/>
      </w:pPr>
      <w:rPr>
        <w:rFonts w:hint="default"/>
        <w:lang w:val="en-US" w:eastAsia="en-US" w:bidi="ar-SA"/>
      </w:rPr>
    </w:lvl>
    <w:lvl w:ilvl="6" w:tplc="8BA49688">
      <w:numFmt w:val="bullet"/>
      <w:lvlText w:val="•"/>
      <w:lvlJc w:val="left"/>
      <w:pPr>
        <w:ind w:left="6540" w:hanging="341"/>
      </w:pPr>
      <w:rPr>
        <w:rFonts w:hint="default"/>
        <w:lang w:val="en-US" w:eastAsia="en-US" w:bidi="ar-SA"/>
      </w:rPr>
    </w:lvl>
    <w:lvl w:ilvl="7" w:tplc="498AA49C">
      <w:numFmt w:val="bullet"/>
      <w:lvlText w:val="•"/>
      <w:lvlJc w:val="left"/>
      <w:pPr>
        <w:ind w:left="7380" w:hanging="341"/>
      </w:pPr>
      <w:rPr>
        <w:rFonts w:hint="default"/>
        <w:lang w:val="en-US" w:eastAsia="en-US" w:bidi="ar-SA"/>
      </w:rPr>
    </w:lvl>
    <w:lvl w:ilvl="8" w:tplc="82DEE9CE">
      <w:numFmt w:val="bullet"/>
      <w:lvlText w:val="•"/>
      <w:lvlJc w:val="left"/>
      <w:pPr>
        <w:ind w:left="8220" w:hanging="341"/>
      </w:pPr>
      <w:rPr>
        <w:rFonts w:hint="default"/>
        <w:lang w:val="en-US" w:eastAsia="en-US" w:bidi="ar-SA"/>
      </w:rPr>
    </w:lvl>
  </w:abstractNum>
  <w:abstractNum w:abstractNumId="27" w15:restartNumberingAfterBreak="0">
    <w:nsid w:val="51D22034"/>
    <w:multiLevelType w:val="hybridMultilevel"/>
    <w:tmpl w:val="37D2C0D6"/>
    <w:lvl w:ilvl="0" w:tplc="481CCFF4">
      <w:start w:val="36"/>
      <w:numFmt w:val="lowerLetter"/>
      <w:lvlText w:val="%1)"/>
      <w:lvlJc w:val="left"/>
      <w:pPr>
        <w:ind w:left="1692" w:hanging="541"/>
      </w:pPr>
      <w:rPr>
        <w:rFonts w:ascii="Verdana" w:eastAsia="Verdana" w:hAnsi="Verdana" w:cs="Verdana" w:hint="default"/>
        <w:b w:val="0"/>
        <w:bCs w:val="0"/>
        <w:i w:val="0"/>
        <w:iCs w:val="0"/>
        <w:spacing w:val="0"/>
        <w:w w:val="100"/>
        <w:sz w:val="22"/>
        <w:szCs w:val="22"/>
        <w:lang w:val="en-US" w:eastAsia="en-US" w:bidi="ar-SA"/>
      </w:rPr>
    </w:lvl>
    <w:lvl w:ilvl="1" w:tplc="77C43530">
      <w:numFmt w:val="bullet"/>
      <w:lvlText w:val="•"/>
      <w:lvlJc w:val="left"/>
      <w:pPr>
        <w:ind w:left="2520" w:hanging="541"/>
      </w:pPr>
      <w:rPr>
        <w:rFonts w:hint="default"/>
        <w:lang w:val="en-US" w:eastAsia="en-US" w:bidi="ar-SA"/>
      </w:rPr>
    </w:lvl>
    <w:lvl w:ilvl="2" w:tplc="D3B8F558">
      <w:numFmt w:val="bullet"/>
      <w:lvlText w:val="•"/>
      <w:lvlJc w:val="left"/>
      <w:pPr>
        <w:ind w:left="3340" w:hanging="541"/>
      </w:pPr>
      <w:rPr>
        <w:rFonts w:hint="default"/>
        <w:lang w:val="en-US" w:eastAsia="en-US" w:bidi="ar-SA"/>
      </w:rPr>
    </w:lvl>
    <w:lvl w:ilvl="3" w:tplc="B6880862">
      <w:numFmt w:val="bullet"/>
      <w:lvlText w:val="•"/>
      <w:lvlJc w:val="left"/>
      <w:pPr>
        <w:ind w:left="4160" w:hanging="541"/>
      </w:pPr>
      <w:rPr>
        <w:rFonts w:hint="default"/>
        <w:lang w:val="en-US" w:eastAsia="en-US" w:bidi="ar-SA"/>
      </w:rPr>
    </w:lvl>
    <w:lvl w:ilvl="4" w:tplc="EC6A5FBE">
      <w:numFmt w:val="bullet"/>
      <w:lvlText w:val="•"/>
      <w:lvlJc w:val="left"/>
      <w:pPr>
        <w:ind w:left="4980" w:hanging="541"/>
      </w:pPr>
      <w:rPr>
        <w:rFonts w:hint="default"/>
        <w:lang w:val="en-US" w:eastAsia="en-US" w:bidi="ar-SA"/>
      </w:rPr>
    </w:lvl>
    <w:lvl w:ilvl="5" w:tplc="5636B5F8">
      <w:numFmt w:val="bullet"/>
      <w:lvlText w:val="•"/>
      <w:lvlJc w:val="left"/>
      <w:pPr>
        <w:ind w:left="5800" w:hanging="541"/>
      </w:pPr>
      <w:rPr>
        <w:rFonts w:hint="default"/>
        <w:lang w:val="en-US" w:eastAsia="en-US" w:bidi="ar-SA"/>
      </w:rPr>
    </w:lvl>
    <w:lvl w:ilvl="6" w:tplc="5DCCECA4">
      <w:numFmt w:val="bullet"/>
      <w:lvlText w:val="•"/>
      <w:lvlJc w:val="left"/>
      <w:pPr>
        <w:ind w:left="6620" w:hanging="541"/>
      </w:pPr>
      <w:rPr>
        <w:rFonts w:hint="default"/>
        <w:lang w:val="en-US" w:eastAsia="en-US" w:bidi="ar-SA"/>
      </w:rPr>
    </w:lvl>
    <w:lvl w:ilvl="7" w:tplc="E65E262A">
      <w:numFmt w:val="bullet"/>
      <w:lvlText w:val="•"/>
      <w:lvlJc w:val="left"/>
      <w:pPr>
        <w:ind w:left="7440" w:hanging="541"/>
      </w:pPr>
      <w:rPr>
        <w:rFonts w:hint="default"/>
        <w:lang w:val="en-US" w:eastAsia="en-US" w:bidi="ar-SA"/>
      </w:rPr>
    </w:lvl>
    <w:lvl w:ilvl="8" w:tplc="9B1AB090">
      <w:numFmt w:val="bullet"/>
      <w:lvlText w:val="•"/>
      <w:lvlJc w:val="left"/>
      <w:pPr>
        <w:ind w:left="8260" w:hanging="541"/>
      </w:pPr>
      <w:rPr>
        <w:rFonts w:hint="default"/>
        <w:lang w:val="en-US" w:eastAsia="en-US" w:bidi="ar-SA"/>
      </w:rPr>
    </w:lvl>
  </w:abstractNum>
  <w:abstractNum w:abstractNumId="28" w15:restartNumberingAfterBreak="0">
    <w:nsid w:val="595E2C9E"/>
    <w:multiLevelType w:val="hybridMultilevel"/>
    <w:tmpl w:val="CA8A873A"/>
    <w:lvl w:ilvl="0" w:tplc="58D40FC6">
      <w:start w:val="1"/>
      <w:numFmt w:val="lowerLetter"/>
      <w:lvlText w:val="%1)"/>
      <w:lvlJc w:val="left"/>
      <w:pPr>
        <w:ind w:left="1493" w:hanging="341"/>
      </w:pPr>
      <w:rPr>
        <w:rFonts w:ascii="Verdana" w:eastAsia="Verdana" w:hAnsi="Verdana" w:cs="Verdana" w:hint="default"/>
        <w:b w:val="0"/>
        <w:bCs w:val="0"/>
        <w:i w:val="0"/>
        <w:iCs w:val="0"/>
        <w:spacing w:val="-1"/>
        <w:w w:val="100"/>
        <w:sz w:val="22"/>
        <w:szCs w:val="22"/>
        <w:lang w:val="en-US" w:eastAsia="en-US" w:bidi="ar-SA"/>
      </w:rPr>
    </w:lvl>
    <w:lvl w:ilvl="1" w:tplc="5FC0BBE6">
      <w:numFmt w:val="bullet"/>
      <w:lvlText w:val="•"/>
      <w:lvlJc w:val="left"/>
      <w:pPr>
        <w:ind w:left="2340" w:hanging="341"/>
      </w:pPr>
      <w:rPr>
        <w:rFonts w:hint="default"/>
        <w:lang w:val="en-US" w:eastAsia="en-US" w:bidi="ar-SA"/>
      </w:rPr>
    </w:lvl>
    <w:lvl w:ilvl="2" w:tplc="1D12B858">
      <w:numFmt w:val="bullet"/>
      <w:lvlText w:val="•"/>
      <w:lvlJc w:val="left"/>
      <w:pPr>
        <w:ind w:left="3180" w:hanging="341"/>
      </w:pPr>
      <w:rPr>
        <w:rFonts w:hint="default"/>
        <w:lang w:val="en-US" w:eastAsia="en-US" w:bidi="ar-SA"/>
      </w:rPr>
    </w:lvl>
    <w:lvl w:ilvl="3" w:tplc="917A9348">
      <w:numFmt w:val="bullet"/>
      <w:lvlText w:val="•"/>
      <w:lvlJc w:val="left"/>
      <w:pPr>
        <w:ind w:left="4020" w:hanging="341"/>
      </w:pPr>
      <w:rPr>
        <w:rFonts w:hint="default"/>
        <w:lang w:val="en-US" w:eastAsia="en-US" w:bidi="ar-SA"/>
      </w:rPr>
    </w:lvl>
    <w:lvl w:ilvl="4" w:tplc="DE32B4D4">
      <w:numFmt w:val="bullet"/>
      <w:lvlText w:val="•"/>
      <w:lvlJc w:val="left"/>
      <w:pPr>
        <w:ind w:left="4860" w:hanging="341"/>
      </w:pPr>
      <w:rPr>
        <w:rFonts w:hint="default"/>
        <w:lang w:val="en-US" w:eastAsia="en-US" w:bidi="ar-SA"/>
      </w:rPr>
    </w:lvl>
    <w:lvl w:ilvl="5" w:tplc="9A68042E">
      <w:numFmt w:val="bullet"/>
      <w:lvlText w:val="•"/>
      <w:lvlJc w:val="left"/>
      <w:pPr>
        <w:ind w:left="5700" w:hanging="341"/>
      </w:pPr>
      <w:rPr>
        <w:rFonts w:hint="default"/>
        <w:lang w:val="en-US" w:eastAsia="en-US" w:bidi="ar-SA"/>
      </w:rPr>
    </w:lvl>
    <w:lvl w:ilvl="6" w:tplc="D7EADBE4">
      <w:numFmt w:val="bullet"/>
      <w:lvlText w:val="•"/>
      <w:lvlJc w:val="left"/>
      <w:pPr>
        <w:ind w:left="6540" w:hanging="341"/>
      </w:pPr>
      <w:rPr>
        <w:rFonts w:hint="default"/>
        <w:lang w:val="en-US" w:eastAsia="en-US" w:bidi="ar-SA"/>
      </w:rPr>
    </w:lvl>
    <w:lvl w:ilvl="7" w:tplc="3B802526">
      <w:numFmt w:val="bullet"/>
      <w:lvlText w:val="•"/>
      <w:lvlJc w:val="left"/>
      <w:pPr>
        <w:ind w:left="7380" w:hanging="341"/>
      </w:pPr>
      <w:rPr>
        <w:rFonts w:hint="default"/>
        <w:lang w:val="en-US" w:eastAsia="en-US" w:bidi="ar-SA"/>
      </w:rPr>
    </w:lvl>
    <w:lvl w:ilvl="8" w:tplc="9098BA54">
      <w:numFmt w:val="bullet"/>
      <w:lvlText w:val="•"/>
      <w:lvlJc w:val="left"/>
      <w:pPr>
        <w:ind w:left="8220" w:hanging="341"/>
      </w:pPr>
      <w:rPr>
        <w:rFonts w:hint="default"/>
        <w:lang w:val="en-US" w:eastAsia="en-US" w:bidi="ar-SA"/>
      </w:rPr>
    </w:lvl>
  </w:abstractNum>
  <w:abstractNum w:abstractNumId="29" w15:restartNumberingAfterBreak="0">
    <w:nsid w:val="5AAF2945"/>
    <w:multiLevelType w:val="hybridMultilevel"/>
    <w:tmpl w:val="F3BCFBA0"/>
    <w:lvl w:ilvl="0" w:tplc="C3A04AAC">
      <w:start w:val="1"/>
      <w:numFmt w:val="lowerLetter"/>
      <w:lvlText w:val="%1)"/>
      <w:lvlJc w:val="left"/>
      <w:pPr>
        <w:ind w:left="1493" w:hanging="341"/>
      </w:pPr>
      <w:rPr>
        <w:rFonts w:ascii="Verdana" w:eastAsia="Verdana" w:hAnsi="Verdana" w:cs="Verdana" w:hint="default"/>
        <w:b w:val="0"/>
        <w:bCs w:val="0"/>
        <w:i w:val="0"/>
        <w:iCs w:val="0"/>
        <w:spacing w:val="-1"/>
        <w:w w:val="100"/>
        <w:sz w:val="22"/>
        <w:szCs w:val="22"/>
        <w:lang w:val="en-US" w:eastAsia="en-US" w:bidi="ar-SA"/>
      </w:rPr>
    </w:lvl>
    <w:lvl w:ilvl="1" w:tplc="1E447FA6">
      <w:numFmt w:val="bullet"/>
      <w:lvlText w:val="•"/>
      <w:lvlJc w:val="left"/>
      <w:pPr>
        <w:ind w:left="2340" w:hanging="341"/>
      </w:pPr>
      <w:rPr>
        <w:rFonts w:hint="default"/>
        <w:lang w:val="en-US" w:eastAsia="en-US" w:bidi="ar-SA"/>
      </w:rPr>
    </w:lvl>
    <w:lvl w:ilvl="2" w:tplc="603E9738">
      <w:numFmt w:val="bullet"/>
      <w:lvlText w:val="•"/>
      <w:lvlJc w:val="left"/>
      <w:pPr>
        <w:ind w:left="3180" w:hanging="341"/>
      </w:pPr>
      <w:rPr>
        <w:rFonts w:hint="default"/>
        <w:lang w:val="en-US" w:eastAsia="en-US" w:bidi="ar-SA"/>
      </w:rPr>
    </w:lvl>
    <w:lvl w:ilvl="3" w:tplc="B5A643D2">
      <w:numFmt w:val="bullet"/>
      <w:lvlText w:val="•"/>
      <w:lvlJc w:val="left"/>
      <w:pPr>
        <w:ind w:left="4020" w:hanging="341"/>
      </w:pPr>
      <w:rPr>
        <w:rFonts w:hint="default"/>
        <w:lang w:val="en-US" w:eastAsia="en-US" w:bidi="ar-SA"/>
      </w:rPr>
    </w:lvl>
    <w:lvl w:ilvl="4" w:tplc="5770B6F2">
      <w:numFmt w:val="bullet"/>
      <w:lvlText w:val="•"/>
      <w:lvlJc w:val="left"/>
      <w:pPr>
        <w:ind w:left="4860" w:hanging="341"/>
      </w:pPr>
      <w:rPr>
        <w:rFonts w:hint="default"/>
        <w:lang w:val="en-US" w:eastAsia="en-US" w:bidi="ar-SA"/>
      </w:rPr>
    </w:lvl>
    <w:lvl w:ilvl="5" w:tplc="05A61F90">
      <w:numFmt w:val="bullet"/>
      <w:lvlText w:val="•"/>
      <w:lvlJc w:val="left"/>
      <w:pPr>
        <w:ind w:left="5700" w:hanging="341"/>
      </w:pPr>
      <w:rPr>
        <w:rFonts w:hint="default"/>
        <w:lang w:val="en-US" w:eastAsia="en-US" w:bidi="ar-SA"/>
      </w:rPr>
    </w:lvl>
    <w:lvl w:ilvl="6" w:tplc="60702EA2">
      <w:numFmt w:val="bullet"/>
      <w:lvlText w:val="•"/>
      <w:lvlJc w:val="left"/>
      <w:pPr>
        <w:ind w:left="6540" w:hanging="341"/>
      </w:pPr>
      <w:rPr>
        <w:rFonts w:hint="default"/>
        <w:lang w:val="en-US" w:eastAsia="en-US" w:bidi="ar-SA"/>
      </w:rPr>
    </w:lvl>
    <w:lvl w:ilvl="7" w:tplc="8996CB44">
      <w:numFmt w:val="bullet"/>
      <w:lvlText w:val="•"/>
      <w:lvlJc w:val="left"/>
      <w:pPr>
        <w:ind w:left="7380" w:hanging="341"/>
      </w:pPr>
      <w:rPr>
        <w:rFonts w:hint="default"/>
        <w:lang w:val="en-US" w:eastAsia="en-US" w:bidi="ar-SA"/>
      </w:rPr>
    </w:lvl>
    <w:lvl w:ilvl="8" w:tplc="8F2C0284">
      <w:numFmt w:val="bullet"/>
      <w:lvlText w:val="•"/>
      <w:lvlJc w:val="left"/>
      <w:pPr>
        <w:ind w:left="8220" w:hanging="341"/>
      </w:pPr>
      <w:rPr>
        <w:rFonts w:hint="default"/>
        <w:lang w:val="en-US" w:eastAsia="en-US" w:bidi="ar-SA"/>
      </w:rPr>
    </w:lvl>
  </w:abstractNum>
  <w:abstractNum w:abstractNumId="30" w15:restartNumberingAfterBreak="0">
    <w:nsid w:val="5B966199"/>
    <w:multiLevelType w:val="hybridMultilevel"/>
    <w:tmpl w:val="079C5BFC"/>
    <w:lvl w:ilvl="0" w:tplc="678855EA">
      <w:start w:val="1"/>
      <w:numFmt w:val="lowerLetter"/>
      <w:lvlText w:val="%1)"/>
      <w:lvlJc w:val="left"/>
      <w:pPr>
        <w:ind w:left="1493" w:hanging="341"/>
      </w:pPr>
      <w:rPr>
        <w:rFonts w:ascii="Verdana" w:eastAsia="Verdana" w:hAnsi="Verdana" w:cs="Verdana" w:hint="default"/>
        <w:b w:val="0"/>
        <w:bCs w:val="0"/>
        <w:i w:val="0"/>
        <w:iCs w:val="0"/>
        <w:spacing w:val="-1"/>
        <w:w w:val="100"/>
        <w:sz w:val="22"/>
        <w:szCs w:val="22"/>
        <w:lang w:val="en-US" w:eastAsia="en-US" w:bidi="ar-SA"/>
      </w:rPr>
    </w:lvl>
    <w:lvl w:ilvl="1" w:tplc="8036FFF4">
      <w:numFmt w:val="bullet"/>
      <w:lvlText w:val="•"/>
      <w:lvlJc w:val="left"/>
      <w:pPr>
        <w:ind w:left="2340" w:hanging="341"/>
      </w:pPr>
      <w:rPr>
        <w:rFonts w:hint="default"/>
        <w:lang w:val="en-US" w:eastAsia="en-US" w:bidi="ar-SA"/>
      </w:rPr>
    </w:lvl>
    <w:lvl w:ilvl="2" w:tplc="F47AAFBA">
      <w:numFmt w:val="bullet"/>
      <w:lvlText w:val="•"/>
      <w:lvlJc w:val="left"/>
      <w:pPr>
        <w:ind w:left="3180" w:hanging="341"/>
      </w:pPr>
      <w:rPr>
        <w:rFonts w:hint="default"/>
        <w:lang w:val="en-US" w:eastAsia="en-US" w:bidi="ar-SA"/>
      </w:rPr>
    </w:lvl>
    <w:lvl w:ilvl="3" w:tplc="0F14BA2C">
      <w:numFmt w:val="bullet"/>
      <w:lvlText w:val="•"/>
      <w:lvlJc w:val="left"/>
      <w:pPr>
        <w:ind w:left="4020" w:hanging="341"/>
      </w:pPr>
      <w:rPr>
        <w:rFonts w:hint="default"/>
        <w:lang w:val="en-US" w:eastAsia="en-US" w:bidi="ar-SA"/>
      </w:rPr>
    </w:lvl>
    <w:lvl w:ilvl="4" w:tplc="C8DAC990">
      <w:numFmt w:val="bullet"/>
      <w:lvlText w:val="•"/>
      <w:lvlJc w:val="left"/>
      <w:pPr>
        <w:ind w:left="4860" w:hanging="341"/>
      </w:pPr>
      <w:rPr>
        <w:rFonts w:hint="default"/>
        <w:lang w:val="en-US" w:eastAsia="en-US" w:bidi="ar-SA"/>
      </w:rPr>
    </w:lvl>
    <w:lvl w:ilvl="5" w:tplc="0E509898">
      <w:numFmt w:val="bullet"/>
      <w:lvlText w:val="•"/>
      <w:lvlJc w:val="left"/>
      <w:pPr>
        <w:ind w:left="5700" w:hanging="341"/>
      </w:pPr>
      <w:rPr>
        <w:rFonts w:hint="default"/>
        <w:lang w:val="en-US" w:eastAsia="en-US" w:bidi="ar-SA"/>
      </w:rPr>
    </w:lvl>
    <w:lvl w:ilvl="6" w:tplc="75965F72">
      <w:numFmt w:val="bullet"/>
      <w:lvlText w:val="•"/>
      <w:lvlJc w:val="left"/>
      <w:pPr>
        <w:ind w:left="6540" w:hanging="341"/>
      </w:pPr>
      <w:rPr>
        <w:rFonts w:hint="default"/>
        <w:lang w:val="en-US" w:eastAsia="en-US" w:bidi="ar-SA"/>
      </w:rPr>
    </w:lvl>
    <w:lvl w:ilvl="7" w:tplc="31C6F32E">
      <w:numFmt w:val="bullet"/>
      <w:lvlText w:val="•"/>
      <w:lvlJc w:val="left"/>
      <w:pPr>
        <w:ind w:left="7380" w:hanging="341"/>
      </w:pPr>
      <w:rPr>
        <w:rFonts w:hint="default"/>
        <w:lang w:val="en-US" w:eastAsia="en-US" w:bidi="ar-SA"/>
      </w:rPr>
    </w:lvl>
    <w:lvl w:ilvl="8" w:tplc="EC9A8CF2">
      <w:numFmt w:val="bullet"/>
      <w:lvlText w:val="•"/>
      <w:lvlJc w:val="left"/>
      <w:pPr>
        <w:ind w:left="8220" w:hanging="341"/>
      </w:pPr>
      <w:rPr>
        <w:rFonts w:hint="default"/>
        <w:lang w:val="en-US" w:eastAsia="en-US" w:bidi="ar-SA"/>
      </w:rPr>
    </w:lvl>
  </w:abstractNum>
  <w:abstractNum w:abstractNumId="31" w15:restartNumberingAfterBreak="0">
    <w:nsid w:val="5BFA3DF9"/>
    <w:multiLevelType w:val="hybridMultilevel"/>
    <w:tmpl w:val="AB44BFE0"/>
    <w:lvl w:ilvl="0" w:tplc="FFFFFFFF">
      <w:start w:val="1"/>
      <w:numFmt w:val="lowerRoman"/>
      <w:lvlText w:val="(%1)"/>
      <w:lvlJc w:val="left"/>
      <w:pPr>
        <w:ind w:left="1561" w:hanging="720"/>
      </w:pPr>
      <w:rPr>
        <w:rFonts w:ascii="Verdana" w:eastAsia="Verdana" w:hAnsi="Verdana" w:cs="Verdana" w:hint="default"/>
        <w:spacing w:val="-3"/>
        <w:w w:val="100"/>
        <w:sz w:val="22"/>
        <w:szCs w:val="22"/>
        <w:lang w:val="en-US" w:eastAsia="en-US" w:bidi="ar-SA"/>
      </w:rPr>
    </w:lvl>
    <w:lvl w:ilvl="1" w:tplc="FFFFFFFF">
      <w:numFmt w:val="bullet"/>
      <w:lvlText w:val="•"/>
      <w:lvlJc w:val="left"/>
      <w:pPr>
        <w:ind w:left="2394" w:hanging="720"/>
      </w:pPr>
      <w:rPr>
        <w:rFonts w:hint="default"/>
        <w:lang w:val="en-US" w:eastAsia="en-US" w:bidi="ar-SA"/>
      </w:rPr>
    </w:lvl>
    <w:lvl w:ilvl="2" w:tplc="FFFFFFFF">
      <w:numFmt w:val="bullet"/>
      <w:lvlText w:val="•"/>
      <w:lvlJc w:val="left"/>
      <w:pPr>
        <w:ind w:left="3229" w:hanging="720"/>
      </w:pPr>
      <w:rPr>
        <w:rFonts w:hint="default"/>
        <w:lang w:val="en-US" w:eastAsia="en-US" w:bidi="ar-SA"/>
      </w:rPr>
    </w:lvl>
    <w:lvl w:ilvl="3" w:tplc="FFFFFFFF">
      <w:numFmt w:val="bullet"/>
      <w:lvlText w:val="•"/>
      <w:lvlJc w:val="left"/>
      <w:pPr>
        <w:ind w:left="4063" w:hanging="720"/>
      </w:pPr>
      <w:rPr>
        <w:rFonts w:hint="default"/>
        <w:lang w:val="en-US" w:eastAsia="en-US" w:bidi="ar-SA"/>
      </w:rPr>
    </w:lvl>
    <w:lvl w:ilvl="4" w:tplc="FFFFFFFF">
      <w:numFmt w:val="bullet"/>
      <w:lvlText w:val="•"/>
      <w:lvlJc w:val="left"/>
      <w:pPr>
        <w:ind w:left="4898" w:hanging="720"/>
      </w:pPr>
      <w:rPr>
        <w:rFonts w:hint="default"/>
        <w:lang w:val="en-US" w:eastAsia="en-US" w:bidi="ar-SA"/>
      </w:rPr>
    </w:lvl>
    <w:lvl w:ilvl="5" w:tplc="FFFFFFFF">
      <w:numFmt w:val="bullet"/>
      <w:lvlText w:val="•"/>
      <w:lvlJc w:val="left"/>
      <w:pPr>
        <w:ind w:left="5733" w:hanging="720"/>
      </w:pPr>
      <w:rPr>
        <w:rFonts w:hint="default"/>
        <w:lang w:val="en-US" w:eastAsia="en-US" w:bidi="ar-SA"/>
      </w:rPr>
    </w:lvl>
    <w:lvl w:ilvl="6" w:tplc="FFFFFFFF">
      <w:numFmt w:val="bullet"/>
      <w:lvlText w:val="•"/>
      <w:lvlJc w:val="left"/>
      <w:pPr>
        <w:ind w:left="6567" w:hanging="720"/>
      </w:pPr>
      <w:rPr>
        <w:rFonts w:hint="default"/>
        <w:lang w:val="en-US" w:eastAsia="en-US" w:bidi="ar-SA"/>
      </w:rPr>
    </w:lvl>
    <w:lvl w:ilvl="7" w:tplc="FFFFFFFF">
      <w:numFmt w:val="bullet"/>
      <w:lvlText w:val="•"/>
      <w:lvlJc w:val="left"/>
      <w:pPr>
        <w:ind w:left="7402" w:hanging="720"/>
      </w:pPr>
      <w:rPr>
        <w:rFonts w:hint="default"/>
        <w:lang w:val="en-US" w:eastAsia="en-US" w:bidi="ar-SA"/>
      </w:rPr>
    </w:lvl>
    <w:lvl w:ilvl="8" w:tplc="FFFFFFFF">
      <w:numFmt w:val="bullet"/>
      <w:lvlText w:val="•"/>
      <w:lvlJc w:val="left"/>
      <w:pPr>
        <w:ind w:left="8237" w:hanging="720"/>
      </w:pPr>
      <w:rPr>
        <w:rFonts w:hint="default"/>
        <w:lang w:val="en-US" w:eastAsia="en-US" w:bidi="ar-SA"/>
      </w:rPr>
    </w:lvl>
  </w:abstractNum>
  <w:abstractNum w:abstractNumId="32" w15:restartNumberingAfterBreak="0">
    <w:nsid w:val="5FF21F67"/>
    <w:multiLevelType w:val="hybridMultilevel"/>
    <w:tmpl w:val="DCBCBBF8"/>
    <w:lvl w:ilvl="0" w:tplc="AA840AD0">
      <w:start w:val="1"/>
      <w:numFmt w:val="lowerLetter"/>
      <w:lvlText w:val="%1)"/>
      <w:lvlJc w:val="left"/>
      <w:pPr>
        <w:ind w:left="1493" w:hanging="341"/>
      </w:pPr>
      <w:rPr>
        <w:rFonts w:hint="default"/>
        <w:spacing w:val="-1"/>
        <w:w w:val="100"/>
        <w:lang w:val="en-US" w:eastAsia="en-US" w:bidi="ar-SA"/>
      </w:rPr>
    </w:lvl>
    <w:lvl w:ilvl="1" w:tplc="3EE08F32">
      <w:numFmt w:val="bullet"/>
      <w:lvlText w:val="•"/>
      <w:lvlJc w:val="left"/>
      <w:pPr>
        <w:ind w:left="2340" w:hanging="341"/>
      </w:pPr>
      <w:rPr>
        <w:rFonts w:hint="default"/>
        <w:lang w:val="en-US" w:eastAsia="en-US" w:bidi="ar-SA"/>
      </w:rPr>
    </w:lvl>
    <w:lvl w:ilvl="2" w:tplc="D2AEDB50">
      <w:numFmt w:val="bullet"/>
      <w:lvlText w:val="•"/>
      <w:lvlJc w:val="left"/>
      <w:pPr>
        <w:ind w:left="3180" w:hanging="341"/>
      </w:pPr>
      <w:rPr>
        <w:rFonts w:hint="default"/>
        <w:lang w:val="en-US" w:eastAsia="en-US" w:bidi="ar-SA"/>
      </w:rPr>
    </w:lvl>
    <w:lvl w:ilvl="3" w:tplc="1966E110">
      <w:numFmt w:val="bullet"/>
      <w:lvlText w:val="•"/>
      <w:lvlJc w:val="left"/>
      <w:pPr>
        <w:ind w:left="4020" w:hanging="341"/>
      </w:pPr>
      <w:rPr>
        <w:rFonts w:hint="default"/>
        <w:lang w:val="en-US" w:eastAsia="en-US" w:bidi="ar-SA"/>
      </w:rPr>
    </w:lvl>
    <w:lvl w:ilvl="4" w:tplc="D8F86112">
      <w:numFmt w:val="bullet"/>
      <w:lvlText w:val="•"/>
      <w:lvlJc w:val="left"/>
      <w:pPr>
        <w:ind w:left="4860" w:hanging="341"/>
      </w:pPr>
      <w:rPr>
        <w:rFonts w:hint="default"/>
        <w:lang w:val="en-US" w:eastAsia="en-US" w:bidi="ar-SA"/>
      </w:rPr>
    </w:lvl>
    <w:lvl w:ilvl="5" w:tplc="7B8632CC">
      <w:numFmt w:val="bullet"/>
      <w:lvlText w:val="•"/>
      <w:lvlJc w:val="left"/>
      <w:pPr>
        <w:ind w:left="5700" w:hanging="341"/>
      </w:pPr>
      <w:rPr>
        <w:rFonts w:hint="default"/>
        <w:lang w:val="en-US" w:eastAsia="en-US" w:bidi="ar-SA"/>
      </w:rPr>
    </w:lvl>
    <w:lvl w:ilvl="6" w:tplc="15CA25F8">
      <w:numFmt w:val="bullet"/>
      <w:lvlText w:val="•"/>
      <w:lvlJc w:val="left"/>
      <w:pPr>
        <w:ind w:left="6540" w:hanging="341"/>
      </w:pPr>
      <w:rPr>
        <w:rFonts w:hint="default"/>
        <w:lang w:val="en-US" w:eastAsia="en-US" w:bidi="ar-SA"/>
      </w:rPr>
    </w:lvl>
    <w:lvl w:ilvl="7" w:tplc="1B5C1842">
      <w:numFmt w:val="bullet"/>
      <w:lvlText w:val="•"/>
      <w:lvlJc w:val="left"/>
      <w:pPr>
        <w:ind w:left="7380" w:hanging="341"/>
      </w:pPr>
      <w:rPr>
        <w:rFonts w:hint="default"/>
        <w:lang w:val="en-US" w:eastAsia="en-US" w:bidi="ar-SA"/>
      </w:rPr>
    </w:lvl>
    <w:lvl w:ilvl="8" w:tplc="FE9C6644">
      <w:numFmt w:val="bullet"/>
      <w:lvlText w:val="•"/>
      <w:lvlJc w:val="left"/>
      <w:pPr>
        <w:ind w:left="8220" w:hanging="341"/>
      </w:pPr>
      <w:rPr>
        <w:rFonts w:hint="default"/>
        <w:lang w:val="en-US" w:eastAsia="en-US" w:bidi="ar-SA"/>
      </w:rPr>
    </w:lvl>
  </w:abstractNum>
  <w:abstractNum w:abstractNumId="33" w15:restartNumberingAfterBreak="0">
    <w:nsid w:val="658C69C3"/>
    <w:multiLevelType w:val="hybridMultilevel"/>
    <w:tmpl w:val="0FC8B516"/>
    <w:lvl w:ilvl="0" w:tplc="DEDC5C36">
      <w:start w:val="30"/>
      <w:numFmt w:val="lowerLetter"/>
      <w:lvlText w:val="%1)"/>
      <w:lvlJc w:val="left"/>
      <w:pPr>
        <w:ind w:left="1530" w:hanging="405"/>
      </w:pPr>
      <w:rPr>
        <w:rFonts w:hint="default"/>
      </w:rPr>
    </w:lvl>
    <w:lvl w:ilvl="1" w:tplc="08090019" w:tentative="1">
      <w:start w:val="1"/>
      <w:numFmt w:val="lowerLetter"/>
      <w:lvlText w:val="%2."/>
      <w:lvlJc w:val="left"/>
      <w:pPr>
        <w:ind w:left="2205" w:hanging="360"/>
      </w:pPr>
    </w:lvl>
    <w:lvl w:ilvl="2" w:tplc="0809001B">
      <w:start w:val="1"/>
      <w:numFmt w:val="lowerRoman"/>
      <w:lvlText w:val="%3."/>
      <w:lvlJc w:val="right"/>
      <w:pPr>
        <w:ind w:left="2925" w:hanging="180"/>
      </w:pPr>
    </w:lvl>
    <w:lvl w:ilvl="3" w:tplc="0809000F" w:tentative="1">
      <w:start w:val="1"/>
      <w:numFmt w:val="decimal"/>
      <w:lvlText w:val="%4."/>
      <w:lvlJc w:val="left"/>
      <w:pPr>
        <w:ind w:left="3645" w:hanging="360"/>
      </w:pPr>
    </w:lvl>
    <w:lvl w:ilvl="4" w:tplc="08090019" w:tentative="1">
      <w:start w:val="1"/>
      <w:numFmt w:val="lowerLetter"/>
      <w:lvlText w:val="%5."/>
      <w:lvlJc w:val="left"/>
      <w:pPr>
        <w:ind w:left="4365" w:hanging="360"/>
      </w:pPr>
    </w:lvl>
    <w:lvl w:ilvl="5" w:tplc="0809001B" w:tentative="1">
      <w:start w:val="1"/>
      <w:numFmt w:val="lowerRoman"/>
      <w:lvlText w:val="%6."/>
      <w:lvlJc w:val="right"/>
      <w:pPr>
        <w:ind w:left="5085" w:hanging="180"/>
      </w:pPr>
    </w:lvl>
    <w:lvl w:ilvl="6" w:tplc="0809000F" w:tentative="1">
      <w:start w:val="1"/>
      <w:numFmt w:val="decimal"/>
      <w:lvlText w:val="%7."/>
      <w:lvlJc w:val="left"/>
      <w:pPr>
        <w:ind w:left="5805" w:hanging="360"/>
      </w:pPr>
    </w:lvl>
    <w:lvl w:ilvl="7" w:tplc="08090019" w:tentative="1">
      <w:start w:val="1"/>
      <w:numFmt w:val="lowerLetter"/>
      <w:lvlText w:val="%8."/>
      <w:lvlJc w:val="left"/>
      <w:pPr>
        <w:ind w:left="6525" w:hanging="360"/>
      </w:pPr>
    </w:lvl>
    <w:lvl w:ilvl="8" w:tplc="0809001B" w:tentative="1">
      <w:start w:val="1"/>
      <w:numFmt w:val="lowerRoman"/>
      <w:lvlText w:val="%9."/>
      <w:lvlJc w:val="right"/>
      <w:pPr>
        <w:ind w:left="7245" w:hanging="180"/>
      </w:pPr>
    </w:lvl>
  </w:abstractNum>
  <w:abstractNum w:abstractNumId="34" w15:restartNumberingAfterBreak="0">
    <w:nsid w:val="6B2541B1"/>
    <w:multiLevelType w:val="multilevel"/>
    <w:tmpl w:val="E636491A"/>
    <w:lvl w:ilvl="0">
      <w:start w:val="1"/>
      <w:numFmt w:val="decimal"/>
      <w:lvlText w:val="%1"/>
      <w:lvlJc w:val="left"/>
      <w:pPr>
        <w:ind w:left="525" w:hanging="525"/>
      </w:pPr>
      <w:rPr>
        <w:rFonts w:hint="default"/>
      </w:rPr>
    </w:lvl>
    <w:lvl w:ilvl="1">
      <w:start w:val="70"/>
      <w:numFmt w:val="decimal"/>
      <w:lvlText w:val="%1.%2"/>
      <w:lvlJc w:val="left"/>
      <w:pPr>
        <w:ind w:left="1872" w:hanging="72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4536" w:hanging="1080"/>
      </w:pPr>
      <w:rPr>
        <w:rFonts w:hint="default"/>
      </w:rPr>
    </w:lvl>
    <w:lvl w:ilvl="4">
      <w:start w:val="1"/>
      <w:numFmt w:val="decimal"/>
      <w:lvlText w:val="%1.%2.%3.%4.%5"/>
      <w:lvlJc w:val="left"/>
      <w:pPr>
        <w:ind w:left="6048" w:hanging="1440"/>
      </w:pPr>
      <w:rPr>
        <w:rFonts w:hint="default"/>
      </w:rPr>
    </w:lvl>
    <w:lvl w:ilvl="5">
      <w:start w:val="1"/>
      <w:numFmt w:val="decimal"/>
      <w:lvlText w:val="%1.%2.%3.%4.%5.%6"/>
      <w:lvlJc w:val="left"/>
      <w:pPr>
        <w:ind w:left="7560" w:hanging="1800"/>
      </w:pPr>
      <w:rPr>
        <w:rFonts w:hint="default"/>
      </w:rPr>
    </w:lvl>
    <w:lvl w:ilvl="6">
      <w:start w:val="1"/>
      <w:numFmt w:val="decimal"/>
      <w:lvlText w:val="%1.%2.%3.%4.%5.%6.%7"/>
      <w:lvlJc w:val="left"/>
      <w:pPr>
        <w:ind w:left="8712" w:hanging="1800"/>
      </w:pPr>
      <w:rPr>
        <w:rFonts w:hint="default"/>
      </w:rPr>
    </w:lvl>
    <w:lvl w:ilvl="7">
      <w:start w:val="1"/>
      <w:numFmt w:val="decimal"/>
      <w:lvlText w:val="%1.%2.%3.%4.%5.%6.%7.%8"/>
      <w:lvlJc w:val="left"/>
      <w:pPr>
        <w:ind w:left="10224" w:hanging="2160"/>
      </w:pPr>
      <w:rPr>
        <w:rFonts w:hint="default"/>
      </w:rPr>
    </w:lvl>
    <w:lvl w:ilvl="8">
      <w:start w:val="1"/>
      <w:numFmt w:val="decimal"/>
      <w:lvlText w:val="%1.%2.%3.%4.%5.%6.%7.%8.%9"/>
      <w:lvlJc w:val="left"/>
      <w:pPr>
        <w:ind w:left="11736" w:hanging="2520"/>
      </w:pPr>
      <w:rPr>
        <w:rFonts w:hint="default"/>
      </w:rPr>
    </w:lvl>
  </w:abstractNum>
  <w:abstractNum w:abstractNumId="35" w15:restartNumberingAfterBreak="0">
    <w:nsid w:val="6CDF7DE6"/>
    <w:multiLevelType w:val="hybridMultilevel"/>
    <w:tmpl w:val="71680E12"/>
    <w:lvl w:ilvl="0" w:tplc="2E806440">
      <w:start w:val="1"/>
      <w:numFmt w:val="lowerLetter"/>
      <w:lvlText w:val="%1)"/>
      <w:lvlJc w:val="left"/>
      <w:pPr>
        <w:ind w:left="1493" w:hanging="341"/>
      </w:pPr>
      <w:rPr>
        <w:rFonts w:ascii="Verdana" w:eastAsia="Verdana" w:hAnsi="Verdana" w:cs="Verdana" w:hint="default"/>
        <w:b w:val="0"/>
        <w:bCs w:val="0"/>
        <w:i w:val="0"/>
        <w:iCs w:val="0"/>
        <w:spacing w:val="-1"/>
        <w:w w:val="100"/>
        <w:sz w:val="22"/>
        <w:szCs w:val="22"/>
        <w:lang w:val="en-US" w:eastAsia="en-US" w:bidi="ar-SA"/>
      </w:rPr>
    </w:lvl>
    <w:lvl w:ilvl="1" w:tplc="78528704">
      <w:numFmt w:val="bullet"/>
      <w:lvlText w:val="•"/>
      <w:lvlJc w:val="left"/>
      <w:pPr>
        <w:ind w:left="2340" w:hanging="341"/>
      </w:pPr>
      <w:rPr>
        <w:rFonts w:hint="default"/>
        <w:lang w:val="en-US" w:eastAsia="en-US" w:bidi="ar-SA"/>
      </w:rPr>
    </w:lvl>
    <w:lvl w:ilvl="2" w:tplc="10E2FDC4">
      <w:numFmt w:val="bullet"/>
      <w:lvlText w:val="•"/>
      <w:lvlJc w:val="left"/>
      <w:pPr>
        <w:ind w:left="3180" w:hanging="341"/>
      </w:pPr>
      <w:rPr>
        <w:rFonts w:hint="default"/>
        <w:lang w:val="en-US" w:eastAsia="en-US" w:bidi="ar-SA"/>
      </w:rPr>
    </w:lvl>
    <w:lvl w:ilvl="3" w:tplc="F8603054">
      <w:numFmt w:val="bullet"/>
      <w:lvlText w:val="•"/>
      <w:lvlJc w:val="left"/>
      <w:pPr>
        <w:ind w:left="4020" w:hanging="341"/>
      </w:pPr>
      <w:rPr>
        <w:rFonts w:hint="default"/>
        <w:lang w:val="en-US" w:eastAsia="en-US" w:bidi="ar-SA"/>
      </w:rPr>
    </w:lvl>
    <w:lvl w:ilvl="4" w:tplc="85347AB2">
      <w:numFmt w:val="bullet"/>
      <w:lvlText w:val="•"/>
      <w:lvlJc w:val="left"/>
      <w:pPr>
        <w:ind w:left="4860" w:hanging="341"/>
      </w:pPr>
      <w:rPr>
        <w:rFonts w:hint="default"/>
        <w:lang w:val="en-US" w:eastAsia="en-US" w:bidi="ar-SA"/>
      </w:rPr>
    </w:lvl>
    <w:lvl w:ilvl="5" w:tplc="7F8A36D0">
      <w:numFmt w:val="bullet"/>
      <w:lvlText w:val="•"/>
      <w:lvlJc w:val="left"/>
      <w:pPr>
        <w:ind w:left="5700" w:hanging="341"/>
      </w:pPr>
      <w:rPr>
        <w:rFonts w:hint="default"/>
        <w:lang w:val="en-US" w:eastAsia="en-US" w:bidi="ar-SA"/>
      </w:rPr>
    </w:lvl>
    <w:lvl w:ilvl="6" w:tplc="1604013A">
      <w:numFmt w:val="bullet"/>
      <w:lvlText w:val="•"/>
      <w:lvlJc w:val="left"/>
      <w:pPr>
        <w:ind w:left="6540" w:hanging="341"/>
      </w:pPr>
      <w:rPr>
        <w:rFonts w:hint="default"/>
        <w:lang w:val="en-US" w:eastAsia="en-US" w:bidi="ar-SA"/>
      </w:rPr>
    </w:lvl>
    <w:lvl w:ilvl="7" w:tplc="6128B30C">
      <w:numFmt w:val="bullet"/>
      <w:lvlText w:val="•"/>
      <w:lvlJc w:val="left"/>
      <w:pPr>
        <w:ind w:left="7380" w:hanging="341"/>
      </w:pPr>
      <w:rPr>
        <w:rFonts w:hint="default"/>
        <w:lang w:val="en-US" w:eastAsia="en-US" w:bidi="ar-SA"/>
      </w:rPr>
    </w:lvl>
    <w:lvl w:ilvl="8" w:tplc="7898D0B0">
      <w:numFmt w:val="bullet"/>
      <w:lvlText w:val="•"/>
      <w:lvlJc w:val="left"/>
      <w:pPr>
        <w:ind w:left="8220" w:hanging="341"/>
      </w:pPr>
      <w:rPr>
        <w:rFonts w:hint="default"/>
        <w:lang w:val="en-US" w:eastAsia="en-US" w:bidi="ar-SA"/>
      </w:rPr>
    </w:lvl>
  </w:abstractNum>
  <w:abstractNum w:abstractNumId="36" w15:restartNumberingAfterBreak="0">
    <w:nsid w:val="6DBF0EF5"/>
    <w:multiLevelType w:val="hybridMultilevel"/>
    <w:tmpl w:val="2356ED26"/>
    <w:lvl w:ilvl="0" w:tplc="28B05968">
      <w:start w:val="1"/>
      <w:numFmt w:val="lowerRoman"/>
      <w:lvlText w:val="%1."/>
      <w:lvlJc w:val="left"/>
      <w:pPr>
        <w:ind w:left="2250" w:hanging="360"/>
      </w:pPr>
      <w:rPr>
        <w:rFonts w:ascii="Verdana" w:eastAsia="Verdana" w:hAnsi="Verdana" w:cs="Verdana" w:hint="default"/>
        <w:b w:val="0"/>
        <w:bCs w:val="0"/>
        <w:i w:val="0"/>
        <w:iCs w:val="0"/>
        <w:spacing w:val="-1"/>
        <w:w w:val="100"/>
        <w:sz w:val="22"/>
        <w:szCs w:val="22"/>
        <w:lang w:val="en-US" w:eastAsia="en-US" w:bidi="ar-SA"/>
      </w:rPr>
    </w:lvl>
    <w:lvl w:ilvl="1" w:tplc="08090019" w:tentative="1">
      <w:start w:val="1"/>
      <w:numFmt w:val="lowerLetter"/>
      <w:lvlText w:val="%2."/>
      <w:lvlJc w:val="left"/>
      <w:pPr>
        <w:ind w:left="2970" w:hanging="360"/>
      </w:pPr>
    </w:lvl>
    <w:lvl w:ilvl="2" w:tplc="0809001B" w:tentative="1">
      <w:start w:val="1"/>
      <w:numFmt w:val="lowerRoman"/>
      <w:lvlText w:val="%3."/>
      <w:lvlJc w:val="right"/>
      <w:pPr>
        <w:ind w:left="3690" w:hanging="180"/>
      </w:pPr>
    </w:lvl>
    <w:lvl w:ilvl="3" w:tplc="0809000F" w:tentative="1">
      <w:start w:val="1"/>
      <w:numFmt w:val="decimal"/>
      <w:lvlText w:val="%4."/>
      <w:lvlJc w:val="left"/>
      <w:pPr>
        <w:ind w:left="4410" w:hanging="360"/>
      </w:pPr>
    </w:lvl>
    <w:lvl w:ilvl="4" w:tplc="08090019" w:tentative="1">
      <w:start w:val="1"/>
      <w:numFmt w:val="lowerLetter"/>
      <w:lvlText w:val="%5."/>
      <w:lvlJc w:val="left"/>
      <w:pPr>
        <w:ind w:left="5130" w:hanging="360"/>
      </w:pPr>
    </w:lvl>
    <w:lvl w:ilvl="5" w:tplc="0809001B" w:tentative="1">
      <w:start w:val="1"/>
      <w:numFmt w:val="lowerRoman"/>
      <w:lvlText w:val="%6."/>
      <w:lvlJc w:val="right"/>
      <w:pPr>
        <w:ind w:left="5850" w:hanging="180"/>
      </w:pPr>
    </w:lvl>
    <w:lvl w:ilvl="6" w:tplc="0809000F" w:tentative="1">
      <w:start w:val="1"/>
      <w:numFmt w:val="decimal"/>
      <w:lvlText w:val="%7."/>
      <w:lvlJc w:val="left"/>
      <w:pPr>
        <w:ind w:left="6570" w:hanging="360"/>
      </w:pPr>
    </w:lvl>
    <w:lvl w:ilvl="7" w:tplc="08090019" w:tentative="1">
      <w:start w:val="1"/>
      <w:numFmt w:val="lowerLetter"/>
      <w:lvlText w:val="%8."/>
      <w:lvlJc w:val="left"/>
      <w:pPr>
        <w:ind w:left="7290" w:hanging="360"/>
      </w:pPr>
    </w:lvl>
    <w:lvl w:ilvl="8" w:tplc="0809001B" w:tentative="1">
      <w:start w:val="1"/>
      <w:numFmt w:val="lowerRoman"/>
      <w:lvlText w:val="%9."/>
      <w:lvlJc w:val="right"/>
      <w:pPr>
        <w:ind w:left="8010" w:hanging="180"/>
      </w:pPr>
    </w:lvl>
  </w:abstractNum>
  <w:abstractNum w:abstractNumId="37" w15:restartNumberingAfterBreak="0">
    <w:nsid w:val="6F043718"/>
    <w:multiLevelType w:val="multilevel"/>
    <w:tmpl w:val="CC3C98EA"/>
    <w:lvl w:ilvl="0">
      <w:start w:val="1"/>
      <w:numFmt w:val="decimal"/>
      <w:lvlText w:val="%1"/>
      <w:lvlJc w:val="left"/>
      <w:pPr>
        <w:ind w:left="1152" w:hanging="663"/>
      </w:pPr>
      <w:rPr>
        <w:rFonts w:hint="default"/>
        <w:lang w:val="en-US" w:eastAsia="en-US" w:bidi="ar-SA"/>
      </w:rPr>
    </w:lvl>
    <w:lvl w:ilvl="1">
      <w:start w:val="1"/>
      <w:numFmt w:val="decimal"/>
      <w:lvlText w:val="%1.%2"/>
      <w:lvlJc w:val="left"/>
      <w:pPr>
        <w:ind w:left="1152" w:hanging="663"/>
      </w:pPr>
      <w:rPr>
        <w:rFonts w:ascii="Verdana" w:eastAsia="Verdana" w:hAnsi="Verdana" w:cs="Verdana" w:hint="default"/>
        <w:b w:val="0"/>
        <w:bCs w:val="0"/>
        <w:i w:val="0"/>
        <w:iCs w:val="0"/>
        <w:spacing w:val="-2"/>
        <w:w w:val="100"/>
        <w:sz w:val="22"/>
        <w:szCs w:val="22"/>
        <w:lang w:val="en-US" w:eastAsia="en-US" w:bidi="ar-SA"/>
      </w:rPr>
    </w:lvl>
    <w:lvl w:ilvl="2">
      <w:start w:val="1"/>
      <w:numFmt w:val="lowerLetter"/>
      <w:lvlText w:val="%3)"/>
      <w:lvlJc w:val="left"/>
      <w:pPr>
        <w:ind w:left="1493" w:hanging="341"/>
      </w:pPr>
      <w:rPr>
        <w:rFonts w:hint="default"/>
        <w:spacing w:val="-1"/>
        <w:w w:val="100"/>
        <w:lang w:val="en-US" w:eastAsia="en-US" w:bidi="ar-SA"/>
      </w:rPr>
    </w:lvl>
    <w:lvl w:ilvl="3">
      <w:start w:val="1"/>
      <w:numFmt w:val="lowerLetter"/>
      <w:lvlText w:val="%4)"/>
      <w:lvlJc w:val="left"/>
      <w:pPr>
        <w:ind w:left="3385" w:hanging="360"/>
      </w:pPr>
      <w:rPr>
        <w:rFonts w:ascii="Verdana" w:eastAsia="Verdana" w:hAnsi="Verdana" w:cs="Verdana" w:hint="default"/>
        <w:b w:val="0"/>
        <w:bCs w:val="0"/>
        <w:i w:val="0"/>
        <w:iCs w:val="0"/>
        <w:spacing w:val="-1"/>
        <w:w w:val="100"/>
        <w:sz w:val="22"/>
        <w:szCs w:val="22"/>
        <w:lang w:val="en-US" w:eastAsia="en-US" w:bidi="ar-SA"/>
      </w:rPr>
    </w:lvl>
    <w:lvl w:ilvl="4">
      <w:numFmt w:val="bullet"/>
      <w:lvlText w:val="•"/>
      <w:lvlJc w:val="left"/>
      <w:pPr>
        <w:ind w:left="4300" w:hanging="341"/>
      </w:pPr>
      <w:rPr>
        <w:rFonts w:hint="default"/>
        <w:lang w:val="en-US" w:eastAsia="en-US" w:bidi="ar-SA"/>
      </w:rPr>
    </w:lvl>
    <w:lvl w:ilvl="5">
      <w:numFmt w:val="bullet"/>
      <w:lvlText w:val="•"/>
      <w:lvlJc w:val="left"/>
      <w:pPr>
        <w:ind w:left="5233" w:hanging="341"/>
      </w:pPr>
      <w:rPr>
        <w:rFonts w:hint="default"/>
        <w:lang w:val="en-US" w:eastAsia="en-US" w:bidi="ar-SA"/>
      </w:rPr>
    </w:lvl>
    <w:lvl w:ilvl="6">
      <w:numFmt w:val="bullet"/>
      <w:lvlText w:val="•"/>
      <w:lvlJc w:val="left"/>
      <w:pPr>
        <w:ind w:left="6166" w:hanging="341"/>
      </w:pPr>
      <w:rPr>
        <w:rFonts w:hint="default"/>
        <w:lang w:val="en-US" w:eastAsia="en-US" w:bidi="ar-SA"/>
      </w:rPr>
    </w:lvl>
    <w:lvl w:ilvl="7">
      <w:numFmt w:val="bullet"/>
      <w:lvlText w:val="•"/>
      <w:lvlJc w:val="left"/>
      <w:pPr>
        <w:ind w:left="7100" w:hanging="341"/>
      </w:pPr>
      <w:rPr>
        <w:rFonts w:hint="default"/>
        <w:lang w:val="en-US" w:eastAsia="en-US" w:bidi="ar-SA"/>
      </w:rPr>
    </w:lvl>
    <w:lvl w:ilvl="8">
      <w:numFmt w:val="bullet"/>
      <w:lvlText w:val="•"/>
      <w:lvlJc w:val="left"/>
      <w:pPr>
        <w:ind w:left="8033" w:hanging="341"/>
      </w:pPr>
      <w:rPr>
        <w:rFonts w:hint="default"/>
        <w:lang w:val="en-US" w:eastAsia="en-US" w:bidi="ar-SA"/>
      </w:rPr>
    </w:lvl>
  </w:abstractNum>
  <w:abstractNum w:abstractNumId="38" w15:restartNumberingAfterBreak="0">
    <w:nsid w:val="71E52DE3"/>
    <w:multiLevelType w:val="hybridMultilevel"/>
    <w:tmpl w:val="2C204DE2"/>
    <w:lvl w:ilvl="0" w:tplc="50CCFEF8">
      <w:start w:val="1"/>
      <w:numFmt w:val="decimal"/>
      <w:lvlText w:val="%1."/>
      <w:lvlJc w:val="left"/>
      <w:pPr>
        <w:ind w:left="946" w:hanging="356"/>
      </w:pPr>
      <w:rPr>
        <w:rFonts w:ascii="Times New Roman" w:eastAsia="Times New Roman" w:hAnsi="Times New Roman" w:cs="Times New Roman" w:hint="default"/>
        <w:b w:val="0"/>
        <w:bCs w:val="0"/>
        <w:i w:val="0"/>
        <w:iCs w:val="0"/>
        <w:spacing w:val="0"/>
        <w:w w:val="100"/>
        <w:sz w:val="24"/>
        <w:szCs w:val="24"/>
        <w:lang w:val="en-US" w:eastAsia="en-US" w:bidi="ar-SA"/>
      </w:rPr>
    </w:lvl>
    <w:lvl w:ilvl="1" w:tplc="2708DB1A">
      <w:start w:val="1"/>
      <w:numFmt w:val="lowerRoman"/>
      <w:lvlText w:val="(%2)"/>
      <w:lvlJc w:val="left"/>
      <w:pPr>
        <w:ind w:left="953" w:hanging="295"/>
      </w:pPr>
      <w:rPr>
        <w:rFonts w:ascii="Times New Roman" w:eastAsia="Times New Roman" w:hAnsi="Times New Roman" w:cs="Times New Roman" w:hint="default"/>
        <w:b w:val="0"/>
        <w:bCs w:val="0"/>
        <w:i w:val="0"/>
        <w:iCs w:val="0"/>
        <w:spacing w:val="0"/>
        <w:w w:val="100"/>
        <w:sz w:val="24"/>
        <w:szCs w:val="24"/>
        <w:lang w:val="en-US" w:eastAsia="en-US" w:bidi="ar-SA"/>
      </w:rPr>
    </w:lvl>
    <w:lvl w:ilvl="2" w:tplc="2736B256">
      <w:numFmt w:val="bullet"/>
      <w:lvlText w:val="•"/>
      <w:lvlJc w:val="left"/>
      <w:pPr>
        <w:ind w:left="1965" w:hanging="295"/>
      </w:pPr>
      <w:rPr>
        <w:rFonts w:hint="default"/>
        <w:lang w:val="en-US" w:eastAsia="en-US" w:bidi="ar-SA"/>
      </w:rPr>
    </w:lvl>
    <w:lvl w:ilvl="3" w:tplc="FBBA9B48">
      <w:numFmt w:val="bullet"/>
      <w:lvlText w:val="•"/>
      <w:lvlJc w:val="left"/>
      <w:pPr>
        <w:ind w:left="2970" w:hanging="295"/>
      </w:pPr>
      <w:rPr>
        <w:rFonts w:hint="default"/>
        <w:lang w:val="en-US" w:eastAsia="en-US" w:bidi="ar-SA"/>
      </w:rPr>
    </w:lvl>
    <w:lvl w:ilvl="4" w:tplc="8B3263A6">
      <w:numFmt w:val="bullet"/>
      <w:lvlText w:val="•"/>
      <w:lvlJc w:val="left"/>
      <w:pPr>
        <w:ind w:left="3975" w:hanging="295"/>
      </w:pPr>
      <w:rPr>
        <w:rFonts w:hint="default"/>
        <w:lang w:val="en-US" w:eastAsia="en-US" w:bidi="ar-SA"/>
      </w:rPr>
    </w:lvl>
    <w:lvl w:ilvl="5" w:tplc="55644F3A">
      <w:numFmt w:val="bullet"/>
      <w:lvlText w:val="•"/>
      <w:lvlJc w:val="left"/>
      <w:pPr>
        <w:ind w:left="4980" w:hanging="295"/>
      </w:pPr>
      <w:rPr>
        <w:rFonts w:hint="default"/>
        <w:lang w:val="en-US" w:eastAsia="en-US" w:bidi="ar-SA"/>
      </w:rPr>
    </w:lvl>
    <w:lvl w:ilvl="6" w:tplc="E2CC6F0C">
      <w:numFmt w:val="bullet"/>
      <w:lvlText w:val="•"/>
      <w:lvlJc w:val="left"/>
      <w:pPr>
        <w:ind w:left="5985" w:hanging="295"/>
      </w:pPr>
      <w:rPr>
        <w:rFonts w:hint="default"/>
        <w:lang w:val="en-US" w:eastAsia="en-US" w:bidi="ar-SA"/>
      </w:rPr>
    </w:lvl>
    <w:lvl w:ilvl="7" w:tplc="BC6C09E0">
      <w:numFmt w:val="bullet"/>
      <w:lvlText w:val="•"/>
      <w:lvlJc w:val="left"/>
      <w:pPr>
        <w:ind w:left="6990" w:hanging="295"/>
      </w:pPr>
      <w:rPr>
        <w:rFonts w:hint="default"/>
        <w:lang w:val="en-US" w:eastAsia="en-US" w:bidi="ar-SA"/>
      </w:rPr>
    </w:lvl>
    <w:lvl w:ilvl="8" w:tplc="1E087FF2">
      <w:numFmt w:val="bullet"/>
      <w:lvlText w:val="•"/>
      <w:lvlJc w:val="left"/>
      <w:pPr>
        <w:ind w:left="7996" w:hanging="295"/>
      </w:pPr>
      <w:rPr>
        <w:rFonts w:hint="default"/>
        <w:lang w:val="en-US" w:eastAsia="en-US" w:bidi="ar-SA"/>
      </w:rPr>
    </w:lvl>
  </w:abstractNum>
  <w:abstractNum w:abstractNumId="39" w15:restartNumberingAfterBreak="0">
    <w:nsid w:val="7CB2139E"/>
    <w:multiLevelType w:val="hybridMultilevel"/>
    <w:tmpl w:val="9312A67C"/>
    <w:lvl w:ilvl="0" w:tplc="762A9778">
      <w:start w:val="1"/>
      <w:numFmt w:val="lowerLetter"/>
      <w:lvlText w:val="%1)"/>
      <w:lvlJc w:val="left"/>
      <w:pPr>
        <w:ind w:left="1493" w:hanging="341"/>
      </w:pPr>
      <w:rPr>
        <w:rFonts w:ascii="Verdana" w:eastAsia="Verdana" w:hAnsi="Verdana" w:cs="Verdana" w:hint="default"/>
        <w:b w:val="0"/>
        <w:bCs w:val="0"/>
        <w:i w:val="0"/>
        <w:iCs w:val="0"/>
        <w:spacing w:val="-1"/>
        <w:w w:val="100"/>
        <w:sz w:val="22"/>
        <w:szCs w:val="22"/>
        <w:lang w:val="en-US" w:eastAsia="en-US" w:bidi="ar-SA"/>
      </w:rPr>
    </w:lvl>
    <w:lvl w:ilvl="1" w:tplc="64F20034">
      <w:numFmt w:val="bullet"/>
      <w:lvlText w:val="•"/>
      <w:lvlJc w:val="left"/>
      <w:pPr>
        <w:ind w:left="2340" w:hanging="341"/>
      </w:pPr>
      <w:rPr>
        <w:rFonts w:hint="default"/>
        <w:lang w:val="en-US" w:eastAsia="en-US" w:bidi="ar-SA"/>
      </w:rPr>
    </w:lvl>
    <w:lvl w:ilvl="2" w:tplc="4552E9A2">
      <w:numFmt w:val="bullet"/>
      <w:lvlText w:val="•"/>
      <w:lvlJc w:val="left"/>
      <w:pPr>
        <w:ind w:left="3180" w:hanging="341"/>
      </w:pPr>
      <w:rPr>
        <w:rFonts w:hint="default"/>
        <w:lang w:val="en-US" w:eastAsia="en-US" w:bidi="ar-SA"/>
      </w:rPr>
    </w:lvl>
    <w:lvl w:ilvl="3" w:tplc="7362F050">
      <w:numFmt w:val="bullet"/>
      <w:lvlText w:val="•"/>
      <w:lvlJc w:val="left"/>
      <w:pPr>
        <w:ind w:left="4020" w:hanging="341"/>
      </w:pPr>
      <w:rPr>
        <w:rFonts w:hint="default"/>
        <w:lang w:val="en-US" w:eastAsia="en-US" w:bidi="ar-SA"/>
      </w:rPr>
    </w:lvl>
    <w:lvl w:ilvl="4" w:tplc="ECB68554">
      <w:numFmt w:val="bullet"/>
      <w:lvlText w:val="•"/>
      <w:lvlJc w:val="left"/>
      <w:pPr>
        <w:ind w:left="4860" w:hanging="341"/>
      </w:pPr>
      <w:rPr>
        <w:rFonts w:hint="default"/>
        <w:lang w:val="en-US" w:eastAsia="en-US" w:bidi="ar-SA"/>
      </w:rPr>
    </w:lvl>
    <w:lvl w:ilvl="5" w:tplc="611A8088">
      <w:numFmt w:val="bullet"/>
      <w:lvlText w:val="•"/>
      <w:lvlJc w:val="left"/>
      <w:pPr>
        <w:ind w:left="5700" w:hanging="341"/>
      </w:pPr>
      <w:rPr>
        <w:rFonts w:hint="default"/>
        <w:lang w:val="en-US" w:eastAsia="en-US" w:bidi="ar-SA"/>
      </w:rPr>
    </w:lvl>
    <w:lvl w:ilvl="6" w:tplc="6944EC0C">
      <w:numFmt w:val="bullet"/>
      <w:lvlText w:val="•"/>
      <w:lvlJc w:val="left"/>
      <w:pPr>
        <w:ind w:left="6540" w:hanging="341"/>
      </w:pPr>
      <w:rPr>
        <w:rFonts w:hint="default"/>
        <w:lang w:val="en-US" w:eastAsia="en-US" w:bidi="ar-SA"/>
      </w:rPr>
    </w:lvl>
    <w:lvl w:ilvl="7" w:tplc="1734A544">
      <w:numFmt w:val="bullet"/>
      <w:lvlText w:val="•"/>
      <w:lvlJc w:val="left"/>
      <w:pPr>
        <w:ind w:left="7380" w:hanging="341"/>
      </w:pPr>
      <w:rPr>
        <w:rFonts w:hint="default"/>
        <w:lang w:val="en-US" w:eastAsia="en-US" w:bidi="ar-SA"/>
      </w:rPr>
    </w:lvl>
    <w:lvl w:ilvl="8" w:tplc="C1F8F90C">
      <w:numFmt w:val="bullet"/>
      <w:lvlText w:val="•"/>
      <w:lvlJc w:val="left"/>
      <w:pPr>
        <w:ind w:left="8220" w:hanging="341"/>
      </w:pPr>
      <w:rPr>
        <w:rFonts w:hint="default"/>
        <w:lang w:val="en-US" w:eastAsia="en-US" w:bidi="ar-SA"/>
      </w:rPr>
    </w:lvl>
  </w:abstractNum>
  <w:abstractNum w:abstractNumId="40" w15:restartNumberingAfterBreak="0">
    <w:nsid w:val="7F680863"/>
    <w:multiLevelType w:val="hybridMultilevel"/>
    <w:tmpl w:val="8D021E02"/>
    <w:lvl w:ilvl="0" w:tplc="F8CEB984">
      <w:start w:val="1"/>
      <w:numFmt w:val="lowerRoman"/>
      <w:lvlText w:val="%1."/>
      <w:lvlJc w:val="left"/>
      <w:pPr>
        <w:ind w:left="2603" w:hanging="720"/>
      </w:pPr>
      <w:rPr>
        <w:rFonts w:hint="default"/>
      </w:rPr>
    </w:lvl>
    <w:lvl w:ilvl="1" w:tplc="08090019" w:tentative="1">
      <w:start w:val="1"/>
      <w:numFmt w:val="lowerLetter"/>
      <w:lvlText w:val="%2."/>
      <w:lvlJc w:val="left"/>
      <w:pPr>
        <w:ind w:left="2963" w:hanging="360"/>
      </w:pPr>
    </w:lvl>
    <w:lvl w:ilvl="2" w:tplc="0809001B" w:tentative="1">
      <w:start w:val="1"/>
      <w:numFmt w:val="lowerRoman"/>
      <w:lvlText w:val="%3."/>
      <w:lvlJc w:val="right"/>
      <w:pPr>
        <w:ind w:left="3683" w:hanging="180"/>
      </w:pPr>
    </w:lvl>
    <w:lvl w:ilvl="3" w:tplc="0809000F" w:tentative="1">
      <w:start w:val="1"/>
      <w:numFmt w:val="decimal"/>
      <w:lvlText w:val="%4."/>
      <w:lvlJc w:val="left"/>
      <w:pPr>
        <w:ind w:left="4403" w:hanging="360"/>
      </w:pPr>
    </w:lvl>
    <w:lvl w:ilvl="4" w:tplc="08090019" w:tentative="1">
      <w:start w:val="1"/>
      <w:numFmt w:val="lowerLetter"/>
      <w:lvlText w:val="%5."/>
      <w:lvlJc w:val="left"/>
      <w:pPr>
        <w:ind w:left="5123" w:hanging="360"/>
      </w:pPr>
    </w:lvl>
    <w:lvl w:ilvl="5" w:tplc="0809001B" w:tentative="1">
      <w:start w:val="1"/>
      <w:numFmt w:val="lowerRoman"/>
      <w:lvlText w:val="%6."/>
      <w:lvlJc w:val="right"/>
      <w:pPr>
        <w:ind w:left="5843" w:hanging="180"/>
      </w:pPr>
    </w:lvl>
    <w:lvl w:ilvl="6" w:tplc="0809000F" w:tentative="1">
      <w:start w:val="1"/>
      <w:numFmt w:val="decimal"/>
      <w:lvlText w:val="%7."/>
      <w:lvlJc w:val="left"/>
      <w:pPr>
        <w:ind w:left="6563" w:hanging="360"/>
      </w:pPr>
    </w:lvl>
    <w:lvl w:ilvl="7" w:tplc="08090019" w:tentative="1">
      <w:start w:val="1"/>
      <w:numFmt w:val="lowerLetter"/>
      <w:lvlText w:val="%8."/>
      <w:lvlJc w:val="left"/>
      <w:pPr>
        <w:ind w:left="7283" w:hanging="360"/>
      </w:pPr>
    </w:lvl>
    <w:lvl w:ilvl="8" w:tplc="0809001B" w:tentative="1">
      <w:start w:val="1"/>
      <w:numFmt w:val="lowerRoman"/>
      <w:lvlText w:val="%9."/>
      <w:lvlJc w:val="right"/>
      <w:pPr>
        <w:ind w:left="8003" w:hanging="180"/>
      </w:pPr>
    </w:lvl>
  </w:abstractNum>
  <w:num w:numId="1" w16cid:durableId="2012053483">
    <w:abstractNumId w:val="18"/>
  </w:num>
  <w:num w:numId="2" w16cid:durableId="1973289785">
    <w:abstractNumId w:val="3"/>
  </w:num>
  <w:num w:numId="3" w16cid:durableId="363948084">
    <w:abstractNumId w:val="29"/>
  </w:num>
  <w:num w:numId="4" w16cid:durableId="442462927">
    <w:abstractNumId w:val="28"/>
  </w:num>
  <w:num w:numId="5" w16cid:durableId="448822696">
    <w:abstractNumId w:val="39"/>
  </w:num>
  <w:num w:numId="6" w16cid:durableId="551380779">
    <w:abstractNumId w:val="21"/>
  </w:num>
  <w:num w:numId="7" w16cid:durableId="156772987">
    <w:abstractNumId w:val="30"/>
  </w:num>
  <w:num w:numId="8" w16cid:durableId="1266841927">
    <w:abstractNumId w:val="9"/>
  </w:num>
  <w:num w:numId="9" w16cid:durableId="2105147663">
    <w:abstractNumId w:val="12"/>
  </w:num>
  <w:num w:numId="10" w16cid:durableId="264466502">
    <w:abstractNumId w:val="35"/>
  </w:num>
  <w:num w:numId="11" w16cid:durableId="1372998096">
    <w:abstractNumId w:val="10"/>
  </w:num>
  <w:num w:numId="12" w16cid:durableId="146364705">
    <w:abstractNumId w:val="1"/>
  </w:num>
  <w:num w:numId="13" w16cid:durableId="216861729">
    <w:abstractNumId w:val="32"/>
  </w:num>
  <w:num w:numId="14" w16cid:durableId="1626888493">
    <w:abstractNumId w:val="25"/>
  </w:num>
  <w:num w:numId="15" w16cid:durableId="1450659318">
    <w:abstractNumId w:val="7"/>
  </w:num>
  <w:num w:numId="16" w16cid:durableId="451092941">
    <w:abstractNumId w:val="26"/>
  </w:num>
  <w:num w:numId="17" w16cid:durableId="1287270033">
    <w:abstractNumId w:val="8"/>
  </w:num>
  <w:num w:numId="18" w16cid:durableId="1303004772">
    <w:abstractNumId w:val="22"/>
  </w:num>
  <w:num w:numId="19" w16cid:durableId="2110929492">
    <w:abstractNumId w:val="14"/>
  </w:num>
  <w:num w:numId="20" w16cid:durableId="1205168328">
    <w:abstractNumId w:val="27"/>
  </w:num>
  <w:num w:numId="21" w16cid:durableId="2055736337">
    <w:abstractNumId w:val="23"/>
  </w:num>
  <w:num w:numId="22" w16cid:durableId="945116885">
    <w:abstractNumId w:val="11"/>
  </w:num>
  <w:num w:numId="23" w16cid:durableId="1257714180">
    <w:abstractNumId w:val="6"/>
  </w:num>
  <w:num w:numId="24" w16cid:durableId="138084591">
    <w:abstractNumId w:val="24"/>
  </w:num>
  <w:num w:numId="25" w16cid:durableId="415513408">
    <w:abstractNumId w:val="0"/>
  </w:num>
  <w:num w:numId="26" w16cid:durableId="1947955111">
    <w:abstractNumId w:val="38"/>
  </w:num>
  <w:num w:numId="27" w16cid:durableId="1581670027">
    <w:abstractNumId w:val="19"/>
  </w:num>
  <w:num w:numId="28" w16cid:durableId="1279527879">
    <w:abstractNumId w:val="31"/>
  </w:num>
  <w:num w:numId="29" w16cid:durableId="1130317267">
    <w:abstractNumId w:val="4"/>
  </w:num>
  <w:num w:numId="30" w16cid:durableId="880434911">
    <w:abstractNumId w:val="17"/>
  </w:num>
  <w:num w:numId="31" w16cid:durableId="1841919938">
    <w:abstractNumId w:val="2"/>
  </w:num>
  <w:num w:numId="32" w16cid:durableId="1064766078">
    <w:abstractNumId w:val="15"/>
  </w:num>
  <w:num w:numId="33" w16cid:durableId="1696418661">
    <w:abstractNumId w:val="13"/>
  </w:num>
  <w:num w:numId="34" w16cid:durableId="595359167">
    <w:abstractNumId w:val="40"/>
  </w:num>
  <w:num w:numId="35" w16cid:durableId="1474563935">
    <w:abstractNumId w:val="37"/>
  </w:num>
  <w:num w:numId="36" w16cid:durableId="2026593375">
    <w:abstractNumId w:val="33"/>
  </w:num>
  <w:num w:numId="37" w16cid:durableId="2130388940">
    <w:abstractNumId w:val="36"/>
  </w:num>
  <w:num w:numId="38" w16cid:durableId="1723483329">
    <w:abstractNumId w:val="34"/>
  </w:num>
  <w:num w:numId="39" w16cid:durableId="103312622">
    <w:abstractNumId w:val="20"/>
  </w:num>
  <w:num w:numId="40" w16cid:durableId="135613527">
    <w:abstractNumId w:val="16"/>
  </w:num>
  <w:num w:numId="41" w16cid:durableId="36425679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hannes Backer">
    <w15:presenceInfo w15:providerId="AD" w15:userId="S::Johannes.Backer@eiopa.europa.eu::9f6b77d1-e0f1-47ef-8dc3-063ea3ef2daa"/>
  </w15:person>
  <w15:person w15:author="Dessislava Doncheva">
    <w15:presenceInfo w15:providerId="AD" w15:userId="S::Dessislava.Doncheva@eiopa.europa.eu::966e8931-028d-4363-96a8-899cf7d34559"/>
  </w15:person>
  <w15:person w15:author="Johannes Backer [2]">
    <w15:presenceInfo w15:providerId="AD" w15:userId="S::johannes.backer@eiopa.europa.eu::9f6b77d1-e0f1-47ef-8dc3-063ea3ef2d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324"/>
    <w:rsid w:val="00003196"/>
    <w:rsid w:val="00010036"/>
    <w:rsid w:val="0001175D"/>
    <w:rsid w:val="00013031"/>
    <w:rsid w:val="0001556E"/>
    <w:rsid w:val="000221C6"/>
    <w:rsid w:val="00030F3B"/>
    <w:rsid w:val="00036783"/>
    <w:rsid w:val="00036923"/>
    <w:rsid w:val="00040897"/>
    <w:rsid w:val="0005392F"/>
    <w:rsid w:val="00055C5F"/>
    <w:rsid w:val="0006311F"/>
    <w:rsid w:val="000677AE"/>
    <w:rsid w:val="00070F38"/>
    <w:rsid w:val="0007182C"/>
    <w:rsid w:val="00073BDB"/>
    <w:rsid w:val="000760F8"/>
    <w:rsid w:val="00081FFD"/>
    <w:rsid w:val="000A1544"/>
    <w:rsid w:val="000A5A2A"/>
    <w:rsid w:val="000A5C0E"/>
    <w:rsid w:val="000B090D"/>
    <w:rsid w:val="000B1EC8"/>
    <w:rsid w:val="000B594A"/>
    <w:rsid w:val="000B5C7D"/>
    <w:rsid w:val="000C1DE9"/>
    <w:rsid w:val="000C3C80"/>
    <w:rsid w:val="000C5CA8"/>
    <w:rsid w:val="000D5F66"/>
    <w:rsid w:val="000D7348"/>
    <w:rsid w:val="000E59BD"/>
    <w:rsid w:val="000E6A24"/>
    <w:rsid w:val="000F5D62"/>
    <w:rsid w:val="001148BC"/>
    <w:rsid w:val="00116575"/>
    <w:rsid w:val="00123D80"/>
    <w:rsid w:val="001243E3"/>
    <w:rsid w:val="0013001F"/>
    <w:rsid w:val="0014165F"/>
    <w:rsid w:val="00142EE6"/>
    <w:rsid w:val="001564A9"/>
    <w:rsid w:val="00164ED4"/>
    <w:rsid w:val="00170C0B"/>
    <w:rsid w:val="00175062"/>
    <w:rsid w:val="001755C3"/>
    <w:rsid w:val="00175834"/>
    <w:rsid w:val="001846DC"/>
    <w:rsid w:val="00187257"/>
    <w:rsid w:val="001A489A"/>
    <w:rsid w:val="001A7DCD"/>
    <w:rsid w:val="001B6109"/>
    <w:rsid w:val="001C330B"/>
    <w:rsid w:val="001C461D"/>
    <w:rsid w:val="001E3A38"/>
    <w:rsid w:val="001E40E6"/>
    <w:rsid w:val="001E7A06"/>
    <w:rsid w:val="00241D14"/>
    <w:rsid w:val="00243A88"/>
    <w:rsid w:val="002453C6"/>
    <w:rsid w:val="0024784E"/>
    <w:rsid w:val="00252136"/>
    <w:rsid w:val="00264D88"/>
    <w:rsid w:val="00267695"/>
    <w:rsid w:val="002761F8"/>
    <w:rsid w:val="00283648"/>
    <w:rsid w:val="00283C2F"/>
    <w:rsid w:val="00290D8F"/>
    <w:rsid w:val="002A5539"/>
    <w:rsid w:val="002B6381"/>
    <w:rsid w:val="002D211D"/>
    <w:rsid w:val="002E39D2"/>
    <w:rsid w:val="002E47C4"/>
    <w:rsid w:val="002E6E16"/>
    <w:rsid w:val="00321C68"/>
    <w:rsid w:val="00327F6E"/>
    <w:rsid w:val="00333A8E"/>
    <w:rsid w:val="0034341C"/>
    <w:rsid w:val="00344B06"/>
    <w:rsid w:val="003469C8"/>
    <w:rsid w:val="003559BD"/>
    <w:rsid w:val="00363737"/>
    <w:rsid w:val="0037172C"/>
    <w:rsid w:val="00385C27"/>
    <w:rsid w:val="00386050"/>
    <w:rsid w:val="003870A5"/>
    <w:rsid w:val="00392BE8"/>
    <w:rsid w:val="00395926"/>
    <w:rsid w:val="003976A9"/>
    <w:rsid w:val="003A2912"/>
    <w:rsid w:val="003A5A89"/>
    <w:rsid w:val="003B18C1"/>
    <w:rsid w:val="003B2AB3"/>
    <w:rsid w:val="003B2D3E"/>
    <w:rsid w:val="003C546E"/>
    <w:rsid w:val="003E1168"/>
    <w:rsid w:val="003E29B1"/>
    <w:rsid w:val="003E2B17"/>
    <w:rsid w:val="003F244E"/>
    <w:rsid w:val="003F722E"/>
    <w:rsid w:val="00407F0D"/>
    <w:rsid w:val="00411829"/>
    <w:rsid w:val="00422B63"/>
    <w:rsid w:val="004244E0"/>
    <w:rsid w:val="0043298F"/>
    <w:rsid w:val="004366BA"/>
    <w:rsid w:val="00451430"/>
    <w:rsid w:val="00451723"/>
    <w:rsid w:val="0045180F"/>
    <w:rsid w:val="00451CF7"/>
    <w:rsid w:val="00472398"/>
    <w:rsid w:val="0047359F"/>
    <w:rsid w:val="00474ECD"/>
    <w:rsid w:val="004809D7"/>
    <w:rsid w:val="004826D0"/>
    <w:rsid w:val="00484F85"/>
    <w:rsid w:val="00485328"/>
    <w:rsid w:val="004A0F0D"/>
    <w:rsid w:val="004A2F47"/>
    <w:rsid w:val="004B003E"/>
    <w:rsid w:val="004B6AA8"/>
    <w:rsid w:val="004E0646"/>
    <w:rsid w:val="004E1E24"/>
    <w:rsid w:val="004F1404"/>
    <w:rsid w:val="004F6EAF"/>
    <w:rsid w:val="00503B2E"/>
    <w:rsid w:val="005058D1"/>
    <w:rsid w:val="005110F7"/>
    <w:rsid w:val="00513F74"/>
    <w:rsid w:val="005142B9"/>
    <w:rsid w:val="00514605"/>
    <w:rsid w:val="00516FCB"/>
    <w:rsid w:val="00524C3F"/>
    <w:rsid w:val="005308BF"/>
    <w:rsid w:val="0053173B"/>
    <w:rsid w:val="0054671F"/>
    <w:rsid w:val="005524C5"/>
    <w:rsid w:val="00554C62"/>
    <w:rsid w:val="00556D2A"/>
    <w:rsid w:val="005608DD"/>
    <w:rsid w:val="005637C0"/>
    <w:rsid w:val="005713C7"/>
    <w:rsid w:val="00573D33"/>
    <w:rsid w:val="00574826"/>
    <w:rsid w:val="005852CD"/>
    <w:rsid w:val="005A2110"/>
    <w:rsid w:val="005B4C42"/>
    <w:rsid w:val="005C5C78"/>
    <w:rsid w:val="005C6E88"/>
    <w:rsid w:val="005D2237"/>
    <w:rsid w:val="005D3DD1"/>
    <w:rsid w:val="005D5A0C"/>
    <w:rsid w:val="005D720C"/>
    <w:rsid w:val="005E28D3"/>
    <w:rsid w:val="005E28DB"/>
    <w:rsid w:val="005E7419"/>
    <w:rsid w:val="00601428"/>
    <w:rsid w:val="00604413"/>
    <w:rsid w:val="006075FB"/>
    <w:rsid w:val="0062203F"/>
    <w:rsid w:val="006250C0"/>
    <w:rsid w:val="00625A39"/>
    <w:rsid w:val="00634AE0"/>
    <w:rsid w:val="00642BC2"/>
    <w:rsid w:val="0066034A"/>
    <w:rsid w:val="00660D76"/>
    <w:rsid w:val="00660E46"/>
    <w:rsid w:val="006616E4"/>
    <w:rsid w:val="006724A2"/>
    <w:rsid w:val="00693F3D"/>
    <w:rsid w:val="006A2EA4"/>
    <w:rsid w:val="006C0CD8"/>
    <w:rsid w:val="006C2382"/>
    <w:rsid w:val="006C42A2"/>
    <w:rsid w:val="006C6B5F"/>
    <w:rsid w:val="006C72B0"/>
    <w:rsid w:val="006D33E1"/>
    <w:rsid w:val="006D50D4"/>
    <w:rsid w:val="006E0B4D"/>
    <w:rsid w:val="006E47AF"/>
    <w:rsid w:val="007043E5"/>
    <w:rsid w:val="00737635"/>
    <w:rsid w:val="00754E86"/>
    <w:rsid w:val="00755F1F"/>
    <w:rsid w:val="0078534D"/>
    <w:rsid w:val="007920CE"/>
    <w:rsid w:val="00795CE1"/>
    <w:rsid w:val="00796968"/>
    <w:rsid w:val="007A09CF"/>
    <w:rsid w:val="007B23F1"/>
    <w:rsid w:val="007B407D"/>
    <w:rsid w:val="007B4651"/>
    <w:rsid w:val="007C28ED"/>
    <w:rsid w:val="007C4613"/>
    <w:rsid w:val="007D2347"/>
    <w:rsid w:val="007D537F"/>
    <w:rsid w:val="007D6703"/>
    <w:rsid w:val="007E2631"/>
    <w:rsid w:val="008035F9"/>
    <w:rsid w:val="0080380D"/>
    <w:rsid w:val="00814FAB"/>
    <w:rsid w:val="0081624D"/>
    <w:rsid w:val="00820926"/>
    <w:rsid w:val="00821205"/>
    <w:rsid w:val="0083405E"/>
    <w:rsid w:val="00840EE3"/>
    <w:rsid w:val="00843CF0"/>
    <w:rsid w:val="00853DC7"/>
    <w:rsid w:val="00857821"/>
    <w:rsid w:val="0087257A"/>
    <w:rsid w:val="00875C4C"/>
    <w:rsid w:val="00876A38"/>
    <w:rsid w:val="00881004"/>
    <w:rsid w:val="00884A2A"/>
    <w:rsid w:val="00885046"/>
    <w:rsid w:val="008A01C0"/>
    <w:rsid w:val="008B0F8B"/>
    <w:rsid w:val="008B1805"/>
    <w:rsid w:val="008B398B"/>
    <w:rsid w:val="008B505F"/>
    <w:rsid w:val="008B7C08"/>
    <w:rsid w:val="008C7BFA"/>
    <w:rsid w:val="008D6FDC"/>
    <w:rsid w:val="008E390A"/>
    <w:rsid w:val="008E7436"/>
    <w:rsid w:val="008F3E3B"/>
    <w:rsid w:val="00902B9B"/>
    <w:rsid w:val="00906C3F"/>
    <w:rsid w:val="00915472"/>
    <w:rsid w:val="00923869"/>
    <w:rsid w:val="00947683"/>
    <w:rsid w:val="009562FD"/>
    <w:rsid w:val="0096479E"/>
    <w:rsid w:val="00965FC0"/>
    <w:rsid w:val="00972D91"/>
    <w:rsid w:val="009A3286"/>
    <w:rsid w:val="009A613E"/>
    <w:rsid w:val="009A64FE"/>
    <w:rsid w:val="009B20FE"/>
    <w:rsid w:val="009B24BB"/>
    <w:rsid w:val="009B39B5"/>
    <w:rsid w:val="009C2492"/>
    <w:rsid w:val="009C2AF6"/>
    <w:rsid w:val="009D3860"/>
    <w:rsid w:val="009E44D3"/>
    <w:rsid w:val="009E7A50"/>
    <w:rsid w:val="009F2A2B"/>
    <w:rsid w:val="009F4844"/>
    <w:rsid w:val="009F49EB"/>
    <w:rsid w:val="00A016AE"/>
    <w:rsid w:val="00A02E55"/>
    <w:rsid w:val="00A07CDD"/>
    <w:rsid w:val="00A22A76"/>
    <w:rsid w:val="00A2338A"/>
    <w:rsid w:val="00A2730D"/>
    <w:rsid w:val="00A40693"/>
    <w:rsid w:val="00A51A09"/>
    <w:rsid w:val="00A55CEE"/>
    <w:rsid w:val="00A61572"/>
    <w:rsid w:val="00A61B24"/>
    <w:rsid w:val="00A63A84"/>
    <w:rsid w:val="00A72503"/>
    <w:rsid w:val="00A75CEF"/>
    <w:rsid w:val="00A83972"/>
    <w:rsid w:val="00A85FFB"/>
    <w:rsid w:val="00AB068A"/>
    <w:rsid w:val="00AB0AAB"/>
    <w:rsid w:val="00AB0F71"/>
    <w:rsid w:val="00AD19EF"/>
    <w:rsid w:val="00AD1B19"/>
    <w:rsid w:val="00AD2803"/>
    <w:rsid w:val="00AF22C0"/>
    <w:rsid w:val="00B02B57"/>
    <w:rsid w:val="00B0519B"/>
    <w:rsid w:val="00B1431F"/>
    <w:rsid w:val="00B14CEB"/>
    <w:rsid w:val="00B202DC"/>
    <w:rsid w:val="00B4430A"/>
    <w:rsid w:val="00B5335B"/>
    <w:rsid w:val="00B54A22"/>
    <w:rsid w:val="00B56697"/>
    <w:rsid w:val="00B65EB3"/>
    <w:rsid w:val="00B67D3C"/>
    <w:rsid w:val="00B77412"/>
    <w:rsid w:val="00B97BA1"/>
    <w:rsid w:val="00BA3701"/>
    <w:rsid w:val="00BA4A45"/>
    <w:rsid w:val="00BB4E45"/>
    <w:rsid w:val="00BB7703"/>
    <w:rsid w:val="00BC0F3F"/>
    <w:rsid w:val="00BC5B41"/>
    <w:rsid w:val="00BD0AAB"/>
    <w:rsid w:val="00BD0AB5"/>
    <w:rsid w:val="00BD52EA"/>
    <w:rsid w:val="00BD7803"/>
    <w:rsid w:val="00BE295E"/>
    <w:rsid w:val="00BE3D1E"/>
    <w:rsid w:val="00BE6B9F"/>
    <w:rsid w:val="00BF39CA"/>
    <w:rsid w:val="00BF6324"/>
    <w:rsid w:val="00C0143E"/>
    <w:rsid w:val="00C01B40"/>
    <w:rsid w:val="00C12622"/>
    <w:rsid w:val="00C20AAE"/>
    <w:rsid w:val="00C21CD5"/>
    <w:rsid w:val="00C34CC2"/>
    <w:rsid w:val="00C35EDC"/>
    <w:rsid w:val="00C43312"/>
    <w:rsid w:val="00C45A3C"/>
    <w:rsid w:val="00C461A1"/>
    <w:rsid w:val="00C46C91"/>
    <w:rsid w:val="00C47428"/>
    <w:rsid w:val="00C51FCD"/>
    <w:rsid w:val="00C53716"/>
    <w:rsid w:val="00C55DA3"/>
    <w:rsid w:val="00C65FBD"/>
    <w:rsid w:val="00C7108F"/>
    <w:rsid w:val="00C82558"/>
    <w:rsid w:val="00C927F5"/>
    <w:rsid w:val="00C94A7C"/>
    <w:rsid w:val="00C96434"/>
    <w:rsid w:val="00C96C4F"/>
    <w:rsid w:val="00CA37CA"/>
    <w:rsid w:val="00CB2A5A"/>
    <w:rsid w:val="00CB4488"/>
    <w:rsid w:val="00CB4B47"/>
    <w:rsid w:val="00CB5FB2"/>
    <w:rsid w:val="00CD5B7A"/>
    <w:rsid w:val="00CD5DA5"/>
    <w:rsid w:val="00CE238D"/>
    <w:rsid w:val="00CE471D"/>
    <w:rsid w:val="00CE70D5"/>
    <w:rsid w:val="00CF6715"/>
    <w:rsid w:val="00D03160"/>
    <w:rsid w:val="00D272E5"/>
    <w:rsid w:val="00D60C32"/>
    <w:rsid w:val="00D74FEA"/>
    <w:rsid w:val="00D81A46"/>
    <w:rsid w:val="00D823EB"/>
    <w:rsid w:val="00D85D27"/>
    <w:rsid w:val="00D96448"/>
    <w:rsid w:val="00DA04A4"/>
    <w:rsid w:val="00DA0E22"/>
    <w:rsid w:val="00DB2984"/>
    <w:rsid w:val="00DC1D3D"/>
    <w:rsid w:val="00DC5CC7"/>
    <w:rsid w:val="00DC77E3"/>
    <w:rsid w:val="00DD0D04"/>
    <w:rsid w:val="00DE0BB7"/>
    <w:rsid w:val="00DE6040"/>
    <w:rsid w:val="00DF0FF8"/>
    <w:rsid w:val="00E010D9"/>
    <w:rsid w:val="00E030C3"/>
    <w:rsid w:val="00E22A11"/>
    <w:rsid w:val="00E24DBE"/>
    <w:rsid w:val="00E25F83"/>
    <w:rsid w:val="00E26032"/>
    <w:rsid w:val="00E31D0C"/>
    <w:rsid w:val="00E31DA3"/>
    <w:rsid w:val="00E4426D"/>
    <w:rsid w:val="00E51152"/>
    <w:rsid w:val="00E67FF5"/>
    <w:rsid w:val="00E72B70"/>
    <w:rsid w:val="00E85759"/>
    <w:rsid w:val="00E870D1"/>
    <w:rsid w:val="00E87C59"/>
    <w:rsid w:val="00E900A9"/>
    <w:rsid w:val="00E9037D"/>
    <w:rsid w:val="00E96175"/>
    <w:rsid w:val="00EA1652"/>
    <w:rsid w:val="00EB1689"/>
    <w:rsid w:val="00EB753F"/>
    <w:rsid w:val="00EC1624"/>
    <w:rsid w:val="00ED1518"/>
    <w:rsid w:val="00ED3441"/>
    <w:rsid w:val="00ED74F0"/>
    <w:rsid w:val="00EE169C"/>
    <w:rsid w:val="00EE4AC3"/>
    <w:rsid w:val="00EE4B31"/>
    <w:rsid w:val="00EF7CB3"/>
    <w:rsid w:val="00F055D5"/>
    <w:rsid w:val="00F23132"/>
    <w:rsid w:val="00F261E0"/>
    <w:rsid w:val="00F306F5"/>
    <w:rsid w:val="00F36B66"/>
    <w:rsid w:val="00F36C5C"/>
    <w:rsid w:val="00F44BF1"/>
    <w:rsid w:val="00F51825"/>
    <w:rsid w:val="00F5207C"/>
    <w:rsid w:val="00F5336F"/>
    <w:rsid w:val="00F54F9A"/>
    <w:rsid w:val="00F5792A"/>
    <w:rsid w:val="00F65659"/>
    <w:rsid w:val="00F67288"/>
    <w:rsid w:val="00F712F7"/>
    <w:rsid w:val="00F714FB"/>
    <w:rsid w:val="00F7544F"/>
    <w:rsid w:val="00F81750"/>
    <w:rsid w:val="00F93048"/>
    <w:rsid w:val="00F97333"/>
    <w:rsid w:val="00FA0550"/>
    <w:rsid w:val="00FA229A"/>
    <w:rsid w:val="00FA307F"/>
    <w:rsid w:val="00FA5549"/>
    <w:rsid w:val="00FB0CCB"/>
    <w:rsid w:val="00FB2A5A"/>
    <w:rsid w:val="00FB43B2"/>
    <w:rsid w:val="00FC32D7"/>
    <w:rsid w:val="00FC6439"/>
    <w:rsid w:val="00FD78C0"/>
    <w:rsid w:val="00FD7DA3"/>
    <w:rsid w:val="00FE61E1"/>
    <w:rsid w:val="00FF1E51"/>
    <w:rsid w:val="00FF1F40"/>
    <w:rsid w:val="00FF2326"/>
    <w:rsid w:val="00FF51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6C113"/>
  <w15:docId w15:val="{28FD0CA2-2F7C-41AC-8D86-3A67A349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rPr>
  </w:style>
  <w:style w:type="paragraph" w:styleId="Heading1">
    <w:name w:val="heading 1"/>
    <w:basedOn w:val="Normal"/>
    <w:uiPriority w:val="9"/>
    <w:qFormat/>
    <w:pPr>
      <w:spacing w:before="241"/>
      <w:ind w:left="132"/>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19"/>
      <w:ind w:left="1493" w:right="125" w:hanging="341"/>
      <w:jc w:val="both"/>
    </w:pPr>
  </w:style>
  <w:style w:type="paragraph" w:styleId="ListParagraph">
    <w:name w:val="List Paragraph"/>
    <w:aliases w:val="List Paragraph_Sections,Paragraphe EI,Paragraphe de liste1,EC,List_Paragraph,Multilevel para_II,List Paragraph1,Akapit z listą BS,Bullet1,Main numbered paragraph,Dot pt,F5 List Paragraph,No Spacing1,List Paragraph Char Char Char"/>
    <w:basedOn w:val="Normal"/>
    <w:link w:val="ListParagraphChar"/>
    <w:uiPriority w:val="1"/>
    <w:qFormat/>
    <w:pPr>
      <w:spacing w:before="119"/>
      <w:ind w:left="1493" w:right="125" w:hanging="341"/>
      <w:jc w:val="both"/>
    </w:pPr>
  </w:style>
  <w:style w:type="paragraph" w:customStyle="1" w:styleId="TableParagraph">
    <w:name w:val="Table Paragraph"/>
    <w:basedOn w:val="Normal"/>
    <w:uiPriority w:val="1"/>
    <w:qFormat/>
  </w:style>
  <w:style w:type="paragraph" w:styleId="Revision">
    <w:name w:val="Revision"/>
    <w:hidden/>
    <w:uiPriority w:val="99"/>
    <w:semiHidden/>
    <w:rsid w:val="000760F8"/>
    <w:pPr>
      <w:widowControl/>
      <w:autoSpaceDE/>
      <w:autoSpaceDN/>
    </w:pPr>
    <w:rPr>
      <w:rFonts w:ascii="Verdana" w:eastAsia="Verdana" w:hAnsi="Verdana" w:cs="Verdana"/>
    </w:rPr>
  </w:style>
  <w:style w:type="paragraph" w:styleId="Title">
    <w:name w:val="Title"/>
    <w:basedOn w:val="Normal"/>
    <w:link w:val="TitleChar"/>
    <w:uiPriority w:val="10"/>
    <w:qFormat/>
    <w:rsid w:val="00BC5B41"/>
    <w:pPr>
      <w:ind w:left="286" w:right="298"/>
      <w:jc w:val="center"/>
    </w:pPr>
    <w:rPr>
      <w:b/>
      <w:bCs/>
      <w:sz w:val="40"/>
      <w:szCs w:val="40"/>
    </w:rPr>
  </w:style>
  <w:style w:type="character" w:customStyle="1" w:styleId="TitleChar">
    <w:name w:val="Title Char"/>
    <w:basedOn w:val="DefaultParagraphFont"/>
    <w:link w:val="Title"/>
    <w:uiPriority w:val="10"/>
    <w:rsid w:val="00BC5B41"/>
    <w:rPr>
      <w:rFonts w:ascii="Verdana" w:eastAsia="Verdana" w:hAnsi="Verdana" w:cs="Verdana"/>
      <w:b/>
      <w:bCs/>
      <w:sz w:val="40"/>
      <w:szCs w:val="40"/>
    </w:rPr>
  </w:style>
  <w:style w:type="character" w:styleId="CommentReference">
    <w:name w:val="annotation reference"/>
    <w:basedOn w:val="DefaultParagraphFont"/>
    <w:uiPriority w:val="99"/>
    <w:semiHidden/>
    <w:unhideWhenUsed/>
    <w:rsid w:val="00CE471D"/>
    <w:rPr>
      <w:sz w:val="16"/>
      <w:szCs w:val="16"/>
    </w:rPr>
  </w:style>
  <w:style w:type="paragraph" w:styleId="CommentText">
    <w:name w:val="annotation text"/>
    <w:basedOn w:val="Normal"/>
    <w:link w:val="CommentTextChar"/>
    <w:uiPriority w:val="99"/>
    <w:unhideWhenUsed/>
    <w:rsid w:val="00CE471D"/>
    <w:rPr>
      <w:sz w:val="20"/>
      <w:szCs w:val="20"/>
    </w:rPr>
  </w:style>
  <w:style w:type="character" w:customStyle="1" w:styleId="CommentTextChar">
    <w:name w:val="Comment Text Char"/>
    <w:basedOn w:val="DefaultParagraphFont"/>
    <w:link w:val="CommentText"/>
    <w:uiPriority w:val="99"/>
    <w:rsid w:val="00CE471D"/>
    <w:rPr>
      <w:rFonts w:ascii="Verdana" w:eastAsia="Verdana" w:hAnsi="Verdana" w:cs="Verdana"/>
      <w:sz w:val="20"/>
      <w:szCs w:val="20"/>
    </w:rPr>
  </w:style>
  <w:style w:type="paragraph" w:styleId="CommentSubject">
    <w:name w:val="annotation subject"/>
    <w:basedOn w:val="CommentText"/>
    <w:next w:val="CommentText"/>
    <w:link w:val="CommentSubjectChar"/>
    <w:uiPriority w:val="99"/>
    <w:semiHidden/>
    <w:unhideWhenUsed/>
    <w:rsid w:val="00CE471D"/>
    <w:rPr>
      <w:b/>
      <w:bCs/>
    </w:rPr>
  </w:style>
  <w:style w:type="character" w:customStyle="1" w:styleId="CommentSubjectChar">
    <w:name w:val="Comment Subject Char"/>
    <w:basedOn w:val="CommentTextChar"/>
    <w:link w:val="CommentSubject"/>
    <w:uiPriority w:val="99"/>
    <w:semiHidden/>
    <w:rsid w:val="00CE471D"/>
    <w:rPr>
      <w:rFonts w:ascii="Verdana" w:eastAsia="Verdana" w:hAnsi="Verdana" w:cs="Verdana"/>
      <w:b/>
      <w:bCs/>
      <w:sz w:val="20"/>
      <w:szCs w:val="20"/>
    </w:rPr>
  </w:style>
  <w:style w:type="character" w:customStyle="1" w:styleId="BodyTextChar">
    <w:name w:val="Body Text Char"/>
    <w:basedOn w:val="DefaultParagraphFont"/>
    <w:link w:val="BodyText"/>
    <w:uiPriority w:val="1"/>
    <w:rsid w:val="009E7A50"/>
    <w:rPr>
      <w:rFonts w:ascii="Verdana" w:eastAsia="Verdana" w:hAnsi="Verdana" w:cs="Verdana"/>
    </w:rPr>
  </w:style>
  <w:style w:type="character" w:styleId="Hyperlink">
    <w:name w:val="Hyperlink"/>
    <w:basedOn w:val="DefaultParagraphFont"/>
    <w:uiPriority w:val="99"/>
    <w:unhideWhenUsed/>
    <w:rsid w:val="002E6E16"/>
    <w:rPr>
      <w:color w:val="0000FF" w:themeColor="hyperlink"/>
      <w:u w:val="single"/>
    </w:rPr>
  </w:style>
  <w:style w:type="character" w:styleId="UnresolvedMention">
    <w:name w:val="Unresolved Mention"/>
    <w:basedOn w:val="DefaultParagraphFont"/>
    <w:uiPriority w:val="99"/>
    <w:semiHidden/>
    <w:unhideWhenUsed/>
    <w:rsid w:val="002E6E16"/>
    <w:rPr>
      <w:color w:val="605E5C"/>
      <w:shd w:val="clear" w:color="auto" w:fill="E1DFDD"/>
    </w:rPr>
  </w:style>
  <w:style w:type="character" w:customStyle="1" w:styleId="ListParagraphChar">
    <w:name w:val="List Paragraph Char"/>
    <w:aliases w:val="List Paragraph_Sections Char,Paragraphe EI Char,Paragraphe de liste1 Char,EC Char,List_Paragraph Char,Multilevel para_II Char,List Paragraph1 Char,Akapit z listą BS Char,Bullet1 Char,Main numbered paragraph Char,Dot pt Char"/>
    <w:basedOn w:val="DefaultParagraphFont"/>
    <w:link w:val="ListParagraph"/>
    <w:uiPriority w:val="1"/>
    <w:qFormat/>
    <w:locked/>
    <w:rsid w:val="00FC6439"/>
    <w:rPr>
      <w:rFonts w:ascii="Verdana" w:eastAsia="Verdana" w:hAnsi="Verdana" w:cs="Verdana"/>
    </w:rPr>
  </w:style>
  <w:style w:type="paragraph" w:styleId="FootnoteText">
    <w:name w:val="footnote text"/>
    <w:basedOn w:val="Normal"/>
    <w:link w:val="FootnoteTextChar"/>
    <w:uiPriority w:val="99"/>
    <w:semiHidden/>
    <w:unhideWhenUsed/>
    <w:rsid w:val="00795CE1"/>
    <w:rPr>
      <w:sz w:val="20"/>
      <w:szCs w:val="20"/>
    </w:rPr>
  </w:style>
  <w:style w:type="character" w:customStyle="1" w:styleId="FootnoteTextChar">
    <w:name w:val="Footnote Text Char"/>
    <w:basedOn w:val="DefaultParagraphFont"/>
    <w:link w:val="FootnoteText"/>
    <w:uiPriority w:val="99"/>
    <w:semiHidden/>
    <w:rsid w:val="00795CE1"/>
    <w:rPr>
      <w:rFonts w:ascii="Verdana" w:eastAsia="Verdana" w:hAnsi="Verdana" w:cs="Verdana"/>
      <w:sz w:val="20"/>
      <w:szCs w:val="20"/>
    </w:rPr>
  </w:style>
  <w:style w:type="character" w:styleId="FootnoteReference">
    <w:name w:val="footnote reference"/>
    <w:basedOn w:val="DefaultParagraphFont"/>
    <w:uiPriority w:val="99"/>
    <w:semiHidden/>
    <w:unhideWhenUsed/>
    <w:rsid w:val="00795C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NFListDisplayForm</Display>
  <Edit>NFListEditForm</Edit>
  <New>NFListEditForm</New>
</FormTemplates>
</file>

<file path=customXml/item3.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4.xml><?xml version="1.0" encoding="utf-8"?>
<?mso-contentType ?>
<FormTemplates>
  <Display>DocumentLibraryForm</Display>
  <Edit>DocumentLibraryForm</Edit>
  <New>DocumentLibraryForm</New>
  <MobileDisplayFormUrl/>
  <MobileEditFormUrl/>
  <MobileNewFormUrl/>
</FormTemplates>
</file>

<file path=customXml/item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TaxCatchAll xmlns="08acf695-f66a-4768-b3cf-48c5dc920dbe">
      <Value>9</Value>
      <Value>42</Value>
      <Value>5</Value>
      <Value>4</Value>
      <Value>3</Value>
      <Value>8</Value>
    </TaxCatchAll>
    <FilenameMeetingType xmlns="08acf695-f66a-4768-b3cf-48c5dc920dbe" xsi:nil="true"/>
    <SourceDocumentInfo xmlns="08acf695-f66a-4768-b3cf-48c5dc920dbe" xsi:nil="true"/>
    <ERIS_Relation xmlns="08acf695-f66a-4768-b3cf-48c5dc920dbe">, </ERIS_Relation>
    <ERIS_AssignedTo xmlns="08acf695-f66a-4768-b3cf-48c5dc920dbe">
      <UserInfo>
        <DisplayName/>
        <AccountId xsi:nil="true"/>
        <AccountType/>
      </UserInfo>
    </ERIS_AssignedTo>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NextMeetingSubfolder xmlns="08acf695-f66a-4768-b3cf-48c5dc920dbe"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ERIS_SupersededObsolete xmlns="08acf695-f66a-4768-b3cf-48c5dc920dbe">false</ERIS_SupersededObsolete>
    <ERIS_RecordNumber xmlns="08acf695-f66a-4768-b3cf-48c5dc920dbe">EIOPA(2025)0138469</ERIS_RecordNumber>
    <NextMeeting xmlns="08acf695-f66a-4768-b3cf-48c5dc920dbe" xsi:nil="true"/>
    <SubmittingDepartment xmlns="08acf695-f66a-4768-b3cf-48c5dc920dbe" xsi:nil="true"/>
    <ERIS_AdditionalMarkings xmlns="08acf695-f66a-4768-b3cf-48c5dc920dbe" xsi:nil="true"/>
    <ERIS_ConfidentialityLevel xmlns="08acf695-f66a-4768-b3cf-48c5dc920dbe">EIOPA Regular Use</ERIS_ConfidentialityLevel>
    <FormData xmlns="http://schemas.microsoft.com/sharepoint/v3">&lt;?xml version="1.0" encoding="utf-8"?&gt;&lt;FormVariables&gt;&lt;Version /&gt;&lt;Advanced type="System.Boolean"&gt;False&lt;/Advanced&gt;&lt;/FormVariables&gt;</FormData>
    <ERIS_BusinessArea xmlns="08acf695-f66a-4768-b3cf-48c5dc920dbe" xsi:nil="true"/>
    <ERIS_ApprovalStatus xmlns="08acf695-f66a-4768-b3cf-48c5dc920dbe">DRAFT</ERIS_ApprovalStatus>
    <NextMeetingType xmlns="08acf695-f66a-4768-b3cf-48c5dc920dbe" xsi:nil="true"/>
    <ERIS_OtherReference xmlns="08acf695-f66a-4768-b3cf-48c5dc920dbe" xsi:nil="true"/>
    <MeetingApprovalPath xmlns="08acf695-f66a-4768-b3cf-48c5dc920dbe" xsi:nil="true"/>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FilenameMeetingAgendaNo xmlns="08acf695-f66a-4768-b3cf-48c5dc920dbe" xsi:nil="true"/>
    <FilenameMeetingNo xmlns="08acf695-f66a-4768-b3cf-48c5dc920dbe"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7F3CB-DB74-4267-9046-A30157522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E0AD01-35BE-4879-939E-71F8BC84A468}">
  <ds:schemaRefs>
    <ds:schemaRef ds:uri="http://schemas.microsoft.com/sharepoint/v3/contenttype/forms"/>
  </ds:schemaRefs>
</ds:datastoreItem>
</file>

<file path=customXml/itemProps3.xml><?xml version="1.0" encoding="utf-8"?>
<ds:datastoreItem xmlns:ds="http://schemas.openxmlformats.org/officeDocument/2006/customXml" ds:itemID="{62FB8AB2-6A13-4747-BFB5-E8F66AF07CFE}">
  <ds:schemaRefs>
    <ds:schemaRef ds:uri="http://schemas.microsoft.com/sharepoint/v3/contenttype/forms/url"/>
  </ds:schemaRefs>
</ds:datastoreItem>
</file>

<file path=customXml/itemProps4.xml><?xml version="1.0" encoding="utf-8"?>
<ds:datastoreItem xmlns:ds="http://schemas.openxmlformats.org/officeDocument/2006/customXml" ds:itemID="{2CF6877A-8701-4EEF-B269-B4BA99F5BE32}">
  <ds:schemaRefs/>
</ds:datastoreItem>
</file>

<file path=customXml/itemProps5.xml><?xml version="1.0" encoding="utf-8"?>
<ds:datastoreItem xmlns:ds="http://schemas.openxmlformats.org/officeDocument/2006/customXml" ds:itemID="{6F03F7F9-1488-42B3-8BBC-E105D3FE2658}">
  <ds:schemaRefs>
    <ds:schemaRef ds:uri="http://purl.org/dc/elements/1.1/"/>
    <ds:schemaRef ds:uri="http://schemas.microsoft.com/office/2006/metadata/properties"/>
    <ds:schemaRef ds:uri="08acf695-f66a-4768-b3cf-48c5dc920dbe"/>
    <ds:schemaRef ds:uri="http://purl.org/dc/dcmitype/"/>
    <ds:schemaRef ds:uri="http://purl.org/dc/terms/"/>
    <ds:schemaRef ds:uri="http://schemas.microsoft.com/office/2006/documentManagement/types"/>
    <ds:schemaRef ds:uri="http://schemas.microsoft.com/office/infopath/2007/PartnerControls"/>
    <ds:schemaRef ds:uri="http://schemas.microsoft.com/sharepoint/v3"/>
    <ds:schemaRef ds:uri="7d3a43e0-6a6d-43c3-be80-d9064606a4a9"/>
    <ds:schemaRef ds:uri="http://schemas.openxmlformats.org/package/2006/metadata/core-properties"/>
    <ds:schemaRef ds:uri="http://schemas.microsoft.com/sharepoint/v4"/>
    <ds:schemaRef ds:uri="http://www.w3.org/XML/1998/namespace"/>
  </ds:schemaRefs>
</ds:datastoreItem>
</file>

<file path=customXml/itemProps6.xml><?xml version="1.0" encoding="utf-8"?>
<ds:datastoreItem xmlns:ds="http://schemas.openxmlformats.org/officeDocument/2006/customXml" ds:itemID="{143944C0-C543-4DD6-8810-09C76F917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38</Pages>
  <Words>14593</Words>
  <Characters>83186</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GL_Third_Country_Branches_ATM_corrections_EN_ORI_FINAL</vt:lpstr>
    </vt:vector>
  </TitlesOfParts>
  <Company/>
  <LinksUpToDate>false</LinksUpToDate>
  <CharactersWithSpaces>97584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GL_Third_Country_Branches_ATM_corrections_EN_ORI_FINAL</dc:title>
  <dc:creator>FerrizBe</dc:creator>
  <cp:lastModifiedBy>Johannes Backer</cp:lastModifiedBy>
  <cp:revision>13</cp:revision>
  <dcterms:created xsi:type="dcterms:W3CDTF">2025-05-15T06:31:00Z</dcterms:created>
  <dcterms:modified xsi:type="dcterms:W3CDTF">2025-06-05T07:47:00Z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2016-04-01T00:00:00Z</vt:filetime>
  </property>
  <property fmtid="{D5CDD505-2E9C-101B-9397-08002B2CF9AE}" pid="3" name="Creator">
    <vt:lpwstr>FreePDF 4.04 - http://shbox.de</vt:lpwstr>
  </property>
  <property fmtid="{D5CDD505-2E9C-101B-9397-08002B2CF9AE}" pid="4" name="LastSaved">
    <vt:filetime>2024-05-06T00:00:00Z</vt:filetime>
  </property>
  <property fmtid="{D5CDD505-2E9C-101B-9397-08002B2CF9AE}" pid="5" name="Producer">
    <vt:lpwstr>GPL Ghostscript 9.01</vt:lpwstr>
  </property>
  <property fmtid="{D5CDD505-2E9C-101B-9397-08002B2CF9AE}" pid="6" name="ContentTypeId">
    <vt:lpwstr>0x010100BD4417634701014DA0CDE7BA7EA0A0370010DE6CC8CF7C2F4C95DD4560A5BFE726</vt:lpwstr>
  </property>
  <property fmtid="{D5CDD505-2E9C-101B-9397-08002B2CF9AE}" pid="7" name="ERISKeywords">
    <vt:lpwstr/>
  </property>
  <property fmtid="{D5CDD505-2E9C-101B-9397-08002B2CF9AE}" pid="8" name="ERISDocumentType">
    <vt:lpwstr/>
  </property>
  <property fmtid="{D5CDD505-2E9C-101B-9397-08002B2CF9AE}" pid="9" name="MDU">
    <vt:lpwstr/>
  </property>
  <property fmtid="{D5CDD505-2E9C-101B-9397-08002B2CF9AE}" pid="10" name="ERIS_Keywords">
    <vt:lpwstr>8;#Quantitative Reporting Templates|d7753427-b1c9-4f72-b6a6-10b2a5ee67e3;#4;#Prudential Policy|43245a93-b13b-4262-9edd-8f7887118150;#5;#Regulatory Framework Monitoring|c95f4284-c8c2-4a99-bcad-302f92cd1745</vt:lpwstr>
  </property>
  <property fmtid="{D5CDD505-2E9C-101B-9397-08002B2CF9AE}" pid="11" name="ERIS_Department">
    <vt:lpwstr>9;#Supervisory Processes Department|3a9db3ad-f1a2-49c0-8c29-af39c608fb30</vt:lpwstr>
  </property>
  <property fmtid="{D5CDD505-2E9C-101B-9397-08002B2CF9AE}" pid="12" name="ERIS_DocumentType">
    <vt:lpwstr>42;#Consultation/Discussion Paper|d6165307-c9dd-4b86-89b7-c1e302d608ac</vt:lpwstr>
  </property>
  <property fmtid="{D5CDD505-2E9C-101B-9397-08002B2CF9AE}" pid="13" name="ERIS_Language">
    <vt:lpwstr>3;#English|2741a941-2920-4ba4-aa70-d8ed6ac1785d</vt:lpwstr>
  </property>
  <property fmtid="{D5CDD505-2E9C-101B-9397-08002B2CF9AE}" pid="14" name="RecordPoint_WorkflowType">
    <vt:lpwstr>ActiveSubmitStub</vt:lpwstr>
  </property>
  <property fmtid="{D5CDD505-2E9C-101B-9397-08002B2CF9AE}" pid="15" name="RecordPoint_ActiveItemWebId">
    <vt:lpwstr>{7d3a43e0-6a6d-43c3-be80-d9064606a4a9}</vt:lpwstr>
  </property>
  <property fmtid="{D5CDD505-2E9C-101B-9397-08002B2CF9AE}" pid="16" name="RecordPoint_ActiveItemSiteId">
    <vt:lpwstr>{7a172dfa-c9d6-41b8-93a6-13c75f55ec66}</vt:lpwstr>
  </property>
  <property fmtid="{D5CDD505-2E9C-101B-9397-08002B2CF9AE}" pid="17" name="RecordPoint_ActiveItemListId">
    <vt:lpwstr>{335d190b-d285-4fb9-b9c4-fd3b7459182d}</vt:lpwstr>
  </property>
  <property fmtid="{D5CDD505-2E9C-101B-9397-08002B2CF9AE}" pid="18" name="RecordPoint_ActiveItemUniqueId">
    <vt:lpwstr>{bcb808d0-fab0-4fd3-9c6a-9866e7d2b36d}</vt:lpwstr>
  </property>
  <property fmtid="{D5CDD505-2E9C-101B-9397-08002B2CF9AE}" pid="19" name="RecordPoint_RecordNumberSubmitted">
    <vt:lpwstr>EIOPA(2025)0138469</vt:lpwstr>
  </property>
  <property fmtid="{D5CDD505-2E9C-101B-9397-08002B2CF9AE}" pid="20" name="RecordPoint_SubmissionCompleted">
    <vt:lpwstr>2025-06-05T09:48:43.0516671+02:00</vt:lpwstr>
  </property>
  <property fmtid="{D5CDD505-2E9C-101B-9397-08002B2CF9AE}" pid="21" name="RecordPoint_SubmissionDate">
    <vt:lpwstr/>
  </property>
  <property fmtid="{D5CDD505-2E9C-101B-9397-08002B2CF9AE}" pid="22" name="RecordPoint_ActiveItemMoved">
    <vt:lpwstr/>
  </property>
  <property fmtid="{D5CDD505-2E9C-101B-9397-08002B2CF9AE}" pid="23" name="RecordPoint_RecordFormat">
    <vt:lpwstr/>
  </property>
</Properties>
</file>